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1666586B" w14:textId="2CDD9CD0" w:rsidR="0093492E" w:rsidRPr="00F55AD7" w:rsidRDefault="002735DD" w:rsidP="0026038D">
      <w:pPr>
        <w:pStyle w:val="Documentnumber"/>
      </w:pPr>
      <w:r>
        <w:t xml:space="preserve">Guideline </w:t>
      </w:r>
      <w:r w:rsidR="00F06234">
        <w:t>XXXX</w:t>
      </w:r>
    </w:p>
    <w:p w14:paraId="6F5ABEE9" w14:textId="77777777" w:rsidR="0026038D" w:rsidRPr="00F55AD7" w:rsidRDefault="0026038D" w:rsidP="003274DB"/>
    <w:p w14:paraId="075AD9C6" w14:textId="79B6056D" w:rsidR="00776004" w:rsidRPr="00F55AD7" w:rsidRDefault="00F06234" w:rsidP="00082C85">
      <w:pPr>
        <w:pStyle w:val="Documentname"/>
      </w:pPr>
      <w:r w:rsidRPr="00F06234">
        <w:t xml:space="preserve">VTS </w:t>
      </w:r>
      <w:r w:rsidR="00B76765">
        <w:rPr>
          <w:caps w:val="0"/>
        </w:rPr>
        <w:t xml:space="preserve">COMMUNICATION </w:t>
      </w:r>
      <w:r w:rsidRPr="00F06234">
        <w:t>PHRASE</w:t>
      </w:r>
      <w:r w:rsidR="00FE4E5A">
        <w:t>S</w:t>
      </w:r>
    </w:p>
    <w:p w14:paraId="43612E69" w14:textId="77777777" w:rsidR="00CF49CC" w:rsidRPr="00F55AD7" w:rsidRDefault="00CF49CC" w:rsidP="00D74AE1"/>
    <w:p w14:paraId="023E55CE" w14:textId="77777777" w:rsidR="004E0BBB" w:rsidRPr="00F55AD7" w:rsidRDefault="004E0BBB" w:rsidP="00D74AE1"/>
    <w:p w14:paraId="2C6E6347" w14:textId="77777777" w:rsidR="004E0BBB" w:rsidRPr="00F55AD7" w:rsidRDefault="004E0BBB" w:rsidP="00D74AE1"/>
    <w:p w14:paraId="21E3716A" w14:textId="77777777" w:rsidR="004E0BBB" w:rsidRPr="00F55AD7" w:rsidRDefault="004E0BBB" w:rsidP="00D74AE1"/>
    <w:p w14:paraId="2D82B917" w14:textId="77777777" w:rsidR="004E0BBB" w:rsidRPr="00F55AD7" w:rsidRDefault="004E0BBB" w:rsidP="00D74AE1"/>
    <w:p w14:paraId="0B036912" w14:textId="77777777" w:rsidR="004E0BBB" w:rsidRPr="00F55AD7" w:rsidRDefault="004E0BBB" w:rsidP="00D74AE1"/>
    <w:p w14:paraId="1CE2967B" w14:textId="77777777" w:rsidR="004E0BBB" w:rsidRPr="00F55AD7" w:rsidRDefault="004E0BBB" w:rsidP="00D74AE1"/>
    <w:p w14:paraId="75A71D28" w14:textId="77777777" w:rsidR="004E0BBB" w:rsidRPr="00F55AD7" w:rsidRDefault="004E0BBB" w:rsidP="00D74AE1"/>
    <w:p w14:paraId="27167A2C" w14:textId="77777777" w:rsidR="004E0BBB" w:rsidRPr="00F55AD7" w:rsidRDefault="004E0BBB" w:rsidP="00D74AE1"/>
    <w:p w14:paraId="2459C087" w14:textId="77777777" w:rsidR="004E0BBB" w:rsidRPr="00F55AD7" w:rsidRDefault="004E0BBB" w:rsidP="00D74AE1"/>
    <w:p w14:paraId="223BCD04" w14:textId="77777777" w:rsidR="004E0BBB" w:rsidRPr="00F55AD7" w:rsidRDefault="004E0BBB" w:rsidP="00D74AE1"/>
    <w:p w14:paraId="6B34E15A" w14:textId="77777777" w:rsidR="004E0BBB" w:rsidRPr="00F55AD7" w:rsidRDefault="004E0BBB" w:rsidP="00D74AE1"/>
    <w:p w14:paraId="66B61DCC" w14:textId="77777777" w:rsidR="00734BC6" w:rsidRPr="00F55AD7" w:rsidRDefault="00734BC6" w:rsidP="00D74AE1"/>
    <w:p w14:paraId="73A20EB9" w14:textId="77777777" w:rsidR="004E0BBB" w:rsidRPr="00F55AD7" w:rsidRDefault="004E0BBB" w:rsidP="00D74AE1"/>
    <w:p w14:paraId="2B1BB376" w14:textId="77777777" w:rsidR="004E0BBB" w:rsidRPr="00F55AD7" w:rsidRDefault="004E0BBB" w:rsidP="00D74AE1"/>
    <w:p w14:paraId="60C09134" w14:textId="77777777" w:rsidR="004E0BBB" w:rsidRPr="00F55AD7" w:rsidRDefault="004E0BBB" w:rsidP="00D74AE1"/>
    <w:p w14:paraId="568F61D7" w14:textId="77777777" w:rsidR="004E0BBB" w:rsidRPr="00F55AD7" w:rsidRDefault="004E0BBB" w:rsidP="00D74AE1"/>
    <w:p w14:paraId="55A948CD" w14:textId="77777777" w:rsidR="004E0BBB" w:rsidRPr="00F55AD7" w:rsidRDefault="004E0BBB" w:rsidP="00D74AE1"/>
    <w:p w14:paraId="5A5AB630" w14:textId="77777777" w:rsidR="004E0BBB" w:rsidRPr="00F55AD7" w:rsidRDefault="004E0BBB" w:rsidP="00D74AE1"/>
    <w:p w14:paraId="650C47D8" w14:textId="77777777" w:rsidR="004E0BBB" w:rsidRPr="00F55AD7" w:rsidRDefault="004E0BBB" w:rsidP="00D74AE1"/>
    <w:p w14:paraId="232D25B4" w14:textId="77777777" w:rsidR="004E0BBB" w:rsidRPr="00F55AD7" w:rsidRDefault="004E0BBB" w:rsidP="00D74AE1"/>
    <w:p w14:paraId="160C2403" w14:textId="51D35EC8" w:rsidR="004E0BBB" w:rsidRPr="00F55AD7" w:rsidRDefault="002735DD" w:rsidP="004E0BBB">
      <w:pPr>
        <w:pStyle w:val="Editionnumber"/>
      </w:pPr>
      <w:r>
        <w:t>Edition x.x</w:t>
      </w:r>
    </w:p>
    <w:p w14:paraId="6ACE54B7" w14:textId="33674783" w:rsidR="004E0BBB" w:rsidRDefault="002735DD" w:rsidP="004E0BBB">
      <w:pPr>
        <w:pStyle w:val="Documentdate"/>
      </w:pPr>
      <w:r>
        <w:t>Date (of approval by Council)</w:t>
      </w:r>
    </w:p>
    <w:p w14:paraId="426B8F5A" w14:textId="1C2F41F0" w:rsidR="002735DD" w:rsidRPr="002735DD" w:rsidRDefault="002735DD" w:rsidP="004E0BBB">
      <w:pPr>
        <w:pStyle w:val="Documentdate"/>
        <w:rPr>
          <w:i/>
        </w:rPr>
      </w:pPr>
      <w:r w:rsidRPr="002735DD">
        <w:rPr>
          <w:i/>
        </w:rPr>
        <w:t>Revokes Guideline [number]</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3576" w:type="dxa"/>
          </w:tcPr>
          <w:p w14:paraId="766E7BBE" w14:textId="77777777" w:rsidR="00914E26" w:rsidRPr="00F55AD7" w:rsidRDefault="00914E26" w:rsidP="00414698">
            <w:pPr>
              <w:pStyle w:val="Tableheading"/>
              <w:rPr>
                <w:lang w:val="en-GB"/>
              </w:rPr>
            </w:pPr>
            <w:r w:rsidRPr="00F55AD7">
              <w:rPr>
                <w:lang w:val="en-GB"/>
              </w:rPr>
              <w:t>Page / Section Revised</w:t>
            </w:r>
          </w:p>
        </w:tc>
        <w:tc>
          <w:tcPr>
            <w:tcW w:w="5001" w:type="dxa"/>
          </w:tcPr>
          <w:p w14:paraId="078E2F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3FD30408" w14:textId="77777777" w:rsidTr="005E4659">
        <w:trPr>
          <w:trHeight w:val="851"/>
        </w:trPr>
        <w:tc>
          <w:tcPr>
            <w:tcW w:w="1908" w:type="dxa"/>
            <w:vAlign w:val="center"/>
          </w:tcPr>
          <w:p w14:paraId="5F32BB5E" w14:textId="77777777" w:rsidR="00914E26" w:rsidRPr="00F55AD7" w:rsidRDefault="00914E26" w:rsidP="00914E26">
            <w:pPr>
              <w:pStyle w:val="Tabletext"/>
            </w:pPr>
          </w:p>
        </w:tc>
        <w:tc>
          <w:tcPr>
            <w:tcW w:w="3576" w:type="dxa"/>
            <w:vAlign w:val="center"/>
          </w:tcPr>
          <w:p w14:paraId="384AF95D" w14:textId="77777777" w:rsidR="00914E26" w:rsidRPr="00F55AD7" w:rsidRDefault="00914E26" w:rsidP="00914E26">
            <w:pPr>
              <w:pStyle w:val="Tabletext"/>
            </w:pPr>
          </w:p>
        </w:tc>
        <w:tc>
          <w:tcPr>
            <w:tcW w:w="5001" w:type="dxa"/>
            <w:vAlign w:val="center"/>
          </w:tcPr>
          <w:p w14:paraId="2F4D3410" w14:textId="77777777" w:rsidR="00914E26" w:rsidRPr="00F55AD7" w:rsidRDefault="00914E26" w:rsidP="00914E26">
            <w:pPr>
              <w:pStyle w:val="Tabletext"/>
            </w:pP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38000DEB" w14:textId="5B166366" w:rsidR="00AC49FA"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AC49FA" w:rsidRPr="00ED3612">
        <w:t>1.</w:t>
      </w:r>
      <w:r w:rsidR="00AC49FA">
        <w:rPr>
          <w:rFonts w:eastAsiaTheme="minorEastAsia"/>
          <w:b w:val="0"/>
          <w:color w:val="auto"/>
          <w:lang w:val="en-AU" w:eastAsia="en-AU"/>
        </w:rPr>
        <w:tab/>
      </w:r>
      <w:r w:rsidR="00AC49FA">
        <w:t>DOCUMENT PURPOSE</w:t>
      </w:r>
      <w:r w:rsidR="00AC49FA">
        <w:tab/>
      </w:r>
      <w:r w:rsidR="00AC49FA">
        <w:fldChar w:fldCharType="begin"/>
      </w:r>
      <w:r w:rsidR="00AC49FA">
        <w:instrText xml:space="preserve"> PAGEREF _Toc18993213 \h </w:instrText>
      </w:r>
      <w:r w:rsidR="00AC49FA">
        <w:fldChar w:fldCharType="separate"/>
      </w:r>
      <w:r w:rsidR="00AC49FA">
        <w:t>6</w:t>
      </w:r>
      <w:r w:rsidR="00AC49FA">
        <w:fldChar w:fldCharType="end"/>
      </w:r>
    </w:p>
    <w:p w14:paraId="7522CCC1" w14:textId="222A18FD" w:rsidR="00AC49FA" w:rsidRDefault="00AC49FA">
      <w:pPr>
        <w:pStyle w:val="TOC1"/>
        <w:rPr>
          <w:rFonts w:eastAsiaTheme="minorEastAsia"/>
          <w:b w:val="0"/>
          <w:color w:val="auto"/>
          <w:lang w:val="en-AU" w:eastAsia="en-AU"/>
        </w:rPr>
      </w:pPr>
      <w:r w:rsidRPr="00ED3612">
        <w:t>2.</w:t>
      </w:r>
      <w:r>
        <w:rPr>
          <w:rFonts w:eastAsiaTheme="minorEastAsia"/>
          <w:b w:val="0"/>
          <w:color w:val="auto"/>
          <w:lang w:val="en-AU" w:eastAsia="en-AU"/>
        </w:rPr>
        <w:tab/>
      </w:r>
      <w:r>
        <w:t>DOCUMENT APPLICABILITY</w:t>
      </w:r>
      <w:r>
        <w:tab/>
      </w:r>
      <w:r>
        <w:fldChar w:fldCharType="begin"/>
      </w:r>
      <w:r>
        <w:instrText xml:space="preserve"> PAGEREF _Toc18993214 \h </w:instrText>
      </w:r>
      <w:r>
        <w:fldChar w:fldCharType="separate"/>
      </w:r>
      <w:r>
        <w:t>6</w:t>
      </w:r>
      <w:r>
        <w:fldChar w:fldCharType="end"/>
      </w:r>
    </w:p>
    <w:p w14:paraId="531606E4" w14:textId="2A4EF90C" w:rsidR="00AC49FA" w:rsidRDefault="00AC49FA">
      <w:pPr>
        <w:pStyle w:val="TOC1"/>
        <w:rPr>
          <w:rFonts w:eastAsiaTheme="minorEastAsia"/>
          <w:b w:val="0"/>
          <w:color w:val="auto"/>
          <w:lang w:val="en-AU" w:eastAsia="en-AU"/>
        </w:rPr>
      </w:pPr>
      <w:r w:rsidRPr="00ED3612">
        <w:t>3.</w:t>
      </w:r>
      <w:r>
        <w:rPr>
          <w:rFonts w:eastAsiaTheme="minorEastAsia"/>
          <w:b w:val="0"/>
          <w:color w:val="auto"/>
          <w:lang w:val="en-AU" w:eastAsia="en-AU"/>
        </w:rPr>
        <w:tab/>
      </w:r>
      <w:r>
        <w:t>SYMBOL CONVENTIONS USED</w:t>
      </w:r>
      <w:r>
        <w:tab/>
      </w:r>
      <w:r>
        <w:fldChar w:fldCharType="begin"/>
      </w:r>
      <w:r>
        <w:instrText xml:space="preserve"> PAGEREF _Toc18993215 \h </w:instrText>
      </w:r>
      <w:r>
        <w:fldChar w:fldCharType="separate"/>
      </w:r>
      <w:r>
        <w:t>6</w:t>
      </w:r>
      <w:r>
        <w:fldChar w:fldCharType="end"/>
      </w:r>
    </w:p>
    <w:p w14:paraId="0F133F8F" w14:textId="663B1E0E" w:rsidR="00AC49FA" w:rsidRDefault="00AC49FA">
      <w:pPr>
        <w:pStyle w:val="TOC1"/>
        <w:rPr>
          <w:rFonts w:eastAsiaTheme="minorEastAsia"/>
          <w:b w:val="0"/>
          <w:color w:val="auto"/>
          <w:lang w:val="en-AU" w:eastAsia="en-AU"/>
        </w:rPr>
      </w:pPr>
      <w:r w:rsidRPr="00ED3612">
        <w:t>4.</w:t>
      </w:r>
      <w:r>
        <w:rPr>
          <w:rFonts w:eastAsiaTheme="minorEastAsia"/>
          <w:b w:val="0"/>
          <w:color w:val="auto"/>
          <w:lang w:val="en-AU" w:eastAsia="en-AU"/>
        </w:rPr>
        <w:tab/>
      </w:r>
      <w:r>
        <w:t>PRINCIPLES</w:t>
      </w:r>
      <w:r>
        <w:tab/>
      </w:r>
      <w:r>
        <w:fldChar w:fldCharType="begin"/>
      </w:r>
      <w:r>
        <w:instrText xml:space="preserve"> PAGEREF _Toc18993216 \h </w:instrText>
      </w:r>
      <w:r>
        <w:fldChar w:fldCharType="separate"/>
      </w:r>
      <w:r>
        <w:t>7</w:t>
      </w:r>
      <w:r>
        <w:fldChar w:fldCharType="end"/>
      </w:r>
    </w:p>
    <w:p w14:paraId="707A058C" w14:textId="73E34E9D" w:rsidR="00AC49FA" w:rsidRDefault="00AC49FA">
      <w:pPr>
        <w:pStyle w:val="TOC2"/>
        <w:rPr>
          <w:rFonts w:eastAsiaTheme="minorEastAsia"/>
          <w:color w:val="auto"/>
          <w:lang w:val="en-AU" w:eastAsia="en-AU"/>
        </w:rPr>
      </w:pPr>
      <w:r w:rsidRPr="00ED3612">
        <w:t>4.1.</w:t>
      </w:r>
      <w:r>
        <w:rPr>
          <w:rFonts w:eastAsiaTheme="minorEastAsia"/>
          <w:color w:val="auto"/>
          <w:lang w:val="en-AU" w:eastAsia="en-AU"/>
        </w:rPr>
        <w:tab/>
      </w:r>
      <w:r>
        <w:t>LANGUAGE</w:t>
      </w:r>
      <w:r>
        <w:tab/>
      </w:r>
      <w:r>
        <w:fldChar w:fldCharType="begin"/>
      </w:r>
      <w:r>
        <w:instrText xml:space="preserve"> PAGEREF _Toc18993217 \h </w:instrText>
      </w:r>
      <w:r>
        <w:fldChar w:fldCharType="separate"/>
      </w:r>
      <w:r>
        <w:t>7</w:t>
      </w:r>
      <w:r>
        <w:fldChar w:fldCharType="end"/>
      </w:r>
    </w:p>
    <w:p w14:paraId="1433B955" w14:textId="37DA00D6" w:rsidR="00AC49FA" w:rsidRDefault="00AC49FA">
      <w:pPr>
        <w:pStyle w:val="TOC2"/>
        <w:rPr>
          <w:rFonts w:eastAsiaTheme="minorEastAsia"/>
          <w:color w:val="auto"/>
          <w:lang w:val="en-AU" w:eastAsia="en-AU"/>
        </w:rPr>
      </w:pPr>
      <w:r w:rsidRPr="00ED3612">
        <w:t>4.2.</w:t>
      </w:r>
      <w:r>
        <w:rPr>
          <w:rFonts w:eastAsiaTheme="minorEastAsia"/>
          <w:color w:val="auto"/>
          <w:lang w:val="en-AU" w:eastAsia="en-AU"/>
        </w:rPr>
        <w:tab/>
      </w:r>
      <w:r>
        <w:t>MESSAGE STRUCTURE</w:t>
      </w:r>
      <w:r>
        <w:tab/>
      </w:r>
      <w:r>
        <w:fldChar w:fldCharType="begin"/>
      </w:r>
      <w:r>
        <w:instrText xml:space="preserve"> PAGEREF _Toc18993218 \h </w:instrText>
      </w:r>
      <w:r>
        <w:fldChar w:fldCharType="separate"/>
      </w:r>
      <w:r>
        <w:t>7</w:t>
      </w:r>
      <w:r>
        <w:fldChar w:fldCharType="end"/>
      </w:r>
    </w:p>
    <w:p w14:paraId="1F59B3E5" w14:textId="74151749" w:rsidR="00AC49FA" w:rsidRDefault="00AC49FA">
      <w:pPr>
        <w:pStyle w:val="TOC2"/>
        <w:rPr>
          <w:rFonts w:eastAsiaTheme="minorEastAsia"/>
          <w:color w:val="auto"/>
          <w:lang w:val="en-AU" w:eastAsia="en-AU"/>
        </w:rPr>
      </w:pPr>
      <w:r w:rsidRPr="00ED3612">
        <w:t>4.3.</w:t>
      </w:r>
      <w:r>
        <w:rPr>
          <w:rFonts w:eastAsiaTheme="minorEastAsia"/>
          <w:color w:val="auto"/>
          <w:lang w:val="en-AU" w:eastAsia="en-AU"/>
        </w:rPr>
        <w:tab/>
      </w:r>
      <w:r>
        <w:t>CONSTANT ATTENTION</w:t>
      </w:r>
      <w:r>
        <w:tab/>
      </w:r>
      <w:r>
        <w:fldChar w:fldCharType="begin"/>
      </w:r>
      <w:r>
        <w:instrText xml:space="preserve"> PAGEREF _Toc18993219 \h </w:instrText>
      </w:r>
      <w:r>
        <w:fldChar w:fldCharType="separate"/>
      </w:r>
      <w:r>
        <w:t>7</w:t>
      </w:r>
      <w:r>
        <w:fldChar w:fldCharType="end"/>
      </w:r>
    </w:p>
    <w:p w14:paraId="4F570CA4" w14:textId="11766810" w:rsidR="00AC49FA" w:rsidRDefault="00AC49FA">
      <w:pPr>
        <w:pStyle w:val="TOC2"/>
        <w:rPr>
          <w:rFonts w:eastAsiaTheme="minorEastAsia"/>
          <w:color w:val="auto"/>
          <w:lang w:val="en-AU" w:eastAsia="en-AU"/>
        </w:rPr>
      </w:pPr>
      <w:r w:rsidRPr="00ED3612">
        <w:t>4.4.</w:t>
      </w:r>
      <w:r>
        <w:rPr>
          <w:rFonts w:eastAsiaTheme="minorEastAsia"/>
          <w:color w:val="auto"/>
          <w:lang w:val="en-AU" w:eastAsia="en-AU"/>
        </w:rPr>
        <w:tab/>
      </w:r>
      <w:r>
        <w:t>PHONETIC ALPHABET</w:t>
      </w:r>
      <w:r>
        <w:tab/>
      </w:r>
      <w:r>
        <w:fldChar w:fldCharType="begin"/>
      </w:r>
      <w:r>
        <w:instrText xml:space="preserve"> PAGEREF _Toc18993220 \h </w:instrText>
      </w:r>
      <w:r>
        <w:fldChar w:fldCharType="separate"/>
      </w:r>
      <w:r>
        <w:t>8</w:t>
      </w:r>
      <w:r>
        <w:fldChar w:fldCharType="end"/>
      </w:r>
    </w:p>
    <w:p w14:paraId="598CCF1C" w14:textId="0BABB741" w:rsidR="00AC49FA" w:rsidRDefault="00AC49FA">
      <w:pPr>
        <w:pStyle w:val="TOC2"/>
        <w:rPr>
          <w:rFonts w:eastAsiaTheme="minorEastAsia"/>
          <w:color w:val="auto"/>
          <w:lang w:val="en-AU" w:eastAsia="en-AU"/>
        </w:rPr>
      </w:pPr>
      <w:r w:rsidRPr="00ED3612">
        <w:t>4.5.</w:t>
      </w:r>
      <w:r>
        <w:rPr>
          <w:rFonts w:eastAsiaTheme="minorEastAsia"/>
          <w:color w:val="auto"/>
          <w:lang w:val="en-AU" w:eastAsia="en-AU"/>
        </w:rPr>
        <w:tab/>
      </w:r>
      <w:r>
        <w:t>PHONETIC NUMBERS [NUMERALS]</w:t>
      </w:r>
      <w:r>
        <w:tab/>
      </w:r>
      <w:r>
        <w:fldChar w:fldCharType="begin"/>
      </w:r>
      <w:r>
        <w:instrText xml:space="preserve"> PAGEREF _Toc18993221 \h </w:instrText>
      </w:r>
      <w:r>
        <w:fldChar w:fldCharType="separate"/>
      </w:r>
      <w:r>
        <w:t>8</w:t>
      </w:r>
      <w:r>
        <w:fldChar w:fldCharType="end"/>
      </w:r>
    </w:p>
    <w:p w14:paraId="09F255B8" w14:textId="3D27934C" w:rsidR="00AC49FA" w:rsidRDefault="00AC49FA">
      <w:pPr>
        <w:pStyle w:val="TOC2"/>
        <w:rPr>
          <w:rFonts w:eastAsiaTheme="minorEastAsia"/>
          <w:color w:val="auto"/>
          <w:lang w:val="en-AU" w:eastAsia="en-AU"/>
        </w:rPr>
      </w:pPr>
      <w:r w:rsidRPr="00ED3612">
        <w:t>4.6.</w:t>
      </w:r>
      <w:r>
        <w:rPr>
          <w:rFonts w:eastAsiaTheme="minorEastAsia"/>
          <w:color w:val="auto"/>
          <w:lang w:val="en-AU" w:eastAsia="en-AU"/>
        </w:rPr>
        <w:tab/>
      </w:r>
      <w:r>
        <w:t>CLOSED LOOP COMMUNICATIONS [READ-BACK]</w:t>
      </w:r>
      <w:r>
        <w:tab/>
      </w:r>
      <w:r>
        <w:fldChar w:fldCharType="begin"/>
      </w:r>
      <w:r>
        <w:instrText xml:space="preserve"> PAGEREF _Toc18993222 \h </w:instrText>
      </w:r>
      <w:r>
        <w:fldChar w:fldCharType="separate"/>
      </w:r>
      <w:r>
        <w:t>9</w:t>
      </w:r>
      <w:r>
        <w:fldChar w:fldCharType="end"/>
      </w:r>
    </w:p>
    <w:p w14:paraId="30CF2094" w14:textId="33D50FE8" w:rsidR="00AC49FA" w:rsidRDefault="00AC49FA">
      <w:pPr>
        <w:pStyle w:val="TOC2"/>
        <w:rPr>
          <w:rFonts w:eastAsiaTheme="minorEastAsia"/>
          <w:color w:val="auto"/>
          <w:lang w:val="en-AU" w:eastAsia="en-AU"/>
        </w:rPr>
      </w:pPr>
      <w:r w:rsidRPr="00ED3612">
        <w:t>4.7.</w:t>
      </w:r>
      <w:r>
        <w:rPr>
          <w:rFonts w:eastAsiaTheme="minorEastAsia"/>
          <w:color w:val="auto"/>
          <w:lang w:val="en-AU" w:eastAsia="en-AU"/>
        </w:rPr>
        <w:tab/>
      </w:r>
      <w:r>
        <w:t>QUESTIONING TECHNIQUES</w:t>
      </w:r>
      <w:r>
        <w:tab/>
      </w:r>
      <w:r>
        <w:fldChar w:fldCharType="begin"/>
      </w:r>
      <w:r>
        <w:instrText xml:space="preserve"> PAGEREF _Toc18993223 \h </w:instrText>
      </w:r>
      <w:r>
        <w:fldChar w:fldCharType="separate"/>
      </w:r>
      <w:r>
        <w:t>9</w:t>
      </w:r>
      <w:r>
        <w:fldChar w:fldCharType="end"/>
      </w:r>
    </w:p>
    <w:p w14:paraId="1521921A" w14:textId="3803FACF" w:rsidR="00AC49FA" w:rsidRDefault="00AC49FA">
      <w:pPr>
        <w:pStyle w:val="TOC3"/>
        <w:tabs>
          <w:tab w:val="left" w:pos="1134"/>
          <w:tab w:val="right" w:leader="dot" w:pos="10195"/>
        </w:tabs>
        <w:rPr>
          <w:rFonts w:eastAsiaTheme="minorEastAsia"/>
          <w:noProof/>
          <w:sz w:val="22"/>
          <w:lang w:val="en-AU" w:eastAsia="en-AU"/>
        </w:rPr>
      </w:pPr>
      <w:r w:rsidRPr="00ED3612">
        <w:rPr>
          <w:noProof/>
        </w:rPr>
        <w:t>4.7.1.</w:t>
      </w:r>
      <w:r>
        <w:rPr>
          <w:rFonts w:eastAsiaTheme="minorEastAsia"/>
          <w:noProof/>
          <w:sz w:val="22"/>
          <w:lang w:val="en-AU" w:eastAsia="en-AU"/>
        </w:rPr>
        <w:tab/>
      </w:r>
      <w:r>
        <w:rPr>
          <w:noProof/>
        </w:rPr>
        <w:t>CLOSED QUESTIONS</w:t>
      </w:r>
      <w:r>
        <w:rPr>
          <w:noProof/>
        </w:rPr>
        <w:tab/>
      </w:r>
      <w:r>
        <w:rPr>
          <w:noProof/>
        </w:rPr>
        <w:fldChar w:fldCharType="begin"/>
      </w:r>
      <w:r>
        <w:rPr>
          <w:noProof/>
        </w:rPr>
        <w:instrText xml:space="preserve"> PAGEREF _Toc18993224 \h </w:instrText>
      </w:r>
      <w:r>
        <w:rPr>
          <w:noProof/>
        </w:rPr>
      </w:r>
      <w:r>
        <w:rPr>
          <w:noProof/>
        </w:rPr>
        <w:fldChar w:fldCharType="separate"/>
      </w:r>
      <w:r>
        <w:rPr>
          <w:noProof/>
        </w:rPr>
        <w:t>9</w:t>
      </w:r>
      <w:r>
        <w:rPr>
          <w:noProof/>
        </w:rPr>
        <w:fldChar w:fldCharType="end"/>
      </w:r>
    </w:p>
    <w:p w14:paraId="43EEBC19" w14:textId="086A52A6" w:rsidR="00AC49FA" w:rsidRDefault="00AC49FA">
      <w:pPr>
        <w:pStyle w:val="TOC3"/>
        <w:tabs>
          <w:tab w:val="left" w:pos="1134"/>
          <w:tab w:val="right" w:leader="dot" w:pos="10195"/>
        </w:tabs>
        <w:rPr>
          <w:rFonts w:eastAsiaTheme="minorEastAsia"/>
          <w:noProof/>
          <w:sz w:val="22"/>
          <w:lang w:val="en-AU" w:eastAsia="en-AU"/>
        </w:rPr>
      </w:pPr>
      <w:r w:rsidRPr="00ED3612">
        <w:rPr>
          <w:noProof/>
        </w:rPr>
        <w:t>4.7.2.</w:t>
      </w:r>
      <w:r>
        <w:rPr>
          <w:rFonts w:eastAsiaTheme="minorEastAsia"/>
          <w:noProof/>
          <w:sz w:val="22"/>
          <w:lang w:val="en-AU" w:eastAsia="en-AU"/>
        </w:rPr>
        <w:tab/>
      </w:r>
      <w:r>
        <w:rPr>
          <w:noProof/>
        </w:rPr>
        <w:t>OPEN QUESTIONS</w:t>
      </w:r>
      <w:r>
        <w:rPr>
          <w:noProof/>
        </w:rPr>
        <w:tab/>
      </w:r>
      <w:r>
        <w:rPr>
          <w:noProof/>
        </w:rPr>
        <w:fldChar w:fldCharType="begin"/>
      </w:r>
      <w:r>
        <w:rPr>
          <w:noProof/>
        </w:rPr>
        <w:instrText xml:space="preserve"> PAGEREF _Toc18993225 \h </w:instrText>
      </w:r>
      <w:r>
        <w:rPr>
          <w:noProof/>
        </w:rPr>
      </w:r>
      <w:r>
        <w:rPr>
          <w:noProof/>
        </w:rPr>
        <w:fldChar w:fldCharType="separate"/>
      </w:r>
      <w:r>
        <w:rPr>
          <w:noProof/>
        </w:rPr>
        <w:t>10</w:t>
      </w:r>
      <w:r>
        <w:rPr>
          <w:noProof/>
        </w:rPr>
        <w:fldChar w:fldCharType="end"/>
      </w:r>
    </w:p>
    <w:p w14:paraId="38B2DDF4" w14:textId="3B1A70A0" w:rsidR="00AC49FA" w:rsidRDefault="00AC49FA">
      <w:pPr>
        <w:pStyle w:val="TOC3"/>
        <w:tabs>
          <w:tab w:val="left" w:pos="1134"/>
          <w:tab w:val="right" w:leader="dot" w:pos="10195"/>
        </w:tabs>
        <w:rPr>
          <w:rFonts w:eastAsiaTheme="minorEastAsia"/>
          <w:noProof/>
          <w:sz w:val="22"/>
          <w:lang w:val="en-AU" w:eastAsia="en-AU"/>
        </w:rPr>
      </w:pPr>
      <w:r w:rsidRPr="00ED3612">
        <w:rPr>
          <w:noProof/>
        </w:rPr>
        <w:t>4.7.3.</w:t>
      </w:r>
      <w:r>
        <w:rPr>
          <w:rFonts w:eastAsiaTheme="minorEastAsia"/>
          <w:noProof/>
          <w:sz w:val="22"/>
          <w:lang w:val="en-AU" w:eastAsia="en-AU"/>
        </w:rPr>
        <w:tab/>
      </w:r>
      <w:r>
        <w:rPr>
          <w:noProof/>
        </w:rPr>
        <w:t>FUNNEL QUESTIONS</w:t>
      </w:r>
      <w:r>
        <w:rPr>
          <w:noProof/>
        </w:rPr>
        <w:tab/>
      </w:r>
      <w:r>
        <w:rPr>
          <w:noProof/>
        </w:rPr>
        <w:fldChar w:fldCharType="begin"/>
      </w:r>
      <w:r>
        <w:rPr>
          <w:noProof/>
        </w:rPr>
        <w:instrText xml:space="preserve"> PAGEREF _Toc18993226 \h </w:instrText>
      </w:r>
      <w:r>
        <w:rPr>
          <w:noProof/>
        </w:rPr>
      </w:r>
      <w:r>
        <w:rPr>
          <w:noProof/>
        </w:rPr>
        <w:fldChar w:fldCharType="separate"/>
      </w:r>
      <w:r>
        <w:rPr>
          <w:noProof/>
        </w:rPr>
        <w:t>10</w:t>
      </w:r>
      <w:r>
        <w:rPr>
          <w:noProof/>
        </w:rPr>
        <w:fldChar w:fldCharType="end"/>
      </w:r>
    </w:p>
    <w:p w14:paraId="40F9AF6F" w14:textId="7BF1C737" w:rsidR="00AC49FA" w:rsidRDefault="00AC49FA">
      <w:pPr>
        <w:pStyle w:val="TOC3"/>
        <w:tabs>
          <w:tab w:val="left" w:pos="1134"/>
          <w:tab w:val="right" w:leader="dot" w:pos="10195"/>
        </w:tabs>
        <w:rPr>
          <w:rFonts w:eastAsiaTheme="minorEastAsia"/>
          <w:noProof/>
          <w:sz w:val="22"/>
          <w:lang w:val="en-AU" w:eastAsia="en-AU"/>
        </w:rPr>
      </w:pPr>
      <w:r w:rsidRPr="00ED3612">
        <w:rPr>
          <w:noProof/>
        </w:rPr>
        <w:t>4.7.4.</w:t>
      </w:r>
      <w:r>
        <w:rPr>
          <w:rFonts w:eastAsiaTheme="minorEastAsia"/>
          <w:noProof/>
          <w:sz w:val="22"/>
          <w:lang w:val="en-AU" w:eastAsia="en-AU"/>
        </w:rPr>
        <w:tab/>
      </w:r>
      <w:r>
        <w:rPr>
          <w:noProof/>
        </w:rPr>
        <w:t>LEADING QUESTIONS</w:t>
      </w:r>
      <w:r>
        <w:rPr>
          <w:noProof/>
        </w:rPr>
        <w:tab/>
      </w:r>
      <w:r>
        <w:rPr>
          <w:noProof/>
        </w:rPr>
        <w:fldChar w:fldCharType="begin"/>
      </w:r>
      <w:r>
        <w:rPr>
          <w:noProof/>
        </w:rPr>
        <w:instrText xml:space="preserve"> PAGEREF _Toc18993227 \h </w:instrText>
      </w:r>
      <w:r>
        <w:rPr>
          <w:noProof/>
        </w:rPr>
      </w:r>
      <w:r>
        <w:rPr>
          <w:noProof/>
        </w:rPr>
        <w:fldChar w:fldCharType="separate"/>
      </w:r>
      <w:r>
        <w:rPr>
          <w:noProof/>
        </w:rPr>
        <w:t>10</w:t>
      </w:r>
      <w:r>
        <w:rPr>
          <w:noProof/>
        </w:rPr>
        <w:fldChar w:fldCharType="end"/>
      </w:r>
    </w:p>
    <w:p w14:paraId="45CC0E57" w14:textId="4B61C7B5" w:rsidR="00AC49FA" w:rsidRDefault="00AC49FA">
      <w:pPr>
        <w:pStyle w:val="TOC2"/>
        <w:rPr>
          <w:rFonts w:eastAsiaTheme="minorEastAsia"/>
          <w:color w:val="auto"/>
          <w:lang w:val="en-AU" w:eastAsia="en-AU"/>
        </w:rPr>
      </w:pPr>
      <w:r w:rsidRPr="00ED3612">
        <w:t>4.8.</w:t>
      </w:r>
      <w:r>
        <w:rPr>
          <w:rFonts w:eastAsiaTheme="minorEastAsia"/>
          <w:color w:val="auto"/>
          <w:lang w:val="en-AU" w:eastAsia="en-AU"/>
        </w:rPr>
        <w:tab/>
      </w:r>
      <w:r>
        <w:t>AMBIGUOUS TERMINOLOGY</w:t>
      </w:r>
      <w:r>
        <w:tab/>
      </w:r>
      <w:r>
        <w:fldChar w:fldCharType="begin"/>
      </w:r>
      <w:r>
        <w:instrText xml:space="preserve"> PAGEREF _Toc18993228 \h </w:instrText>
      </w:r>
      <w:r>
        <w:fldChar w:fldCharType="separate"/>
      </w:r>
      <w:r>
        <w:t>10</w:t>
      </w:r>
      <w:r>
        <w:fldChar w:fldCharType="end"/>
      </w:r>
    </w:p>
    <w:p w14:paraId="404EF15A" w14:textId="2DD0457F" w:rsidR="00AC49FA" w:rsidRDefault="00AC49FA">
      <w:pPr>
        <w:pStyle w:val="TOC2"/>
        <w:rPr>
          <w:rFonts w:eastAsiaTheme="minorEastAsia"/>
          <w:color w:val="auto"/>
          <w:lang w:val="en-AU" w:eastAsia="en-AU"/>
        </w:rPr>
      </w:pPr>
      <w:r w:rsidRPr="00ED3612">
        <w:t>4.9.</w:t>
      </w:r>
      <w:r>
        <w:rPr>
          <w:rFonts w:eastAsiaTheme="minorEastAsia"/>
          <w:color w:val="auto"/>
          <w:lang w:val="en-AU" w:eastAsia="en-AU"/>
        </w:rPr>
        <w:tab/>
      </w:r>
      <w:r>
        <w:t>RESPONSES</w:t>
      </w:r>
      <w:r>
        <w:tab/>
      </w:r>
      <w:r>
        <w:fldChar w:fldCharType="begin"/>
      </w:r>
      <w:r>
        <w:instrText xml:space="preserve"> PAGEREF _Toc18993229 \h </w:instrText>
      </w:r>
      <w:r>
        <w:fldChar w:fldCharType="separate"/>
      </w:r>
      <w:r>
        <w:t>11</w:t>
      </w:r>
      <w:r>
        <w:fldChar w:fldCharType="end"/>
      </w:r>
    </w:p>
    <w:p w14:paraId="2F8DEA0E" w14:textId="042E13C8" w:rsidR="00AC49FA" w:rsidRDefault="00AC49FA">
      <w:pPr>
        <w:pStyle w:val="TOC2"/>
        <w:rPr>
          <w:rFonts w:eastAsiaTheme="minorEastAsia"/>
          <w:color w:val="auto"/>
          <w:lang w:val="en-AU" w:eastAsia="en-AU"/>
        </w:rPr>
      </w:pPr>
      <w:r w:rsidRPr="00ED3612">
        <w:t>4.10.</w:t>
      </w:r>
      <w:r>
        <w:rPr>
          <w:rFonts w:eastAsiaTheme="minorEastAsia"/>
          <w:color w:val="auto"/>
          <w:lang w:val="en-AU" w:eastAsia="en-AU"/>
        </w:rPr>
        <w:tab/>
      </w:r>
      <w:r>
        <w:t>CORRECTIONS</w:t>
      </w:r>
      <w:r>
        <w:tab/>
      </w:r>
      <w:r>
        <w:fldChar w:fldCharType="begin"/>
      </w:r>
      <w:r>
        <w:instrText xml:space="preserve"> PAGEREF _Toc18993230 \h </w:instrText>
      </w:r>
      <w:r>
        <w:fldChar w:fldCharType="separate"/>
      </w:r>
      <w:r>
        <w:t>11</w:t>
      </w:r>
      <w:r>
        <w:fldChar w:fldCharType="end"/>
      </w:r>
    </w:p>
    <w:p w14:paraId="7258E530" w14:textId="504D50B9" w:rsidR="00AC49FA" w:rsidRDefault="00AC49FA">
      <w:pPr>
        <w:pStyle w:val="TOC2"/>
        <w:rPr>
          <w:rFonts w:eastAsiaTheme="minorEastAsia"/>
          <w:color w:val="auto"/>
          <w:lang w:val="en-AU" w:eastAsia="en-AU"/>
        </w:rPr>
      </w:pPr>
      <w:r w:rsidRPr="00ED3612">
        <w:t>4.11.</w:t>
      </w:r>
      <w:r>
        <w:rPr>
          <w:rFonts w:eastAsiaTheme="minorEastAsia"/>
          <w:color w:val="auto"/>
          <w:lang w:val="en-AU" w:eastAsia="en-AU"/>
        </w:rPr>
        <w:tab/>
      </w:r>
      <w:r>
        <w:t>REPETITION</w:t>
      </w:r>
      <w:r>
        <w:tab/>
      </w:r>
      <w:r>
        <w:fldChar w:fldCharType="begin"/>
      </w:r>
      <w:r>
        <w:instrText xml:space="preserve"> PAGEREF _Toc18993231 \h </w:instrText>
      </w:r>
      <w:r>
        <w:fldChar w:fldCharType="separate"/>
      </w:r>
      <w:r>
        <w:t>11</w:t>
      </w:r>
      <w:r>
        <w:fldChar w:fldCharType="end"/>
      </w:r>
    </w:p>
    <w:p w14:paraId="575D54ED" w14:textId="56077C76" w:rsidR="00AC49FA" w:rsidRDefault="00AC49FA">
      <w:pPr>
        <w:pStyle w:val="TOC2"/>
        <w:rPr>
          <w:rFonts w:eastAsiaTheme="minorEastAsia"/>
          <w:color w:val="auto"/>
          <w:lang w:val="en-AU" w:eastAsia="en-AU"/>
        </w:rPr>
      </w:pPr>
      <w:r w:rsidRPr="00ED3612">
        <w:t>4.12.</w:t>
      </w:r>
      <w:r>
        <w:rPr>
          <w:rFonts w:eastAsiaTheme="minorEastAsia"/>
          <w:color w:val="auto"/>
          <w:lang w:val="en-AU" w:eastAsia="en-AU"/>
        </w:rPr>
        <w:tab/>
      </w:r>
      <w:r>
        <w:t>POSITIONS</w:t>
      </w:r>
      <w:r>
        <w:tab/>
      </w:r>
      <w:r>
        <w:fldChar w:fldCharType="begin"/>
      </w:r>
      <w:r>
        <w:instrText xml:space="preserve"> PAGEREF _Toc18993232 \h </w:instrText>
      </w:r>
      <w:r>
        <w:fldChar w:fldCharType="separate"/>
      </w:r>
      <w:r>
        <w:t>11</w:t>
      </w:r>
      <w:r>
        <w:fldChar w:fldCharType="end"/>
      </w:r>
    </w:p>
    <w:p w14:paraId="328FF6EB" w14:textId="1DE6AEF4" w:rsidR="00AC49FA" w:rsidRDefault="00AC49FA">
      <w:pPr>
        <w:pStyle w:val="TOC2"/>
        <w:rPr>
          <w:rFonts w:eastAsiaTheme="minorEastAsia"/>
          <w:color w:val="auto"/>
          <w:lang w:val="en-AU" w:eastAsia="en-AU"/>
        </w:rPr>
      </w:pPr>
      <w:r w:rsidRPr="00ED3612">
        <w:t>4.13.</w:t>
      </w:r>
      <w:r>
        <w:rPr>
          <w:rFonts w:eastAsiaTheme="minorEastAsia"/>
          <w:color w:val="auto"/>
          <w:lang w:val="en-AU" w:eastAsia="en-AU"/>
        </w:rPr>
        <w:tab/>
      </w:r>
      <w:r>
        <w:t>BEARINGS</w:t>
      </w:r>
      <w:r>
        <w:tab/>
      </w:r>
      <w:r>
        <w:fldChar w:fldCharType="begin"/>
      </w:r>
      <w:r>
        <w:instrText xml:space="preserve"> PAGEREF _Toc18993233 \h </w:instrText>
      </w:r>
      <w:r>
        <w:fldChar w:fldCharType="separate"/>
      </w:r>
      <w:r>
        <w:t>12</w:t>
      </w:r>
      <w:r>
        <w:fldChar w:fldCharType="end"/>
      </w:r>
    </w:p>
    <w:p w14:paraId="580061A6" w14:textId="74AD211D" w:rsidR="00AC49FA" w:rsidRDefault="00AC49FA">
      <w:pPr>
        <w:pStyle w:val="TOC2"/>
        <w:rPr>
          <w:rFonts w:eastAsiaTheme="minorEastAsia"/>
          <w:color w:val="auto"/>
          <w:lang w:val="en-AU" w:eastAsia="en-AU"/>
        </w:rPr>
      </w:pPr>
      <w:r w:rsidRPr="00ED3612">
        <w:t>4.14.</w:t>
      </w:r>
      <w:r>
        <w:rPr>
          <w:rFonts w:eastAsiaTheme="minorEastAsia"/>
          <w:color w:val="auto"/>
          <w:lang w:val="en-AU" w:eastAsia="en-AU"/>
        </w:rPr>
        <w:tab/>
      </w:r>
      <w:r>
        <w:t>Course</w:t>
      </w:r>
      <w:r>
        <w:tab/>
      </w:r>
      <w:r>
        <w:fldChar w:fldCharType="begin"/>
      </w:r>
      <w:r>
        <w:instrText xml:space="preserve"> PAGEREF _Toc18993234 \h </w:instrText>
      </w:r>
      <w:r>
        <w:fldChar w:fldCharType="separate"/>
      </w:r>
      <w:r>
        <w:t>12</w:t>
      </w:r>
      <w:r>
        <w:fldChar w:fldCharType="end"/>
      </w:r>
    </w:p>
    <w:p w14:paraId="21AEF3B3" w14:textId="6D73C973" w:rsidR="00AC49FA" w:rsidRDefault="00AC49FA">
      <w:pPr>
        <w:pStyle w:val="TOC2"/>
        <w:rPr>
          <w:rFonts w:eastAsiaTheme="minorEastAsia"/>
          <w:color w:val="auto"/>
          <w:lang w:val="en-AU" w:eastAsia="en-AU"/>
        </w:rPr>
      </w:pPr>
      <w:r w:rsidRPr="00ED3612">
        <w:t>4.15.</w:t>
      </w:r>
      <w:r>
        <w:rPr>
          <w:rFonts w:eastAsiaTheme="minorEastAsia"/>
          <w:color w:val="auto"/>
          <w:lang w:val="en-AU" w:eastAsia="en-AU"/>
        </w:rPr>
        <w:tab/>
      </w:r>
      <w:r>
        <w:t>DISTANCES</w:t>
      </w:r>
      <w:r>
        <w:tab/>
      </w:r>
      <w:r>
        <w:fldChar w:fldCharType="begin"/>
      </w:r>
      <w:r>
        <w:instrText xml:space="preserve"> PAGEREF _Toc18993235 \h </w:instrText>
      </w:r>
      <w:r>
        <w:fldChar w:fldCharType="separate"/>
      </w:r>
      <w:r>
        <w:t>12</w:t>
      </w:r>
      <w:r>
        <w:fldChar w:fldCharType="end"/>
      </w:r>
    </w:p>
    <w:p w14:paraId="4FC7DE10" w14:textId="672D6F5A" w:rsidR="00AC49FA" w:rsidRDefault="00AC49FA">
      <w:pPr>
        <w:pStyle w:val="TOC2"/>
        <w:rPr>
          <w:rFonts w:eastAsiaTheme="minorEastAsia"/>
          <w:color w:val="auto"/>
          <w:lang w:val="en-AU" w:eastAsia="en-AU"/>
        </w:rPr>
      </w:pPr>
      <w:r w:rsidRPr="00ED3612">
        <w:t>4.16.</w:t>
      </w:r>
      <w:r>
        <w:rPr>
          <w:rFonts w:eastAsiaTheme="minorEastAsia"/>
          <w:color w:val="auto"/>
          <w:lang w:val="en-AU" w:eastAsia="en-AU"/>
        </w:rPr>
        <w:tab/>
      </w:r>
      <w:r>
        <w:t>SPEED</w:t>
      </w:r>
      <w:r>
        <w:tab/>
      </w:r>
      <w:r>
        <w:fldChar w:fldCharType="begin"/>
      </w:r>
      <w:r>
        <w:instrText xml:space="preserve"> PAGEREF _Toc18993236 \h </w:instrText>
      </w:r>
      <w:r>
        <w:fldChar w:fldCharType="separate"/>
      </w:r>
      <w:r>
        <w:t>12</w:t>
      </w:r>
      <w:r>
        <w:fldChar w:fldCharType="end"/>
      </w:r>
    </w:p>
    <w:p w14:paraId="419EE2F4" w14:textId="07385A12" w:rsidR="00AC49FA" w:rsidRDefault="00AC49FA">
      <w:pPr>
        <w:pStyle w:val="TOC2"/>
        <w:rPr>
          <w:rFonts w:eastAsiaTheme="minorEastAsia"/>
          <w:color w:val="auto"/>
          <w:lang w:val="en-AU" w:eastAsia="en-AU"/>
        </w:rPr>
      </w:pPr>
      <w:r w:rsidRPr="00ED3612">
        <w:t>4.17.</w:t>
      </w:r>
      <w:r>
        <w:rPr>
          <w:rFonts w:eastAsiaTheme="minorEastAsia"/>
          <w:color w:val="auto"/>
          <w:lang w:val="en-AU" w:eastAsia="en-AU"/>
        </w:rPr>
        <w:tab/>
      </w:r>
      <w:r>
        <w:t>TIME</w:t>
      </w:r>
      <w:r>
        <w:tab/>
      </w:r>
      <w:r>
        <w:fldChar w:fldCharType="begin"/>
      </w:r>
      <w:r>
        <w:instrText xml:space="preserve"> PAGEREF _Toc18993237 \h </w:instrText>
      </w:r>
      <w:r>
        <w:fldChar w:fldCharType="separate"/>
      </w:r>
      <w:r>
        <w:t>12</w:t>
      </w:r>
      <w:r>
        <w:fldChar w:fldCharType="end"/>
      </w:r>
    </w:p>
    <w:p w14:paraId="07758E00" w14:textId="5F02F918" w:rsidR="00AC49FA" w:rsidRDefault="00AC49FA">
      <w:pPr>
        <w:pStyle w:val="TOC2"/>
        <w:rPr>
          <w:rFonts w:eastAsiaTheme="minorEastAsia"/>
          <w:color w:val="auto"/>
          <w:lang w:val="en-AU" w:eastAsia="en-AU"/>
        </w:rPr>
      </w:pPr>
      <w:r w:rsidRPr="00ED3612">
        <w:t>4.18.</w:t>
      </w:r>
      <w:r>
        <w:rPr>
          <w:rFonts w:eastAsiaTheme="minorEastAsia"/>
          <w:color w:val="auto"/>
          <w:lang w:val="en-AU" w:eastAsia="en-AU"/>
        </w:rPr>
        <w:tab/>
      </w:r>
      <w:r>
        <w:t>GEOGRAPHICAL NAMES</w:t>
      </w:r>
      <w:r>
        <w:tab/>
      </w:r>
      <w:r>
        <w:fldChar w:fldCharType="begin"/>
      </w:r>
      <w:r>
        <w:instrText xml:space="preserve"> PAGEREF _Toc18993238 \h </w:instrText>
      </w:r>
      <w:r>
        <w:fldChar w:fldCharType="separate"/>
      </w:r>
      <w:r>
        <w:t>12</w:t>
      </w:r>
      <w:r>
        <w:fldChar w:fldCharType="end"/>
      </w:r>
    </w:p>
    <w:p w14:paraId="43D543EE" w14:textId="0DDAE380" w:rsidR="00AC49FA" w:rsidRDefault="00AC49FA">
      <w:pPr>
        <w:pStyle w:val="TOC1"/>
        <w:rPr>
          <w:rFonts w:eastAsiaTheme="minorEastAsia"/>
          <w:b w:val="0"/>
          <w:color w:val="auto"/>
          <w:lang w:val="en-AU" w:eastAsia="en-AU"/>
        </w:rPr>
      </w:pPr>
      <w:r w:rsidRPr="00ED3612">
        <w:t>5.</w:t>
      </w:r>
      <w:r>
        <w:rPr>
          <w:rFonts w:eastAsiaTheme="minorEastAsia"/>
          <w:b w:val="0"/>
          <w:color w:val="auto"/>
          <w:lang w:val="en-AU" w:eastAsia="en-AU"/>
        </w:rPr>
        <w:tab/>
      </w:r>
      <w:r>
        <w:t>MESSAGE MARKERS</w:t>
      </w:r>
      <w:r>
        <w:tab/>
      </w:r>
      <w:r>
        <w:fldChar w:fldCharType="begin"/>
      </w:r>
      <w:r>
        <w:instrText xml:space="preserve"> PAGEREF _Toc18993239 \h </w:instrText>
      </w:r>
      <w:r>
        <w:fldChar w:fldCharType="separate"/>
      </w:r>
      <w:r>
        <w:t>12</w:t>
      </w:r>
      <w:r>
        <w:fldChar w:fldCharType="end"/>
      </w:r>
    </w:p>
    <w:p w14:paraId="679BE88F" w14:textId="74C00DBB" w:rsidR="00AC49FA" w:rsidRDefault="00AC49FA">
      <w:pPr>
        <w:pStyle w:val="TOC2"/>
        <w:rPr>
          <w:rFonts w:eastAsiaTheme="minorEastAsia"/>
          <w:color w:val="auto"/>
          <w:lang w:val="en-AU" w:eastAsia="en-AU"/>
        </w:rPr>
      </w:pPr>
      <w:r w:rsidRPr="00ED3612">
        <w:t>5.1.</w:t>
      </w:r>
      <w:r>
        <w:rPr>
          <w:rFonts w:eastAsiaTheme="minorEastAsia"/>
          <w:color w:val="auto"/>
          <w:lang w:val="en-AU" w:eastAsia="en-AU"/>
        </w:rPr>
        <w:tab/>
      </w:r>
      <w:r>
        <w:t>INFORMATION</w:t>
      </w:r>
      <w:r>
        <w:tab/>
      </w:r>
      <w:r>
        <w:fldChar w:fldCharType="begin"/>
      </w:r>
      <w:r>
        <w:instrText xml:space="preserve"> PAGEREF _Toc18993240 \h </w:instrText>
      </w:r>
      <w:r>
        <w:fldChar w:fldCharType="separate"/>
      </w:r>
      <w:r>
        <w:t>13</w:t>
      </w:r>
      <w:r>
        <w:fldChar w:fldCharType="end"/>
      </w:r>
    </w:p>
    <w:p w14:paraId="6335B3C1" w14:textId="05DB261E" w:rsidR="00AC49FA" w:rsidRDefault="00AC49FA">
      <w:pPr>
        <w:pStyle w:val="TOC2"/>
        <w:rPr>
          <w:rFonts w:eastAsiaTheme="minorEastAsia"/>
          <w:color w:val="auto"/>
          <w:lang w:val="en-AU" w:eastAsia="en-AU"/>
        </w:rPr>
      </w:pPr>
      <w:r w:rsidRPr="00ED3612">
        <w:t>5.2.</w:t>
      </w:r>
      <w:r>
        <w:rPr>
          <w:rFonts w:eastAsiaTheme="minorEastAsia"/>
          <w:color w:val="auto"/>
          <w:lang w:val="en-AU" w:eastAsia="en-AU"/>
        </w:rPr>
        <w:tab/>
      </w:r>
      <w:r>
        <w:t>ADVICE</w:t>
      </w:r>
      <w:r>
        <w:tab/>
      </w:r>
      <w:r>
        <w:fldChar w:fldCharType="begin"/>
      </w:r>
      <w:r>
        <w:instrText xml:space="preserve"> PAGEREF _Toc18993241 \h </w:instrText>
      </w:r>
      <w:r>
        <w:fldChar w:fldCharType="separate"/>
      </w:r>
      <w:r>
        <w:t>13</w:t>
      </w:r>
      <w:r>
        <w:fldChar w:fldCharType="end"/>
      </w:r>
    </w:p>
    <w:p w14:paraId="1E3DCBFB" w14:textId="1C759A07" w:rsidR="00AC49FA" w:rsidRDefault="00AC49FA">
      <w:pPr>
        <w:pStyle w:val="TOC2"/>
        <w:rPr>
          <w:rFonts w:eastAsiaTheme="minorEastAsia"/>
          <w:color w:val="auto"/>
          <w:lang w:val="en-AU" w:eastAsia="en-AU"/>
        </w:rPr>
      </w:pPr>
      <w:r w:rsidRPr="00ED3612">
        <w:t>5.3.</w:t>
      </w:r>
      <w:r>
        <w:rPr>
          <w:rFonts w:eastAsiaTheme="minorEastAsia"/>
          <w:color w:val="auto"/>
          <w:lang w:val="en-AU" w:eastAsia="en-AU"/>
        </w:rPr>
        <w:tab/>
      </w:r>
      <w:r>
        <w:t>WARNING</w:t>
      </w:r>
      <w:r>
        <w:tab/>
      </w:r>
      <w:r>
        <w:fldChar w:fldCharType="begin"/>
      </w:r>
      <w:r>
        <w:instrText xml:space="preserve"> PAGEREF _Toc18993242 \h </w:instrText>
      </w:r>
      <w:r>
        <w:fldChar w:fldCharType="separate"/>
      </w:r>
      <w:r>
        <w:t>13</w:t>
      </w:r>
      <w:r>
        <w:fldChar w:fldCharType="end"/>
      </w:r>
    </w:p>
    <w:p w14:paraId="43C71FFE" w14:textId="6777DFAB" w:rsidR="00AC49FA" w:rsidRDefault="00AC49FA">
      <w:pPr>
        <w:pStyle w:val="TOC2"/>
        <w:rPr>
          <w:rFonts w:eastAsiaTheme="minorEastAsia"/>
          <w:color w:val="auto"/>
          <w:lang w:val="en-AU" w:eastAsia="en-AU"/>
        </w:rPr>
      </w:pPr>
      <w:r w:rsidRPr="00ED3612">
        <w:t>5.4.</w:t>
      </w:r>
      <w:r>
        <w:rPr>
          <w:rFonts w:eastAsiaTheme="minorEastAsia"/>
          <w:color w:val="auto"/>
          <w:lang w:val="en-AU" w:eastAsia="en-AU"/>
        </w:rPr>
        <w:tab/>
      </w:r>
      <w:r>
        <w:t>INSTRUCTION</w:t>
      </w:r>
      <w:r>
        <w:tab/>
      </w:r>
      <w:r>
        <w:fldChar w:fldCharType="begin"/>
      </w:r>
      <w:r>
        <w:instrText xml:space="preserve"> PAGEREF _Toc18993243 \h </w:instrText>
      </w:r>
      <w:r>
        <w:fldChar w:fldCharType="separate"/>
      </w:r>
      <w:r>
        <w:t>13</w:t>
      </w:r>
      <w:r>
        <w:fldChar w:fldCharType="end"/>
      </w:r>
    </w:p>
    <w:p w14:paraId="49233BE0" w14:textId="3894E66C" w:rsidR="00AC49FA" w:rsidRDefault="00AC49FA">
      <w:pPr>
        <w:pStyle w:val="TOC2"/>
        <w:rPr>
          <w:rFonts w:eastAsiaTheme="minorEastAsia"/>
          <w:color w:val="auto"/>
          <w:lang w:val="en-AU" w:eastAsia="en-AU"/>
        </w:rPr>
      </w:pPr>
      <w:r w:rsidRPr="00ED3612">
        <w:t>5.5.</w:t>
      </w:r>
      <w:r>
        <w:rPr>
          <w:rFonts w:eastAsiaTheme="minorEastAsia"/>
          <w:color w:val="auto"/>
          <w:lang w:val="en-AU" w:eastAsia="en-AU"/>
        </w:rPr>
        <w:tab/>
      </w:r>
      <w:r>
        <w:t>QUESTION</w:t>
      </w:r>
      <w:r>
        <w:tab/>
      </w:r>
      <w:r>
        <w:fldChar w:fldCharType="begin"/>
      </w:r>
      <w:r>
        <w:instrText xml:space="preserve"> PAGEREF _Toc18993244 \h </w:instrText>
      </w:r>
      <w:r>
        <w:fldChar w:fldCharType="separate"/>
      </w:r>
      <w:r>
        <w:t>14</w:t>
      </w:r>
      <w:r>
        <w:fldChar w:fldCharType="end"/>
      </w:r>
    </w:p>
    <w:p w14:paraId="67BCC9BA" w14:textId="04A11BA9" w:rsidR="00AC49FA" w:rsidRDefault="00AC49FA">
      <w:pPr>
        <w:pStyle w:val="TOC2"/>
        <w:rPr>
          <w:rFonts w:eastAsiaTheme="minorEastAsia"/>
          <w:color w:val="auto"/>
          <w:lang w:val="en-AU" w:eastAsia="en-AU"/>
        </w:rPr>
      </w:pPr>
      <w:r w:rsidRPr="00ED3612">
        <w:t>5.6.</w:t>
      </w:r>
      <w:r>
        <w:rPr>
          <w:rFonts w:eastAsiaTheme="minorEastAsia"/>
          <w:color w:val="auto"/>
          <w:lang w:val="en-AU" w:eastAsia="en-AU"/>
        </w:rPr>
        <w:tab/>
      </w:r>
      <w:r>
        <w:t>ANSWER</w:t>
      </w:r>
      <w:r>
        <w:tab/>
      </w:r>
      <w:r>
        <w:fldChar w:fldCharType="begin"/>
      </w:r>
      <w:r>
        <w:instrText xml:space="preserve"> PAGEREF _Toc18993245 \h </w:instrText>
      </w:r>
      <w:r>
        <w:fldChar w:fldCharType="separate"/>
      </w:r>
      <w:r>
        <w:t>14</w:t>
      </w:r>
      <w:r>
        <w:fldChar w:fldCharType="end"/>
      </w:r>
    </w:p>
    <w:p w14:paraId="5093DE1A" w14:textId="2B92C836" w:rsidR="00AC49FA" w:rsidRDefault="00AC49FA">
      <w:pPr>
        <w:pStyle w:val="TOC2"/>
        <w:rPr>
          <w:rFonts w:eastAsiaTheme="minorEastAsia"/>
          <w:color w:val="auto"/>
          <w:lang w:val="en-AU" w:eastAsia="en-AU"/>
        </w:rPr>
      </w:pPr>
      <w:r w:rsidRPr="00ED3612">
        <w:t>5.7.</w:t>
      </w:r>
      <w:r>
        <w:rPr>
          <w:rFonts w:eastAsiaTheme="minorEastAsia"/>
          <w:color w:val="auto"/>
          <w:lang w:val="en-AU" w:eastAsia="en-AU"/>
        </w:rPr>
        <w:tab/>
      </w:r>
      <w:r>
        <w:t>REQUEST</w:t>
      </w:r>
      <w:r>
        <w:tab/>
      </w:r>
      <w:r>
        <w:fldChar w:fldCharType="begin"/>
      </w:r>
      <w:r>
        <w:instrText xml:space="preserve"> PAGEREF _Toc18993246 \h </w:instrText>
      </w:r>
      <w:r>
        <w:fldChar w:fldCharType="separate"/>
      </w:r>
      <w:r>
        <w:t>14</w:t>
      </w:r>
      <w:r>
        <w:fldChar w:fldCharType="end"/>
      </w:r>
    </w:p>
    <w:p w14:paraId="53BC7D1C" w14:textId="6B1C72EE" w:rsidR="00AC49FA" w:rsidRDefault="00AC49FA">
      <w:pPr>
        <w:pStyle w:val="TOC2"/>
        <w:rPr>
          <w:rFonts w:eastAsiaTheme="minorEastAsia"/>
          <w:color w:val="auto"/>
          <w:lang w:val="en-AU" w:eastAsia="en-AU"/>
        </w:rPr>
      </w:pPr>
      <w:r w:rsidRPr="00ED3612">
        <w:t>5.8.</w:t>
      </w:r>
      <w:r>
        <w:rPr>
          <w:rFonts w:eastAsiaTheme="minorEastAsia"/>
          <w:color w:val="auto"/>
          <w:lang w:val="en-AU" w:eastAsia="en-AU"/>
        </w:rPr>
        <w:tab/>
      </w:r>
      <w:r>
        <w:t>INTENTION</w:t>
      </w:r>
      <w:r>
        <w:tab/>
      </w:r>
      <w:r>
        <w:fldChar w:fldCharType="begin"/>
      </w:r>
      <w:r>
        <w:instrText xml:space="preserve"> PAGEREF _Toc18993247 \h </w:instrText>
      </w:r>
      <w:r>
        <w:fldChar w:fldCharType="separate"/>
      </w:r>
      <w:r>
        <w:t>14</w:t>
      </w:r>
      <w:r>
        <w:fldChar w:fldCharType="end"/>
      </w:r>
    </w:p>
    <w:p w14:paraId="01188A12" w14:textId="2658C430" w:rsidR="00AC49FA" w:rsidRDefault="00AC49FA">
      <w:pPr>
        <w:pStyle w:val="TOC1"/>
        <w:rPr>
          <w:rFonts w:eastAsiaTheme="minorEastAsia"/>
          <w:b w:val="0"/>
          <w:color w:val="auto"/>
          <w:lang w:val="en-AU" w:eastAsia="en-AU"/>
        </w:rPr>
      </w:pPr>
      <w:r w:rsidRPr="00ED3612">
        <w:lastRenderedPageBreak/>
        <w:t>6.</w:t>
      </w:r>
      <w:r>
        <w:rPr>
          <w:rFonts w:eastAsiaTheme="minorEastAsia"/>
          <w:b w:val="0"/>
          <w:color w:val="auto"/>
          <w:lang w:val="en-AU" w:eastAsia="en-AU"/>
        </w:rPr>
        <w:tab/>
      </w:r>
      <w:r>
        <w:t>VTS COMMUNICATION PHRASES</w:t>
      </w:r>
      <w:r>
        <w:tab/>
      </w:r>
      <w:r>
        <w:fldChar w:fldCharType="begin"/>
      </w:r>
      <w:r>
        <w:instrText xml:space="preserve"> PAGEREF _Toc18993248 \h </w:instrText>
      </w:r>
      <w:r>
        <w:fldChar w:fldCharType="separate"/>
      </w:r>
      <w:r>
        <w:t>15</w:t>
      </w:r>
      <w:r>
        <w:fldChar w:fldCharType="end"/>
      </w:r>
    </w:p>
    <w:p w14:paraId="2575816C" w14:textId="79009D6A" w:rsidR="00AC49FA" w:rsidRDefault="00AC49FA">
      <w:pPr>
        <w:pStyle w:val="TOC2"/>
        <w:rPr>
          <w:rFonts w:eastAsiaTheme="minorEastAsia"/>
          <w:color w:val="auto"/>
          <w:lang w:val="en-AU" w:eastAsia="en-AU"/>
        </w:rPr>
      </w:pPr>
      <w:r w:rsidRPr="00ED3612">
        <w:t>6.1.</w:t>
      </w:r>
      <w:r>
        <w:rPr>
          <w:rFonts w:eastAsiaTheme="minorEastAsia"/>
          <w:color w:val="auto"/>
          <w:lang w:val="en-AU" w:eastAsia="en-AU"/>
        </w:rPr>
        <w:tab/>
      </w:r>
      <w:r>
        <w:t>GENERAL COMMUNICATIONS</w:t>
      </w:r>
      <w:r>
        <w:tab/>
      </w:r>
      <w:r>
        <w:fldChar w:fldCharType="begin"/>
      </w:r>
      <w:r>
        <w:instrText xml:space="preserve"> PAGEREF _Toc18993249 \h </w:instrText>
      </w:r>
      <w:r>
        <w:fldChar w:fldCharType="separate"/>
      </w:r>
      <w:r>
        <w:t>15</w:t>
      </w:r>
      <w:r>
        <w:fldChar w:fldCharType="end"/>
      </w:r>
    </w:p>
    <w:p w14:paraId="27F2DE82" w14:textId="7F67D1C6" w:rsidR="00AC49FA" w:rsidRDefault="00AC49FA">
      <w:pPr>
        <w:pStyle w:val="TOC3"/>
        <w:tabs>
          <w:tab w:val="left" w:pos="1134"/>
          <w:tab w:val="right" w:leader="dot" w:pos="10195"/>
        </w:tabs>
        <w:rPr>
          <w:rFonts w:eastAsiaTheme="minorEastAsia"/>
          <w:noProof/>
          <w:sz w:val="22"/>
          <w:lang w:val="en-AU" w:eastAsia="en-AU"/>
        </w:rPr>
      </w:pPr>
      <w:r w:rsidRPr="00ED3612">
        <w:rPr>
          <w:noProof/>
        </w:rPr>
        <w:t>6.1.1.</w:t>
      </w:r>
      <w:r>
        <w:rPr>
          <w:rFonts w:eastAsiaTheme="minorEastAsia"/>
          <w:noProof/>
          <w:sz w:val="22"/>
          <w:lang w:val="en-AU" w:eastAsia="en-AU"/>
        </w:rPr>
        <w:tab/>
      </w:r>
      <w:r>
        <w:rPr>
          <w:noProof/>
        </w:rPr>
        <w:t>GENERAL</w:t>
      </w:r>
      <w:r>
        <w:rPr>
          <w:noProof/>
        </w:rPr>
        <w:tab/>
      </w:r>
      <w:r>
        <w:rPr>
          <w:noProof/>
        </w:rPr>
        <w:fldChar w:fldCharType="begin"/>
      </w:r>
      <w:r>
        <w:rPr>
          <w:noProof/>
        </w:rPr>
        <w:instrText xml:space="preserve"> PAGEREF _Toc18993250 \h </w:instrText>
      </w:r>
      <w:r>
        <w:rPr>
          <w:noProof/>
        </w:rPr>
      </w:r>
      <w:r>
        <w:rPr>
          <w:noProof/>
        </w:rPr>
        <w:fldChar w:fldCharType="separate"/>
      </w:r>
      <w:r>
        <w:rPr>
          <w:noProof/>
        </w:rPr>
        <w:t>15</w:t>
      </w:r>
      <w:r>
        <w:rPr>
          <w:noProof/>
        </w:rPr>
        <w:fldChar w:fldCharType="end"/>
      </w:r>
    </w:p>
    <w:p w14:paraId="2B4EF124" w14:textId="0243267B" w:rsidR="00AC49FA" w:rsidRDefault="00AC49FA">
      <w:pPr>
        <w:pStyle w:val="TOC3"/>
        <w:tabs>
          <w:tab w:val="left" w:pos="1134"/>
          <w:tab w:val="right" w:leader="dot" w:pos="10195"/>
        </w:tabs>
        <w:rPr>
          <w:rFonts w:eastAsiaTheme="minorEastAsia"/>
          <w:noProof/>
          <w:sz w:val="22"/>
          <w:lang w:val="en-AU" w:eastAsia="en-AU"/>
        </w:rPr>
      </w:pPr>
      <w:r w:rsidRPr="00ED3612">
        <w:rPr>
          <w:noProof/>
        </w:rPr>
        <w:t>6.1.2.</w:t>
      </w:r>
      <w:r>
        <w:rPr>
          <w:rFonts w:eastAsiaTheme="minorEastAsia"/>
          <w:noProof/>
          <w:sz w:val="22"/>
          <w:lang w:val="en-AU" w:eastAsia="en-AU"/>
        </w:rPr>
        <w:tab/>
      </w:r>
      <w:r>
        <w:rPr>
          <w:noProof/>
        </w:rPr>
        <w:t>Request for additional reports</w:t>
      </w:r>
      <w:r>
        <w:rPr>
          <w:noProof/>
        </w:rPr>
        <w:tab/>
      </w:r>
      <w:r>
        <w:rPr>
          <w:noProof/>
        </w:rPr>
        <w:fldChar w:fldCharType="begin"/>
      </w:r>
      <w:r>
        <w:rPr>
          <w:noProof/>
        </w:rPr>
        <w:instrText xml:space="preserve"> PAGEREF _Toc18993251 \h </w:instrText>
      </w:r>
      <w:r>
        <w:rPr>
          <w:noProof/>
        </w:rPr>
      </w:r>
      <w:r>
        <w:rPr>
          <w:noProof/>
        </w:rPr>
        <w:fldChar w:fldCharType="separate"/>
      </w:r>
      <w:r>
        <w:rPr>
          <w:noProof/>
        </w:rPr>
        <w:t>15</w:t>
      </w:r>
      <w:r>
        <w:rPr>
          <w:noProof/>
        </w:rPr>
        <w:fldChar w:fldCharType="end"/>
      </w:r>
    </w:p>
    <w:p w14:paraId="0E85ADFD" w14:textId="2C48C832" w:rsidR="00AC49FA" w:rsidRDefault="00AC49FA">
      <w:pPr>
        <w:pStyle w:val="TOC3"/>
        <w:tabs>
          <w:tab w:val="left" w:pos="1134"/>
          <w:tab w:val="right" w:leader="dot" w:pos="10195"/>
        </w:tabs>
        <w:rPr>
          <w:rFonts w:eastAsiaTheme="minorEastAsia"/>
          <w:noProof/>
          <w:sz w:val="22"/>
          <w:lang w:val="en-AU" w:eastAsia="en-AU"/>
        </w:rPr>
      </w:pPr>
      <w:r w:rsidRPr="00ED3612">
        <w:rPr>
          <w:noProof/>
        </w:rPr>
        <w:t>6.1.3.</w:t>
      </w:r>
      <w:r>
        <w:rPr>
          <w:rFonts w:eastAsiaTheme="minorEastAsia"/>
          <w:noProof/>
          <w:sz w:val="22"/>
          <w:lang w:val="en-AU" w:eastAsia="en-AU"/>
        </w:rPr>
        <w:tab/>
      </w:r>
      <w:r>
        <w:rPr>
          <w:noProof/>
        </w:rPr>
        <w:t>Call requests</w:t>
      </w:r>
      <w:r>
        <w:rPr>
          <w:noProof/>
        </w:rPr>
        <w:tab/>
      </w:r>
      <w:r>
        <w:rPr>
          <w:noProof/>
        </w:rPr>
        <w:fldChar w:fldCharType="begin"/>
      </w:r>
      <w:r>
        <w:rPr>
          <w:noProof/>
        </w:rPr>
        <w:instrText xml:space="preserve"> PAGEREF _Toc18993252 \h </w:instrText>
      </w:r>
      <w:r>
        <w:rPr>
          <w:noProof/>
        </w:rPr>
      </w:r>
      <w:r>
        <w:rPr>
          <w:noProof/>
        </w:rPr>
        <w:fldChar w:fldCharType="separate"/>
      </w:r>
      <w:r>
        <w:rPr>
          <w:noProof/>
        </w:rPr>
        <w:t>16</w:t>
      </w:r>
      <w:r>
        <w:rPr>
          <w:noProof/>
        </w:rPr>
        <w:fldChar w:fldCharType="end"/>
      </w:r>
    </w:p>
    <w:p w14:paraId="39706BB6" w14:textId="3447AC9D" w:rsidR="00AC49FA" w:rsidRDefault="00AC49FA">
      <w:pPr>
        <w:pStyle w:val="TOC3"/>
        <w:tabs>
          <w:tab w:val="left" w:pos="1134"/>
          <w:tab w:val="right" w:leader="dot" w:pos="10195"/>
        </w:tabs>
        <w:rPr>
          <w:rFonts w:eastAsiaTheme="minorEastAsia"/>
          <w:noProof/>
          <w:sz w:val="22"/>
          <w:lang w:val="en-AU" w:eastAsia="en-AU"/>
        </w:rPr>
      </w:pPr>
      <w:r w:rsidRPr="00ED3612">
        <w:rPr>
          <w:noProof/>
        </w:rPr>
        <w:t>6.1.4.</w:t>
      </w:r>
      <w:r>
        <w:rPr>
          <w:rFonts w:eastAsiaTheme="minorEastAsia"/>
          <w:noProof/>
          <w:sz w:val="22"/>
          <w:lang w:val="en-AU" w:eastAsia="en-AU"/>
        </w:rPr>
        <w:tab/>
      </w:r>
      <w:r>
        <w:rPr>
          <w:noProof/>
        </w:rPr>
        <w:t>Use of other VHF channels</w:t>
      </w:r>
      <w:r>
        <w:rPr>
          <w:noProof/>
        </w:rPr>
        <w:tab/>
      </w:r>
      <w:r>
        <w:rPr>
          <w:noProof/>
        </w:rPr>
        <w:fldChar w:fldCharType="begin"/>
      </w:r>
      <w:r>
        <w:rPr>
          <w:noProof/>
        </w:rPr>
        <w:instrText xml:space="preserve"> PAGEREF _Toc18993253 \h </w:instrText>
      </w:r>
      <w:r>
        <w:rPr>
          <w:noProof/>
        </w:rPr>
      </w:r>
      <w:r>
        <w:rPr>
          <w:noProof/>
        </w:rPr>
        <w:fldChar w:fldCharType="separate"/>
      </w:r>
      <w:r>
        <w:rPr>
          <w:noProof/>
        </w:rPr>
        <w:t>16</w:t>
      </w:r>
      <w:r>
        <w:rPr>
          <w:noProof/>
        </w:rPr>
        <w:fldChar w:fldCharType="end"/>
      </w:r>
    </w:p>
    <w:p w14:paraId="28E0E811" w14:textId="176EA46B" w:rsidR="00AC49FA" w:rsidRDefault="00AC49FA">
      <w:pPr>
        <w:pStyle w:val="TOC2"/>
        <w:rPr>
          <w:rFonts w:eastAsiaTheme="minorEastAsia"/>
          <w:color w:val="auto"/>
          <w:lang w:val="en-AU" w:eastAsia="en-AU"/>
        </w:rPr>
      </w:pPr>
      <w:r w:rsidRPr="00ED3612">
        <w:t>6.2.</w:t>
      </w:r>
      <w:r>
        <w:rPr>
          <w:rFonts w:eastAsiaTheme="minorEastAsia"/>
          <w:color w:val="auto"/>
          <w:lang w:val="en-AU" w:eastAsia="en-AU"/>
        </w:rPr>
        <w:tab/>
      </w:r>
      <w:r>
        <w:t>REPORTING OF VESSEL IDENTIFICATION AND PARTICULARS</w:t>
      </w:r>
      <w:r>
        <w:tab/>
      </w:r>
      <w:r>
        <w:fldChar w:fldCharType="begin"/>
      </w:r>
      <w:r>
        <w:instrText xml:space="preserve"> PAGEREF _Toc18993254 \h </w:instrText>
      </w:r>
      <w:r>
        <w:fldChar w:fldCharType="separate"/>
      </w:r>
      <w:r>
        <w:t>16</w:t>
      </w:r>
      <w:r>
        <w:fldChar w:fldCharType="end"/>
      </w:r>
    </w:p>
    <w:p w14:paraId="5733A625" w14:textId="463F4513" w:rsidR="00AC49FA" w:rsidRDefault="00AC49FA">
      <w:pPr>
        <w:pStyle w:val="TOC2"/>
        <w:rPr>
          <w:rFonts w:eastAsiaTheme="minorEastAsia"/>
          <w:color w:val="auto"/>
          <w:lang w:val="en-AU" w:eastAsia="en-AU"/>
        </w:rPr>
      </w:pPr>
      <w:r w:rsidRPr="00ED3612">
        <w:t>6.3.</w:t>
      </w:r>
      <w:r>
        <w:rPr>
          <w:rFonts w:eastAsiaTheme="minorEastAsia"/>
          <w:color w:val="auto"/>
          <w:lang w:val="en-AU" w:eastAsia="en-AU"/>
        </w:rPr>
        <w:tab/>
      </w:r>
      <w:r>
        <w:t>NAVIGATING IN VTS AREA</w:t>
      </w:r>
      <w:r>
        <w:tab/>
      </w:r>
      <w:r>
        <w:fldChar w:fldCharType="begin"/>
      </w:r>
      <w:r>
        <w:instrText xml:space="preserve"> PAGEREF _Toc18993255 \h </w:instrText>
      </w:r>
      <w:r>
        <w:fldChar w:fldCharType="separate"/>
      </w:r>
      <w:r>
        <w:t>16</w:t>
      </w:r>
      <w:r>
        <w:fldChar w:fldCharType="end"/>
      </w:r>
    </w:p>
    <w:p w14:paraId="7379CEB4" w14:textId="134B7893" w:rsidR="00AC49FA" w:rsidRDefault="00AC49FA">
      <w:pPr>
        <w:pStyle w:val="TOC3"/>
        <w:tabs>
          <w:tab w:val="left" w:pos="1134"/>
          <w:tab w:val="right" w:leader="dot" w:pos="10195"/>
        </w:tabs>
        <w:rPr>
          <w:rFonts w:eastAsiaTheme="minorEastAsia"/>
          <w:noProof/>
          <w:sz w:val="22"/>
          <w:lang w:val="en-AU" w:eastAsia="en-AU"/>
        </w:rPr>
      </w:pPr>
      <w:r w:rsidRPr="00ED3612">
        <w:rPr>
          <w:noProof/>
        </w:rPr>
        <w:t>6.3.1.</w:t>
      </w:r>
      <w:r>
        <w:rPr>
          <w:rFonts w:eastAsiaTheme="minorEastAsia"/>
          <w:noProof/>
          <w:sz w:val="22"/>
          <w:lang w:val="en-AU" w:eastAsia="en-AU"/>
        </w:rPr>
        <w:tab/>
      </w:r>
      <w:r>
        <w:rPr>
          <w:noProof/>
        </w:rPr>
        <w:t>APPROACH / ENTRY INTO VTS AREA</w:t>
      </w:r>
      <w:r>
        <w:rPr>
          <w:noProof/>
        </w:rPr>
        <w:tab/>
      </w:r>
      <w:r>
        <w:rPr>
          <w:noProof/>
        </w:rPr>
        <w:fldChar w:fldCharType="begin"/>
      </w:r>
      <w:r>
        <w:rPr>
          <w:noProof/>
        </w:rPr>
        <w:instrText xml:space="preserve"> PAGEREF _Toc18993256 \h </w:instrText>
      </w:r>
      <w:r>
        <w:rPr>
          <w:noProof/>
        </w:rPr>
      </w:r>
      <w:r>
        <w:rPr>
          <w:noProof/>
        </w:rPr>
        <w:fldChar w:fldCharType="separate"/>
      </w:r>
      <w:r>
        <w:rPr>
          <w:noProof/>
        </w:rPr>
        <w:t>16</w:t>
      </w:r>
      <w:r>
        <w:rPr>
          <w:noProof/>
        </w:rPr>
        <w:fldChar w:fldCharType="end"/>
      </w:r>
    </w:p>
    <w:p w14:paraId="22FBB37F" w14:textId="62EA6B11" w:rsidR="00AC49FA" w:rsidRDefault="00AC49FA">
      <w:pPr>
        <w:pStyle w:val="TOC2"/>
        <w:rPr>
          <w:rFonts w:eastAsiaTheme="minorEastAsia"/>
          <w:color w:val="auto"/>
          <w:lang w:val="en-AU" w:eastAsia="en-AU"/>
        </w:rPr>
      </w:pPr>
      <w:r w:rsidRPr="00ED3612">
        <w:t>6.4.</w:t>
      </w:r>
      <w:r>
        <w:rPr>
          <w:rFonts w:eastAsiaTheme="minorEastAsia"/>
          <w:color w:val="auto"/>
          <w:lang w:val="en-AU" w:eastAsia="en-AU"/>
        </w:rPr>
        <w:tab/>
      </w:r>
      <w:r>
        <w:t>SPEED</w:t>
      </w:r>
      <w:r>
        <w:tab/>
      </w:r>
      <w:r>
        <w:fldChar w:fldCharType="begin"/>
      </w:r>
      <w:r>
        <w:instrText xml:space="preserve"> PAGEREF _Toc18993257 \h </w:instrText>
      </w:r>
      <w:r>
        <w:fldChar w:fldCharType="separate"/>
      </w:r>
      <w:r>
        <w:t>17</w:t>
      </w:r>
      <w:r>
        <w:fldChar w:fldCharType="end"/>
      </w:r>
    </w:p>
    <w:p w14:paraId="2D21DC64" w14:textId="5385FCA0" w:rsidR="00AC49FA" w:rsidRDefault="00AC49FA">
      <w:pPr>
        <w:pStyle w:val="TOC2"/>
        <w:rPr>
          <w:rFonts w:eastAsiaTheme="minorEastAsia"/>
          <w:color w:val="auto"/>
          <w:lang w:val="en-AU" w:eastAsia="en-AU"/>
        </w:rPr>
      </w:pPr>
      <w:r w:rsidRPr="00ED3612">
        <w:t>6.5.</w:t>
      </w:r>
      <w:r>
        <w:rPr>
          <w:rFonts w:eastAsiaTheme="minorEastAsia"/>
          <w:color w:val="auto"/>
          <w:lang w:val="en-AU" w:eastAsia="en-AU"/>
        </w:rPr>
        <w:tab/>
      </w:r>
      <w:r>
        <w:t>ROUTE MOVEMENTS</w:t>
      </w:r>
      <w:r>
        <w:tab/>
      </w:r>
      <w:r>
        <w:fldChar w:fldCharType="begin"/>
      </w:r>
      <w:r>
        <w:instrText xml:space="preserve"> PAGEREF _Toc18993258 \h </w:instrText>
      </w:r>
      <w:r>
        <w:fldChar w:fldCharType="separate"/>
      </w:r>
      <w:r>
        <w:t>18</w:t>
      </w:r>
      <w:r>
        <w:fldChar w:fldCharType="end"/>
      </w:r>
    </w:p>
    <w:p w14:paraId="0710A639" w14:textId="29079DD2" w:rsidR="00AC49FA" w:rsidRDefault="00AC49FA">
      <w:pPr>
        <w:pStyle w:val="TOC2"/>
        <w:rPr>
          <w:rFonts w:eastAsiaTheme="minorEastAsia"/>
          <w:color w:val="auto"/>
          <w:lang w:val="en-AU" w:eastAsia="en-AU"/>
        </w:rPr>
      </w:pPr>
      <w:r w:rsidRPr="00ED3612">
        <w:t>6.6.</w:t>
      </w:r>
      <w:r>
        <w:rPr>
          <w:rFonts w:eastAsiaTheme="minorEastAsia"/>
          <w:color w:val="auto"/>
          <w:lang w:val="en-AU" w:eastAsia="en-AU"/>
        </w:rPr>
        <w:tab/>
      </w:r>
      <w:r>
        <w:t>PERMISSION TO PROCEED FROM OR TO ALONGSIDE, A BERTH OR ANCHORAGE</w:t>
      </w:r>
      <w:r>
        <w:tab/>
      </w:r>
      <w:r>
        <w:fldChar w:fldCharType="begin"/>
      </w:r>
      <w:r>
        <w:instrText xml:space="preserve"> PAGEREF _Toc18993259 \h </w:instrText>
      </w:r>
      <w:r>
        <w:fldChar w:fldCharType="separate"/>
      </w:r>
      <w:r>
        <w:t>18</w:t>
      </w:r>
      <w:r>
        <w:fldChar w:fldCharType="end"/>
      </w:r>
    </w:p>
    <w:p w14:paraId="24C58D89" w14:textId="31EF3CA0" w:rsidR="00AC49FA" w:rsidRDefault="00AC49FA">
      <w:pPr>
        <w:pStyle w:val="TOC2"/>
        <w:rPr>
          <w:rFonts w:eastAsiaTheme="minorEastAsia"/>
          <w:color w:val="auto"/>
          <w:lang w:val="en-AU" w:eastAsia="en-AU"/>
        </w:rPr>
      </w:pPr>
      <w:r w:rsidRPr="00ED3612">
        <w:t>6.7.</w:t>
      </w:r>
      <w:r>
        <w:rPr>
          <w:rFonts w:eastAsiaTheme="minorEastAsia"/>
          <w:color w:val="auto"/>
          <w:lang w:val="en-AU" w:eastAsia="en-AU"/>
        </w:rPr>
        <w:tab/>
      </w:r>
      <w:r>
        <w:t>PILOTAGE</w:t>
      </w:r>
      <w:r>
        <w:tab/>
      </w:r>
      <w:r>
        <w:fldChar w:fldCharType="begin"/>
      </w:r>
      <w:r>
        <w:instrText xml:space="preserve"> PAGEREF _Toc18993260 \h </w:instrText>
      </w:r>
      <w:r>
        <w:fldChar w:fldCharType="separate"/>
      </w:r>
      <w:r>
        <w:t>20</w:t>
      </w:r>
      <w:r>
        <w:fldChar w:fldCharType="end"/>
      </w:r>
    </w:p>
    <w:p w14:paraId="49D3766B" w14:textId="137D08FB" w:rsidR="00AC49FA" w:rsidRDefault="00AC49FA">
      <w:pPr>
        <w:pStyle w:val="TOC3"/>
        <w:tabs>
          <w:tab w:val="left" w:pos="1134"/>
          <w:tab w:val="right" w:leader="dot" w:pos="10195"/>
        </w:tabs>
        <w:rPr>
          <w:rFonts w:eastAsiaTheme="minorEastAsia"/>
          <w:noProof/>
          <w:sz w:val="22"/>
          <w:lang w:val="en-AU" w:eastAsia="en-AU"/>
        </w:rPr>
      </w:pPr>
      <w:r w:rsidRPr="00ED3612">
        <w:rPr>
          <w:noProof/>
        </w:rPr>
        <w:t>6.7.1.</w:t>
      </w:r>
      <w:r>
        <w:rPr>
          <w:rFonts w:eastAsiaTheme="minorEastAsia"/>
          <w:noProof/>
          <w:sz w:val="22"/>
          <w:lang w:val="en-AU" w:eastAsia="en-AU"/>
        </w:rPr>
        <w:tab/>
      </w:r>
      <w:r>
        <w:rPr>
          <w:noProof/>
        </w:rPr>
        <w:t>Pilot boarding instructions</w:t>
      </w:r>
      <w:r>
        <w:rPr>
          <w:noProof/>
        </w:rPr>
        <w:tab/>
      </w:r>
      <w:r>
        <w:rPr>
          <w:noProof/>
        </w:rPr>
        <w:fldChar w:fldCharType="begin"/>
      </w:r>
      <w:r>
        <w:rPr>
          <w:noProof/>
        </w:rPr>
        <w:instrText xml:space="preserve"> PAGEREF _Toc18993261 \h </w:instrText>
      </w:r>
      <w:r>
        <w:rPr>
          <w:noProof/>
        </w:rPr>
      </w:r>
      <w:r>
        <w:rPr>
          <w:noProof/>
        </w:rPr>
        <w:fldChar w:fldCharType="separate"/>
      </w:r>
      <w:r>
        <w:rPr>
          <w:noProof/>
        </w:rPr>
        <w:t>20</w:t>
      </w:r>
      <w:r>
        <w:rPr>
          <w:noProof/>
        </w:rPr>
        <w:fldChar w:fldCharType="end"/>
      </w:r>
    </w:p>
    <w:p w14:paraId="5072C2CF" w14:textId="72F6225F" w:rsidR="00AC49FA" w:rsidRDefault="00AC49FA">
      <w:pPr>
        <w:pStyle w:val="TOC2"/>
        <w:rPr>
          <w:rFonts w:eastAsiaTheme="minorEastAsia"/>
          <w:color w:val="auto"/>
          <w:lang w:val="en-AU" w:eastAsia="en-AU"/>
        </w:rPr>
      </w:pPr>
      <w:r w:rsidRPr="00ED3612">
        <w:t>6.8.</w:t>
      </w:r>
      <w:r>
        <w:rPr>
          <w:rFonts w:eastAsiaTheme="minorEastAsia"/>
          <w:color w:val="auto"/>
          <w:lang w:val="en-AU" w:eastAsia="en-AU"/>
        </w:rPr>
        <w:tab/>
      </w:r>
      <w:r>
        <w:t>BERTHING</w:t>
      </w:r>
      <w:r>
        <w:tab/>
      </w:r>
      <w:r>
        <w:fldChar w:fldCharType="begin"/>
      </w:r>
      <w:r>
        <w:instrText xml:space="preserve"> PAGEREF _Toc18993262 \h </w:instrText>
      </w:r>
      <w:r>
        <w:fldChar w:fldCharType="separate"/>
      </w:r>
      <w:r>
        <w:t>20</w:t>
      </w:r>
      <w:r>
        <w:fldChar w:fldCharType="end"/>
      </w:r>
    </w:p>
    <w:p w14:paraId="5DA8542B" w14:textId="549C4B91" w:rsidR="00AC49FA" w:rsidRDefault="00AC49FA">
      <w:pPr>
        <w:pStyle w:val="TOC3"/>
        <w:tabs>
          <w:tab w:val="left" w:pos="1134"/>
          <w:tab w:val="right" w:leader="dot" w:pos="10195"/>
        </w:tabs>
        <w:rPr>
          <w:rFonts w:eastAsiaTheme="minorEastAsia"/>
          <w:noProof/>
          <w:sz w:val="22"/>
          <w:lang w:val="en-AU" w:eastAsia="en-AU"/>
        </w:rPr>
      </w:pPr>
      <w:r w:rsidRPr="00ED3612">
        <w:rPr>
          <w:noProof/>
        </w:rPr>
        <w:t>6.8.1.</w:t>
      </w:r>
      <w:r>
        <w:rPr>
          <w:rFonts w:eastAsiaTheme="minorEastAsia"/>
          <w:noProof/>
          <w:sz w:val="22"/>
          <w:lang w:val="en-AU" w:eastAsia="en-AU"/>
        </w:rPr>
        <w:tab/>
      </w:r>
      <w:r>
        <w:rPr>
          <w:noProof/>
        </w:rPr>
        <w:t>General</w:t>
      </w:r>
      <w:r>
        <w:rPr>
          <w:noProof/>
        </w:rPr>
        <w:tab/>
      </w:r>
      <w:r>
        <w:rPr>
          <w:noProof/>
        </w:rPr>
        <w:fldChar w:fldCharType="begin"/>
      </w:r>
      <w:r>
        <w:rPr>
          <w:noProof/>
        </w:rPr>
        <w:instrText xml:space="preserve"> PAGEREF _Toc18993263 \h </w:instrText>
      </w:r>
      <w:r>
        <w:rPr>
          <w:noProof/>
        </w:rPr>
      </w:r>
      <w:r>
        <w:rPr>
          <w:noProof/>
        </w:rPr>
        <w:fldChar w:fldCharType="separate"/>
      </w:r>
      <w:r>
        <w:rPr>
          <w:noProof/>
        </w:rPr>
        <w:t>20</w:t>
      </w:r>
      <w:r>
        <w:rPr>
          <w:noProof/>
        </w:rPr>
        <w:fldChar w:fldCharType="end"/>
      </w:r>
    </w:p>
    <w:p w14:paraId="1DB1CEB7" w14:textId="501B0C8B" w:rsidR="00AC49FA" w:rsidRDefault="00AC49FA">
      <w:pPr>
        <w:pStyle w:val="TOC3"/>
        <w:tabs>
          <w:tab w:val="left" w:pos="1134"/>
          <w:tab w:val="right" w:leader="dot" w:pos="10195"/>
        </w:tabs>
        <w:rPr>
          <w:rFonts w:eastAsiaTheme="minorEastAsia"/>
          <w:noProof/>
          <w:sz w:val="22"/>
          <w:lang w:val="en-AU" w:eastAsia="en-AU"/>
        </w:rPr>
      </w:pPr>
      <w:r w:rsidRPr="00ED3612">
        <w:rPr>
          <w:noProof/>
        </w:rPr>
        <w:t>6.8.2.</w:t>
      </w:r>
      <w:r>
        <w:rPr>
          <w:rFonts w:eastAsiaTheme="minorEastAsia"/>
          <w:noProof/>
          <w:sz w:val="22"/>
          <w:lang w:val="en-AU" w:eastAsia="en-AU"/>
        </w:rPr>
        <w:tab/>
      </w:r>
      <w:r>
        <w:rPr>
          <w:noProof/>
        </w:rPr>
        <w:t>Departure from berth</w:t>
      </w:r>
      <w:r>
        <w:rPr>
          <w:noProof/>
        </w:rPr>
        <w:tab/>
      </w:r>
      <w:r>
        <w:rPr>
          <w:noProof/>
        </w:rPr>
        <w:fldChar w:fldCharType="begin"/>
      </w:r>
      <w:r>
        <w:rPr>
          <w:noProof/>
        </w:rPr>
        <w:instrText xml:space="preserve"> PAGEREF _Toc18993264 \h </w:instrText>
      </w:r>
      <w:r>
        <w:rPr>
          <w:noProof/>
        </w:rPr>
      </w:r>
      <w:r>
        <w:rPr>
          <w:noProof/>
        </w:rPr>
        <w:fldChar w:fldCharType="separate"/>
      </w:r>
      <w:r>
        <w:rPr>
          <w:noProof/>
        </w:rPr>
        <w:t>20</w:t>
      </w:r>
      <w:r>
        <w:rPr>
          <w:noProof/>
        </w:rPr>
        <w:fldChar w:fldCharType="end"/>
      </w:r>
    </w:p>
    <w:p w14:paraId="4953F4D5" w14:textId="0BFBB084" w:rsidR="00AC49FA" w:rsidRDefault="00AC49FA">
      <w:pPr>
        <w:pStyle w:val="TOC2"/>
        <w:rPr>
          <w:rFonts w:eastAsiaTheme="minorEastAsia"/>
          <w:color w:val="auto"/>
          <w:lang w:val="en-AU" w:eastAsia="en-AU"/>
        </w:rPr>
      </w:pPr>
      <w:r w:rsidRPr="00ED3612">
        <w:rPr>
          <w:caps/>
        </w:rPr>
        <w:t>6.9.</w:t>
      </w:r>
      <w:r>
        <w:rPr>
          <w:rFonts w:eastAsiaTheme="minorEastAsia"/>
          <w:color w:val="auto"/>
          <w:lang w:val="en-AU" w:eastAsia="en-AU"/>
        </w:rPr>
        <w:tab/>
      </w:r>
      <w:r w:rsidRPr="00ED3612">
        <w:rPr>
          <w:caps/>
        </w:rPr>
        <w:t>ANCHOR OPERATIONS</w:t>
      </w:r>
      <w:r>
        <w:tab/>
      </w:r>
      <w:r>
        <w:fldChar w:fldCharType="begin"/>
      </w:r>
      <w:r>
        <w:instrText xml:space="preserve"> PAGEREF _Toc18993265 \h </w:instrText>
      </w:r>
      <w:r>
        <w:fldChar w:fldCharType="separate"/>
      </w:r>
      <w:r>
        <w:t>21</w:t>
      </w:r>
      <w:r>
        <w:fldChar w:fldCharType="end"/>
      </w:r>
    </w:p>
    <w:p w14:paraId="34E46B9E" w14:textId="7F24DFBC" w:rsidR="00AC49FA" w:rsidRDefault="00AC49FA">
      <w:pPr>
        <w:pStyle w:val="TOC3"/>
        <w:tabs>
          <w:tab w:val="left" w:pos="1134"/>
          <w:tab w:val="right" w:leader="dot" w:pos="10195"/>
        </w:tabs>
        <w:rPr>
          <w:rFonts w:eastAsiaTheme="minorEastAsia"/>
          <w:noProof/>
          <w:sz w:val="22"/>
          <w:lang w:val="en-AU" w:eastAsia="en-AU"/>
        </w:rPr>
      </w:pPr>
      <w:r w:rsidRPr="00ED3612">
        <w:rPr>
          <w:noProof/>
        </w:rPr>
        <w:t>6.9.1.</w:t>
      </w:r>
      <w:r>
        <w:rPr>
          <w:rFonts w:eastAsiaTheme="minorEastAsia"/>
          <w:noProof/>
          <w:sz w:val="22"/>
          <w:lang w:val="en-AU" w:eastAsia="en-AU"/>
        </w:rPr>
        <w:tab/>
      </w:r>
      <w:r>
        <w:rPr>
          <w:noProof/>
        </w:rPr>
        <w:t>Anchoring instructions</w:t>
      </w:r>
      <w:r>
        <w:rPr>
          <w:noProof/>
        </w:rPr>
        <w:tab/>
      </w:r>
      <w:r>
        <w:rPr>
          <w:noProof/>
        </w:rPr>
        <w:fldChar w:fldCharType="begin"/>
      </w:r>
      <w:r>
        <w:rPr>
          <w:noProof/>
        </w:rPr>
        <w:instrText xml:space="preserve"> PAGEREF _Toc18993266 \h </w:instrText>
      </w:r>
      <w:r>
        <w:rPr>
          <w:noProof/>
        </w:rPr>
      </w:r>
      <w:r>
        <w:rPr>
          <w:noProof/>
        </w:rPr>
        <w:fldChar w:fldCharType="separate"/>
      </w:r>
      <w:r>
        <w:rPr>
          <w:noProof/>
        </w:rPr>
        <w:t>21</w:t>
      </w:r>
      <w:r>
        <w:rPr>
          <w:noProof/>
        </w:rPr>
        <w:fldChar w:fldCharType="end"/>
      </w:r>
    </w:p>
    <w:p w14:paraId="3A0156E1" w14:textId="35A2D4D6" w:rsidR="00AC49FA" w:rsidRDefault="00AC49FA">
      <w:pPr>
        <w:pStyle w:val="TOC3"/>
        <w:tabs>
          <w:tab w:val="left" w:pos="1134"/>
          <w:tab w:val="right" w:leader="dot" w:pos="10195"/>
        </w:tabs>
        <w:rPr>
          <w:rFonts w:eastAsiaTheme="minorEastAsia"/>
          <w:noProof/>
          <w:sz w:val="22"/>
          <w:lang w:val="en-AU" w:eastAsia="en-AU"/>
        </w:rPr>
      </w:pPr>
      <w:r w:rsidRPr="00ED3612">
        <w:rPr>
          <w:noProof/>
        </w:rPr>
        <w:t>6.9.2.</w:t>
      </w:r>
      <w:r>
        <w:rPr>
          <w:rFonts w:eastAsiaTheme="minorEastAsia"/>
          <w:noProof/>
          <w:sz w:val="22"/>
          <w:lang w:val="en-AU" w:eastAsia="en-AU"/>
        </w:rPr>
        <w:tab/>
      </w:r>
      <w:r>
        <w:rPr>
          <w:noProof/>
        </w:rPr>
        <w:t>Weigh anchor</w:t>
      </w:r>
      <w:r>
        <w:rPr>
          <w:noProof/>
        </w:rPr>
        <w:tab/>
      </w:r>
      <w:r>
        <w:rPr>
          <w:noProof/>
        </w:rPr>
        <w:fldChar w:fldCharType="begin"/>
      </w:r>
      <w:r>
        <w:rPr>
          <w:noProof/>
        </w:rPr>
        <w:instrText xml:space="preserve"> PAGEREF _Toc18993267 \h </w:instrText>
      </w:r>
      <w:r>
        <w:rPr>
          <w:noProof/>
        </w:rPr>
      </w:r>
      <w:r>
        <w:rPr>
          <w:noProof/>
        </w:rPr>
        <w:fldChar w:fldCharType="separate"/>
      </w:r>
      <w:r>
        <w:rPr>
          <w:noProof/>
        </w:rPr>
        <w:t>21</w:t>
      </w:r>
      <w:r>
        <w:rPr>
          <w:noProof/>
        </w:rPr>
        <w:fldChar w:fldCharType="end"/>
      </w:r>
    </w:p>
    <w:p w14:paraId="606EBE58" w14:textId="6FA36B12" w:rsidR="00AC49FA" w:rsidRDefault="00AC49FA">
      <w:pPr>
        <w:pStyle w:val="TOC3"/>
        <w:tabs>
          <w:tab w:val="left" w:pos="1134"/>
          <w:tab w:val="right" w:leader="dot" w:pos="10195"/>
        </w:tabs>
        <w:rPr>
          <w:rFonts w:eastAsiaTheme="minorEastAsia"/>
          <w:noProof/>
          <w:sz w:val="22"/>
          <w:lang w:val="en-AU" w:eastAsia="en-AU"/>
        </w:rPr>
      </w:pPr>
      <w:r w:rsidRPr="00ED3612">
        <w:rPr>
          <w:noProof/>
        </w:rPr>
        <w:t>6.9.3.</w:t>
      </w:r>
      <w:r>
        <w:rPr>
          <w:rFonts w:eastAsiaTheme="minorEastAsia"/>
          <w:noProof/>
          <w:sz w:val="22"/>
          <w:lang w:val="en-AU" w:eastAsia="en-AU"/>
        </w:rPr>
        <w:tab/>
      </w:r>
      <w:r>
        <w:rPr>
          <w:noProof/>
        </w:rPr>
        <w:t>Dragging</w:t>
      </w:r>
      <w:r>
        <w:rPr>
          <w:noProof/>
        </w:rPr>
        <w:tab/>
      </w:r>
      <w:r>
        <w:rPr>
          <w:noProof/>
        </w:rPr>
        <w:fldChar w:fldCharType="begin"/>
      </w:r>
      <w:r>
        <w:rPr>
          <w:noProof/>
        </w:rPr>
        <w:instrText xml:space="preserve"> PAGEREF _Toc18993268 \h </w:instrText>
      </w:r>
      <w:r>
        <w:rPr>
          <w:noProof/>
        </w:rPr>
      </w:r>
      <w:r>
        <w:rPr>
          <w:noProof/>
        </w:rPr>
        <w:fldChar w:fldCharType="separate"/>
      </w:r>
      <w:r>
        <w:rPr>
          <w:noProof/>
        </w:rPr>
        <w:t>21</w:t>
      </w:r>
      <w:r>
        <w:rPr>
          <w:noProof/>
        </w:rPr>
        <w:fldChar w:fldCharType="end"/>
      </w:r>
    </w:p>
    <w:p w14:paraId="1389102F" w14:textId="46E739EA" w:rsidR="00AC49FA" w:rsidRDefault="00AC49FA">
      <w:pPr>
        <w:pStyle w:val="TOC2"/>
        <w:rPr>
          <w:rFonts w:eastAsiaTheme="minorEastAsia"/>
          <w:color w:val="auto"/>
          <w:lang w:val="en-AU" w:eastAsia="en-AU"/>
        </w:rPr>
      </w:pPr>
      <w:r w:rsidRPr="00ED3612">
        <w:t>6.10.</w:t>
      </w:r>
      <w:r>
        <w:rPr>
          <w:rFonts w:eastAsiaTheme="minorEastAsia"/>
          <w:color w:val="auto"/>
          <w:lang w:val="en-AU" w:eastAsia="en-AU"/>
        </w:rPr>
        <w:tab/>
      </w:r>
      <w:r>
        <w:t>VESSEL OPERATIONS</w:t>
      </w:r>
      <w:r>
        <w:tab/>
      </w:r>
      <w:r>
        <w:fldChar w:fldCharType="begin"/>
      </w:r>
      <w:r>
        <w:instrText xml:space="preserve"> PAGEREF _Toc18993269 \h </w:instrText>
      </w:r>
      <w:r>
        <w:fldChar w:fldCharType="separate"/>
      </w:r>
      <w:r>
        <w:t>21</w:t>
      </w:r>
      <w:r>
        <w:fldChar w:fldCharType="end"/>
      </w:r>
    </w:p>
    <w:p w14:paraId="0C3EA93A" w14:textId="4A37021C" w:rsidR="00AC49FA" w:rsidRDefault="00AC49FA">
      <w:pPr>
        <w:pStyle w:val="TOC3"/>
        <w:tabs>
          <w:tab w:val="left" w:pos="1843"/>
          <w:tab w:val="right" w:leader="dot" w:pos="10195"/>
        </w:tabs>
        <w:rPr>
          <w:rFonts w:eastAsiaTheme="minorEastAsia"/>
          <w:noProof/>
          <w:sz w:val="22"/>
          <w:lang w:val="en-AU" w:eastAsia="en-AU"/>
        </w:rPr>
      </w:pPr>
      <w:r w:rsidRPr="00ED3612">
        <w:rPr>
          <w:noProof/>
        </w:rPr>
        <w:t>6.10.1.</w:t>
      </w:r>
      <w:r>
        <w:rPr>
          <w:rFonts w:eastAsiaTheme="minorEastAsia"/>
          <w:noProof/>
          <w:sz w:val="22"/>
          <w:lang w:val="en-AU" w:eastAsia="en-AU"/>
        </w:rPr>
        <w:tab/>
      </w:r>
      <w:r>
        <w:rPr>
          <w:noProof/>
        </w:rPr>
        <w:t>Engine</w:t>
      </w:r>
      <w:r>
        <w:rPr>
          <w:noProof/>
        </w:rPr>
        <w:tab/>
      </w:r>
      <w:r>
        <w:rPr>
          <w:noProof/>
        </w:rPr>
        <w:tab/>
      </w:r>
      <w:r>
        <w:rPr>
          <w:noProof/>
        </w:rPr>
        <w:fldChar w:fldCharType="begin"/>
      </w:r>
      <w:r>
        <w:rPr>
          <w:noProof/>
        </w:rPr>
        <w:instrText xml:space="preserve"> PAGEREF _Toc18993270 \h </w:instrText>
      </w:r>
      <w:r>
        <w:rPr>
          <w:noProof/>
        </w:rPr>
      </w:r>
      <w:r>
        <w:rPr>
          <w:noProof/>
        </w:rPr>
        <w:fldChar w:fldCharType="separate"/>
      </w:r>
      <w:r>
        <w:rPr>
          <w:noProof/>
        </w:rPr>
        <w:t>21</w:t>
      </w:r>
      <w:r>
        <w:rPr>
          <w:noProof/>
        </w:rPr>
        <w:fldChar w:fldCharType="end"/>
      </w:r>
    </w:p>
    <w:p w14:paraId="5AEEDADA" w14:textId="2FAC0D49" w:rsidR="00AC49FA" w:rsidRDefault="00AC49FA">
      <w:pPr>
        <w:pStyle w:val="TOC2"/>
        <w:rPr>
          <w:rFonts w:eastAsiaTheme="minorEastAsia"/>
          <w:color w:val="auto"/>
          <w:lang w:val="en-AU" w:eastAsia="en-AU"/>
        </w:rPr>
      </w:pPr>
      <w:r w:rsidRPr="00ED3612">
        <w:t>6.11.</w:t>
      </w:r>
      <w:r>
        <w:rPr>
          <w:rFonts w:eastAsiaTheme="minorEastAsia"/>
          <w:color w:val="auto"/>
          <w:lang w:val="en-AU" w:eastAsia="en-AU"/>
        </w:rPr>
        <w:tab/>
      </w:r>
      <w:r>
        <w:t>PROVISION OF TRAFFIC INFORMATION</w:t>
      </w:r>
      <w:r>
        <w:tab/>
      </w:r>
      <w:r>
        <w:fldChar w:fldCharType="begin"/>
      </w:r>
      <w:r>
        <w:instrText xml:space="preserve"> PAGEREF _Toc18993271 \h </w:instrText>
      </w:r>
      <w:r>
        <w:fldChar w:fldCharType="separate"/>
      </w:r>
      <w:r>
        <w:t>22</w:t>
      </w:r>
      <w:r>
        <w:fldChar w:fldCharType="end"/>
      </w:r>
    </w:p>
    <w:p w14:paraId="184ED3A9" w14:textId="53916EE7" w:rsidR="00AC49FA" w:rsidRDefault="00AC49FA">
      <w:pPr>
        <w:pStyle w:val="TOC2"/>
        <w:rPr>
          <w:rFonts w:eastAsiaTheme="minorEastAsia"/>
          <w:color w:val="auto"/>
          <w:lang w:val="en-AU" w:eastAsia="en-AU"/>
        </w:rPr>
      </w:pPr>
      <w:r w:rsidRPr="00ED3612">
        <w:t>6.12.</w:t>
      </w:r>
      <w:r>
        <w:rPr>
          <w:rFonts w:eastAsiaTheme="minorEastAsia"/>
          <w:color w:val="auto"/>
          <w:lang w:val="en-AU" w:eastAsia="en-AU"/>
        </w:rPr>
        <w:tab/>
      </w:r>
      <w:r>
        <w:t>PROVISION OF WEATHER AND HYDROGRAPHICAL INFORMATION</w:t>
      </w:r>
      <w:r>
        <w:tab/>
      </w:r>
      <w:r>
        <w:fldChar w:fldCharType="begin"/>
      </w:r>
      <w:r>
        <w:instrText xml:space="preserve"> PAGEREF _Toc18993272 \h </w:instrText>
      </w:r>
      <w:r>
        <w:fldChar w:fldCharType="separate"/>
      </w:r>
      <w:r>
        <w:t>23</w:t>
      </w:r>
      <w:r>
        <w:fldChar w:fldCharType="end"/>
      </w:r>
    </w:p>
    <w:p w14:paraId="231AB48A" w14:textId="5CCE8CA5" w:rsidR="00AC49FA" w:rsidRDefault="00AC49FA">
      <w:pPr>
        <w:pStyle w:val="TOC3"/>
        <w:tabs>
          <w:tab w:val="left" w:pos="1843"/>
          <w:tab w:val="right" w:leader="dot" w:pos="10195"/>
        </w:tabs>
        <w:rPr>
          <w:rFonts w:eastAsiaTheme="minorEastAsia"/>
          <w:noProof/>
          <w:sz w:val="22"/>
          <w:lang w:val="en-AU" w:eastAsia="en-AU"/>
        </w:rPr>
      </w:pPr>
      <w:r w:rsidRPr="00ED3612">
        <w:rPr>
          <w:noProof/>
        </w:rPr>
        <w:t>6.12.1.</w:t>
      </w:r>
      <w:r>
        <w:rPr>
          <w:rFonts w:eastAsiaTheme="minorEastAsia"/>
          <w:noProof/>
          <w:sz w:val="22"/>
          <w:lang w:val="en-AU" w:eastAsia="en-AU"/>
        </w:rPr>
        <w:tab/>
      </w:r>
      <w:r>
        <w:rPr>
          <w:noProof/>
        </w:rPr>
        <w:t>Meteorological information</w:t>
      </w:r>
      <w:r>
        <w:rPr>
          <w:noProof/>
        </w:rPr>
        <w:tab/>
      </w:r>
      <w:r>
        <w:rPr>
          <w:noProof/>
        </w:rPr>
        <w:fldChar w:fldCharType="begin"/>
      </w:r>
      <w:r>
        <w:rPr>
          <w:noProof/>
        </w:rPr>
        <w:instrText xml:space="preserve"> PAGEREF _Toc18993273 \h </w:instrText>
      </w:r>
      <w:r>
        <w:rPr>
          <w:noProof/>
        </w:rPr>
      </w:r>
      <w:r>
        <w:rPr>
          <w:noProof/>
        </w:rPr>
        <w:fldChar w:fldCharType="separate"/>
      </w:r>
      <w:r>
        <w:rPr>
          <w:noProof/>
        </w:rPr>
        <w:t>23</w:t>
      </w:r>
      <w:r>
        <w:rPr>
          <w:noProof/>
        </w:rPr>
        <w:fldChar w:fldCharType="end"/>
      </w:r>
    </w:p>
    <w:p w14:paraId="528CEA2C" w14:textId="270F7CBE" w:rsidR="00AC49FA" w:rsidRDefault="00AC49FA">
      <w:pPr>
        <w:pStyle w:val="TOC3"/>
        <w:tabs>
          <w:tab w:val="left" w:pos="1843"/>
          <w:tab w:val="right" w:leader="dot" w:pos="10195"/>
        </w:tabs>
        <w:rPr>
          <w:rFonts w:eastAsiaTheme="minorEastAsia"/>
          <w:noProof/>
          <w:sz w:val="22"/>
          <w:lang w:val="en-AU" w:eastAsia="en-AU"/>
        </w:rPr>
      </w:pPr>
      <w:r w:rsidRPr="00ED3612">
        <w:rPr>
          <w:noProof/>
        </w:rPr>
        <w:t>6.12.2.</w:t>
      </w:r>
      <w:r>
        <w:rPr>
          <w:rFonts w:eastAsiaTheme="minorEastAsia"/>
          <w:noProof/>
          <w:sz w:val="22"/>
          <w:lang w:val="en-AU" w:eastAsia="en-AU"/>
        </w:rPr>
        <w:tab/>
      </w:r>
      <w:r>
        <w:rPr>
          <w:noProof/>
        </w:rPr>
        <w:t>Visibility</w:t>
      </w:r>
      <w:r>
        <w:rPr>
          <w:noProof/>
        </w:rPr>
        <w:tab/>
      </w:r>
      <w:r>
        <w:rPr>
          <w:noProof/>
        </w:rPr>
        <w:tab/>
      </w:r>
      <w:r>
        <w:rPr>
          <w:noProof/>
        </w:rPr>
        <w:fldChar w:fldCharType="begin"/>
      </w:r>
      <w:r>
        <w:rPr>
          <w:noProof/>
        </w:rPr>
        <w:instrText xml:space="preserve"> PAGEREF _Toc18993274 \h </w:instrText>
      </w:r>
      <w:r>
        <w:rPr>
          <w:noProof/>
        </w:rPr>
      </w:r>
      <w:r>
        <w:rPr>
          <w:noProof/>
        </w:rPr>
        <w:fldChar w:fldCharType="separate"/>
      </w:r>
      <w:r>
        <w:rPr>
          <w:noProof/>
        </w:rPr>
        <w:t>23</w:t>
      </w:r>
      <w:r>
        <w:rPr>
          <w:noProof/>
        </w:rPr>
        <w:fldChar w:fldCharType="end"/>
      </w:r>
    </w:p>
    <w:p w14:paraId="0300843D" w14:textId="6E22C648" w:rsidR="00AC49FA" w:rsidRDefault="00AC49FA">
      <w:pPr>
        <w:pStyle w:val="TOC3"/>
        <w:tabs>
          <w:tab w:val="left" w:pos="1843"/>
          <w:tab w:val="right" w:leader="dot" w:pos="10195"/>
        </w:tabs>
        <w:rPr>
          <w:rFonts w:eastAsiaTheme="minorEastAsia"/>
          <w:noProof/>
          <w:sz w:val="22"/>
          <w:lang w:val="en-AU" w:eastAsia="en-AU"/>
        </w:rPr>
      </w:pPr>
      <w:r w:rsidRPr="00ED3612">
        <w:rPr>
          <w:noProof/>
        </w:rPr>
        <w:t>6.12.3.</w:t>
      </w:r>
      <w:r>
        <w:rPr>
          <w:rFonts w:eastAsiaTheme="minorEastAsia"/>
          <w:noProof/>
          <w:sz w:val="22"/>
          <w:lang w:val="en-AU" w:eastAsia="en-AU"/>
        </w:rPr>
        <w:tab/>
      </w:r>
      <w:r>
        <w:rPr>
          <w:noProof/>
        </w:rPr>
        <w:t>Wind</w:t>
      </w:r>
      <w:r>
        <w:rPr>
          <w:noProof/>
        </w:rPr>
        <w:tab/>
      </w:r>
      <w:r>
        <w:rPr>
          <w:noProof/>
        </w:rPr>
        <w:tab/>
      </w:r>
      <w:r>
        <w:rPr>
          <w:noProof/>
        </w:rPr>
        <w:fldChar w:fldCharType="begin"/>
      </w:r>
      <w:r>
        <w:rPr>
          <w:noProof/>
        </w:rPr>
        <w:instrText xml:space="preserve"> PAGEREF _Toc18993275 \h </w:instrText>
      </w:r>
      <w:r>
        <w:rPr>
          <w:noProof/>
        </w:rPr>
      </w:r>
      <w:r>
        <w:rPr>
          <w:noProof/>
        </w:rPr>
        <w:fldChar w:fldCharType="separate"/>
      </w:r>
      <w:r>
        <w:rPr>
          <w:noProof/>
        </w:rPr>
        <w:t>23</w:t>
      </w:r>
      <w:r>
        <w:rPr>
          <w:noProof/>
        </w:rPr>
        <w:fldChar w:fldCharType="end"/>
      </w:r>
    </w:p>
    <w:p w14:paraId="45DDBB00" w14:textId="7DEF70E1" w:rsidR="00AC49FA" w:rsidRDefault="00AC49FA">
      <w:pPr>
        <w:pStyle w:val="TOC3"/>
        <w:tabs>
          <w:tab w:val="left" w:pos="1843"/>
          <w:tab w:val="right" w:leader="dot" w:pos="10195"/>
        </w:tabs>
        <w:rPr>
          <w:rFonts w:eastAsiaTheme="minorEastAsia"/>
          <w:noProof/>
          <w:sz w:val="22"/>
          <w:lang w:val="en-AU" w:eastAsia="en-AU"/>
        </w:rPr>
      </w:pPr>
      <w:r w:rsidRPr="00ED3612">
        <w:rPr>
          <w:noProof/>
        </w:rPr>
        <w:t>6.12.4.</w:t>
      </w:r>
      <w:r>
        <w:rPr>
          <w:rFonts w:eastAsiaTheme="minorEastAsia"/>
          <w:noProof/>
          <w:sz w:val="22"/>
          <w:lang w:val="en-AU" w:eastAsia="en-AU"/>
        </w:rPr>
        <w:tab/>
      </w:r>
      <w:r>
        <w:rPr>
          <w:noProof/>
        </w:rPr>
        <w:t>Tide</w:t>
      </w:r>
      <w:r>
        <w:rPr>
          <w:noProof/>
        </w:rPr>
        <w:tab/>
      </w:r>
      <w:r>
        <w:rPr>
          <w:noProof/>
        </w:rPr>
        <w:tab/>
      </w:r>
      <w:r>
        <w:rPr>
          <w:noProof/>
        </w:rPr>
        <w:fldChar w:fldCharType="begin"/>
      </w:r>
      <w:r>
        <w:rPr>
          <w:noProof/>
        </w:rPr>
        <w:instrText xml:space="preserve"> PAGEREF _Toc18993276 \h </w:instrText>
      </w:r>
      <w:r>
        <w:rPr>
          <w:noProof/>
        </w:rPr>
      </w:r>
      <w:r>
        <w:rPr>
          <w:noProof/>
        </w:rPr>
        <w:fldChar w:fldCharType="separate"/>
      </w:r>
      <w:r>
        <w:rPr>
          <w:noProof/>
        </w:rPr>
        <w:t>24</w:t>
      </w:r>
      <w:r>
        <w:rPr>
          <w:noProof/>
        </w:rPr>
        <w:fldChar w:fldCharType="end"/>
      </w:r>
    </w:p>
    <w:p w14:paraId="665BDA99" w14:textId="15C25C4D" w:rsidR="00AC49FA" w:rsidRDefault="00AC49FA">
      <w:pPr>
        <w:pStyle w:val="TOC2"/>
        <w:rPr>
          <w:rFonts w:eastAsiaTheme="minorEastAsia"/>
          <w:color w:val="auto"/>
          <w:lang w:val="en-AU" w:eastAsia="en-AU"/>
        </w:rPr>
      </w:pPr>
      <w:r w:rsidRPr="00ED3612">
        <w:t>6.13.</w:t>
      </w:r>
      <w:r>
        <w:rPr>
          <w:rFonts w:eastAsiaTheme="minorEastAsia"/>
          <w:color w:val="auto"/>
          <w:lang w:val="en-AU" w:eastAsia="en-AU"/>
        </w:rPr>
        <w:tab/>
      </w:r>
      <w:r>
        <w:t>DEVELOPING SITUATIONS – VTS INTERACTION</w:t>
      </w:r>
      <w:r>
        <w:tab/>
      </w:r>
      <w:r>
        <w:fldChar w:fldCharType="begin"/>
      </w:r>
      <w:r>
        <w:instrText xml:space="preserve"> PAGEREF _Toc18993277 \h </w:instrText>
      </w:r>
      <w:r>
        <w:fldChar w:fldCharType="separate"/>
      </w:r>
      <w:r>
        <w:t>24</w:t>
      </w:r>
      <w:r>
        <w:fldChar w:fldCharType="end"/>
      </w:r>
    </w:p>
    <w:p w14:paraId="6CDE0A21" w14:textId="0EC01BF6" w:rsidR="00AC49FA" w:rsidRDefault="00AC49FA">
      <w:pPr>
        <w:pStyle w:val="TOC3"/>
        <w:tabs>
          <w:tab w:val="left" w:pos="1843"/>
          <w:tab w:val="right" w:leader="dot" w:pos="10195"/>
        </w:tabs>
        <w:rPr>
          <w:rFonts w:eastAsiaTheme="minorEastAsia"/>
          <w:noProof/>
          <w:sz w:val="22"/>
          <w:lang w:val="en-AU" w:eastAsia="en-AU"/>
        </w:rPr>
      </w:pPr>
      <w:r w:rsidRPr="00ED3612">
        <w:rPr>
          <w:noProof/>
        </w:rPr>
        <w:t>6.13.1.</w:t>
      </w:r>
      <w:r>
        <w:rPr>
          <w:rFonts w:eastAsiaTheme="minorEastAsia"/>
          <w:noProof/>
          <w:sz w:val="22"/>
          <w:lang w:val="en-AU" w:eastAsia="en-AU"/>
        </w:rPr>
        <w:tab/>
      </w:r>
      <w:r>
        <w:rPr>
          <w:noProof/>
        </w:rPr>
        <w:t>Position</w:t>
      </w:r>
      <w:r>
        <w:rPr>
          <w:noProof/>
        </w:rPr>
        <w:tab/>
      </w:r>
      <w:r>
        <w:rPr>
          <w:noProof/>
        </w:rPr>
        <w:tab/>
      </w:r>
      <w:r>
        <w:rPr>
          <w:noProof/>
        </w:rPr>
        <w:fldChar w:fldCharType="begin"/>
      </w:r>
      <w:r>
        <w:rPr>
          <w:noProof/>
        </w:rPr>
        <w:instrText xml:space="preserve"> PAGEREF _Toc18993278 \h </w:instrText>
      </w:r>
      <w:r>
        <w:rPr>
          <w:noProof/>
        </w:rPr>
      </w:r>
      <w:r>
        <w:rPr>
          <w:noProof/>
        </w:rPr>
        <w:fldChar w:fldCharType="separate"/>
      </w:r>
      <w:r>
        <w:rPr>
          <w:noProof/>
        </w:rPr>
        <w:t>25</w:t>
      </w:r>
      <w:r>
        <w:rPr>
          <w:noProof/>
        </w:rPr>
        <w:fldChar w:fldCharType="end"/>
      </w:r>
    </w:p>
    <w:p w14:paraId="1D377912" w14:textId="0D0BA5E1" w:rsidR="00AC49FA" w:rsidRDefault="00AC49FA">
      <w:pPr>
        <w:pStyle w:val="TOC3"/>
        <w:tabs>
          <w:tab w:val="left" w:pos="1843"/>
          <w:tab w:val="right" w:leader="dot" w:pos="10195"/>
        </w:tabs>
        <w:rPr>
          <w:rFonts w:eastAsiaTheme="minorEastAsia"/>
          <w:noProof/>
          <w:sz w:val="22"/>
          <w:lang w:val="en-AU" w:eastAsia="en-AU"/>
        </w:rPr>
      </w:pPr>
      <w:r w:rsidRPr="00ED3612">
        <w:rPr>
          <w:noProof/>
        </w:rPr>
        <w:t>6.13.2.</w:t>
      </w:r>
      <w:r>
        <w:rPr>
          <w:rFonts w:eastAsiaTheme="minorEastAsia"/>
          <w:noProof/>
          <w:sz w:val="22"/>
          <w:lang w:val="en-AU" w:eastAsia="en-AU"/>
        </w:rPr>
        <w:tab/>
      </w:r>
      <w:r>
        <w:rPr>
          <w:noProof/>
        </w:rPr>
        <w:t>Course</w:t>
      </w:r>
      <w:r>
        <w:rPr>
          <w:noProof/>
        </w:rPr>
        <w:tab/>
      </w:r>
      <w:r>
        <w:rPr>
          <w:noProof/>
        </w:rPr>
        <w:tab/>
      </w:r>
      <w:r>
        <w:rPr>
          <w:noProof/>
        </w:rPr>
        <w:fldChar w:fldCharType="begin"/>
      </w:r>
      <w:r>
        <w:rPr>
          <w:noProof/>
        </w:rPr>
        <w:instrText xml:space="preserve"> PAGEREF _Toc18993279 \h </w:instrText>
      </w:r>
      <w:r>
        <w:rPr>
          <w:noProof/>
        </w:rPr>
      </w:r>
      <w:r>
        <w:rPr>
          <w:noProof/>
        </w:rPr>
        <w:fldChar w:fldCharType="separate"/>
      </w:r>
      <w:r>
        <w:rPr>
          <w:noProof/>
        </w:rPr>
        <w:t>25</w:t>
      </w:r>
      <w:r>
        <w:rPr>
          <w:noProof/>
        </w:rPr>
        <w:fldChar w:fldCharType="end"/>
      </w:r>
    </w:p>
    <w:p w14:paraId="742C5C5C" w14:textId="49C3900A" w:rsidR="00AC49FA" w:rsidRDefault="00AC49FA">
      <w:pPr>
        <w:pStyle w:val="TOC2"/>
        <w:rPr>
          <w:rFonts w:eastAsiaTheme="minorEastAsia"/>
          <w:color w:val="auto"/>
          <w:lang w:val="en-AU" w:eastAsia="en-AU"/>
        </w:rPr>
      </w:pPr>
      <w:r w:rsidRPr="00ED3612">
        <w:t>6.14.</w:t>
      </w:r>
      <w:r>
        <w:rPr>
          <w:rFonts w:eastAsiaTheme="minorEastAsia"/>
          <w:color w:val="auto"/>
          <w:lang w:val="en-AU" w:eastAsia="en-AU"/>
        </w:rPr>
        <w:tab/>
      </w:r>
      <w:r>
        <w:t>MANAGEMENT OF TRAFFIC</w:t>
      </w:r>
      <w:r>
        <w:tab/>
      </w:r>
      <w:r>
        <w:fldChar w:fldCharType="begin"/>
      </w:r>
      <w:r>
        <w:instrText xml:space="preserve"> PAGEREF _Toc18993280 \h </w:instrText>
      </w:r>
      <w:r>
        <w:fldChar w:fldCharType="separate"/>
      </w:r>
      <w:r>
        <w:t>26</w:t>
      </w:r>
      <w:r>
        <w:fldChar w:fldCharType="end"/>
      </w:r>
    </w:p>
    <w:p w14:paraId="64E037CC" w14:textId="303063F7" w:rsidR="00AC49FA" w:rsidRDefault="00AC49FA">
      <w:pPr>
        <w:pStyle w:val="TOC2"/>
        <w:rPr>
          <w:rFonts w:eastAsiaTheme="minorEastAsia"/>
          <w:color w:val="auto"/>
          <w:lang w:val="en-AU" w:eastAsia="en-AU"/>
        </w:rPr>
      </w:pPr>
      <w:r w:rsidRPr="00ED3612">
        <w:t>6.15.</w:t>
      </w:r>
      <w:r>
        <w:rPr>
          <w:rFonts w:eastAsiaTheme="minorEastAsia"/>
          <w:color w:val="auto"/>
          <w:lang w:val="en-AU" w:eastAsia="en-AU"/>
        </w:rPr>
        <w:tab/>
      </w:r>
      <w:r>
        <w:t>RESPONDING TO EMERGENCY SITUATIONS</w:t>
      </w:r>
      <w:r>
        <w:tab/>
      </w:r>
      <w:r>
        <w:fldChar w:fldCharType="begin"/>
      </w:r>
      <w:r>
        <w:instrText xml:space="preserve"> PAGEREF _Toc18993281 \h </w:instrText>
      </w:r>
      <w:r>
        <w:fldChar w:fldCharType="separate"/>
      </w:r>
      <w:r>
        <w:t>26</w:t>
      </w:r>
      <w:r>
        <w:fldChar w:fldCharType="end"/>
      </w:r>
    </w:p>
    <w:p w14:paraId="08C9690D" w14:textId="44FFEAEC" w:rsidR="00AC49FA" w:rsidRDefault="00AC49FA">
      <w:pPr>
        <w:pStyle w:val="TOC3"/>
        <w:tabs>
          <w:tab w:val="left" w:pos="1843"/>
          <w:tab w:val="right" w:leader="dot" w:pos="10195"/>
        </w:tabs>
        <w:rPr>
          <w:rFonts w:eastAsiaTheme="minorEastAsia"/>
          <w:noProof/>
          <w:sz w:val="22"/>
          <w:lang w:val="en-AU" w:eastAsia="en-AU"/>
        </w:rPr>
      </w:pPr>
      <w:r w:rsidRPr="00ED3612">
        <w:rPr>
          <w:noProof/>
        </w:rPr>
        <w:t>6.15.1.</w:t>
      </w:r>
      <w:r>
        <w:rPr>
          <w:rFonts w:eastAsiaTheme="minorEastAsia"/>
          <w:noProof/>
          <w:sz w:val="22"/>
          <w:lang w:val="en-AU" w:eastAsia="en-AU"/>
        </w:rPr>
        <w:tab/>
      </w:r>
      <w:r>
        <w:rPr>
          <w:noProof/>
        </w:rPr>
        <w:t>Types of emergency messages a vessel may provide</w:t>
      </w:r>
      <w:r>
        <w:rPr>
          <w:noProof/>
        </w:rPr>
        <w:tab/>
      </w:r>
      <w:r>
        <w:rPr>
          <w:noProof/>
        </w:rPr>
        <w:fldChar w:fldCharType="begin"/>
      </w:r>
      <w:r>
        <w:rPr>
          <w:noProof/>
        </w:rPr>
        <w:instrText xml:space="preserve"> PAGEREF _Toc18993282 \h </w:instrText>
      </w:r>
      <w:r>
        <w:rPr>
          <w:noProof/>
        </w:rPr>
      </w:r>
      <w:r>
        <w:rPr>
          <w:noProof/>
        </w:rPr>
        <w:fldChar w:fldCharType="separate"/>
      </w:r>
      <w:r>
        <w:rPr>
          <w:noProof/>
        </w:rPr>
        <w:t>27</w:t>
      </w:r>
      <w:r>
        <w:rPr>
          <w:noProof/>
        </w:rPr>
        <w:fldChar w:fldCharType="end"/>
      </w:r>
    </w:p>
    <w:p w14:paraId="31CFC654" w14:textId="68501E5C" w:rsidR="00AC49FA" w:rsidRDefault="00AC49FA">
      <w:pPr>
        <w:pStyle w:val="TOC3"/>
        <w:tabs>
          <w:tab w:val="left" w:pos="1843"/>
          <w:tab w:val="right" w:leader="dot" w:pos="10195"/>
        </w:tabs>
        <w:rPr>
          <w:rFonts w:eastAsiaTheme="minorEastAsia"/>
          <w:noProof/>
          <w:sz w:val="22"/>
          <w:lang w:val="en-AU" w:eastAsia="en-AU"/>
        </w:rPr>
      </w:pPr>
      <w:r w:rsidRPr="00ED3612">
        <w:rPr>
          <w:noProof/>
        </w:rPr>
        <w:t>6.15.2.</w:t>
      </w:r>
      <w:r>
        <w:rPr>
          <w:rFonts w:eastAsiaTheme="minorEastAsia"/>
          <w:noProof/>
          <w:sz w:val="22"/>
          <w:lang w:val="en-AU" w:eastAsia="en-AU"/>
        </w:rPr>
        <w:tab/>
      </w:r>
      <w:r>
        <w:rPr>
          <w:noProof/>
        </w:rPr>
        <w:t>Other considerations</w:t>
      </w:r>
      <w:r>
        <w:rPr>
          <w:noProof/>
        </w:rPr>
        <w:tab/>
      </w:r>
      <w:r>
        <w:rPr>
          <w:noProof/>
        </w:rPr>
        <w:fldChar w:fldCharType="begin"/>
      </w:r>
      <w:r>
        <w:rPr>
          <w:noProof/>
        </w:rPr>
        <w:instrText xml:space="preserve"> PAGEREF _Toc18993283 \h </w:instrText>
      </w:r>
      <w:r>
        <w:rPr>
          <w:noProof/>
        </w:rPr>
      </w:r>
      <w:r>
        <w:rPr>
          <w:noProof/>
        </w:rPr>
        <w:fldChar w:fldCharType="separate"/>
      </w:r>
      <w:r>
        <w:rPr>
          <w:noProof/>
        </w:rPr>
        <w:t>27</w:t>
      </w:r>
      <w:r>
        <w:rPr>
          <w:noProof/>
        </w:rPr>
        <w:fldChar w:fldCharType="end"/>
      </w:r>
    </w:p>
    <w:p w14:paraId="0AF85D9C" w14:textId="295A12C1" w:rsidR="00AC49FA" w:rsidRDefault="00AC49FA">
      <w:pPr>
        <w:pStyle w:val="TOC2"/>
        <w:rPr>
          <w:rFonts w:eastAsiaTheme="minorEastAsia"/>
          <w:color w:val="auto"/>
          <w:lang w:val="en-AU" w:eastAsia="en-AU"/>
        </w:rPr>
      </w:pPr>
      <w:r w:rsidRPr="00ED3612">
        <w:t>6.16.</w:t>
      </w:r>
      <w:r>
        <w:rPr>
          <w:rFonts w:eastAsiaTheme="minorEastAsia"/>
          <w:color w:val="auto"/>
          <w:lang w:val="en-AU" w:eastAsia="en-AU"/>
        </w:rPr>
        <w:tab/>
      </w:r>
      <w:r>
        <w:t>EMERGENCY BROADCASTS</w:t>
      </w:r>
      <w:r>
        <w:tab/>
      </w:r>
      <w:r>
        <w:fldChar w:fldCharType="begin"/>
      </w:r>
      <w:r>
        <w:instrText xml:space="preserve"> PAGEREF _Toc18993284 \h </w:instrText>
      </w:r>
      <w:r>
        <w:fldChar w:fldCharType="separate"/>
      </w:r>
      <w:r>
        <w:t>28</w:t>
      </w:r>
      <w:r>
        <w:fldChar w:fldCharType="end"/>
      </w:r>
    </w:p>
    <w:p w14:paraId="752BDC05" w14:textId="6EDEC6AA" w:rsidR="00AC49FA" w:rsidRDefault="00AC49FA">
      <w:pPr>
        <w:pStyle w:val="TOC3"/>
        <w:tabs>
          <w:tab w:val="left" w:pos="1843"/>
          <w:tab w:val="right" w:leader="dot" w:pos="10195"/>
        </w:tabs>
        <w:rPr>
          <w:rFonts w:eastAsiaTheme="minorEastAsia"/>
          <w:noProof/>
          <w:sz w:val="22"/>
          <w:lang w:val="en-AU" w:eastAsia="en-AU"/>
        </w:rPr>
      </w:pPr>
      <w:r w:rsidRPr="00ED3612">
        <w:rPr>
          <w:noProof/>
        </w:rPr>
        <w:t>6.16.1.</w:t>
      </w:r>
      <w:r>
        <w:rPr>
          <w:rFonts w:eastAsiaTheme="minorEastAsia"/>
          <w:noProof/>
          <w:sz w:val="22"/>
          <w:lang w:val="en-AU" w:eastAsia="en-AU"/>
        </w:rPr>
        <w:tab/>
      </w:r>
      <w:r>
        <w:rPr>
          <w:noProof/>
        </w:rPr>
        <w:t>Securite</w:t>
      </w:r>
      <w:r>
        <w:rPr>
          <w:noProof/>
        </w:rPr>
        <w:tab/>
      </w:r>
      <w:r>
        <w:rPr>
          <w:noProof/>
        </w:rPr>
        <w:tab/>
      </w:r>
      <w:r>
        <w:rPr>
          <w:noProof/>
        </w:rPr>
        <w:fldChar w:fldCharType="begin"/>
      </w:r>
      <w:r>
        <w:rPr>
          <w:noProof/>
        </w:rPr>
        <w:instrText xml:space="preserve"> PAGEREF _Toc18993285 \h </w:instrText>
      </w:r>
      <w:r>
        <w:rPr>
          <w:noProof/>
        </w:rPr>
      </w:r>
      <w:r>
        <w:rPr>
          <w:noProof/>
        </w:rPr>
        <w:fldChar w:fldCharType="separate"/>
      </w:r>
      <w:r>
        <w:rPr>
          <w:noProof/>
        </w:rPr>
        <w:t>28</w:t>
      </w:r>
      <w:r>
        <w:rPr>
          <w:noProof/>
        </w:rPr>
        <w:fldChar w:fldCharType="end"/>
      </w:r>
    </w:p>
    <w:p w14:paraId="2EA4AE6B" w14:textId="2D4AF6A2" w:rsidR="00AC49FA" w:rsidRDefault="00AC49FA">
      <w:pPr>
        <w:pStyle w:val="TOC3"/>
        <w:tabs>
          <w:tab w:val="left" w:pos="1843"/>
          <w:tab w:val="right" w:leader="dot" w:pos="10195"/>
        </w:tabs>
        <w:rPr>
          <w:rFonts w:eastAsiaTheme="minorEastAsia"/>
          <w:noProof/>
          <w:sz w:val="22"/>
          <w:lang w:val="en-AU" w:eastAsia="en-AU"/>
        </w:rPr>
      </w:pPr>
      <w:r w:rsidRPr="00ED3612">
        <w:rPr>
          <w:noProof/>
        </w:rPr>
        <w:t>6.16.2.</w:t>
      </w:r>
      <w:r>
        <w:rPr>
          <w:rFonts w:eastAsiaTheme="minorEastAsia"/>
          <w:noProof/>
          <w:sz w:val="22"/>
          <w:lang w:val="en-AU" w:eastAsia="en-AU"/>
        </w:rPr>
        <w:tab/>
      </w:r>
      <w:r>
        <w:rPr>
          <w:noProof/>
        </w:rPr>
        <w:t>Cancellations</w:t>
      </w:r>
      <w:r>
        <w:rPr>
          <w:noProof/>
        </w:rPr>
        <w:tab/>
      </w:r>
      <w:r>
        <w:rPr>
          <w:noProof/>
        </w:rPr>
        <w:fldChar w:fldCharType="begin"/>
      </w:r>
      <w:r>
        <w:rPr>
          <w:noProof/>
        </w:rPr>
        <w:instrText xml:space="preserve"> PAGEREF _Toc18993286 \h </w:instrText>
      </w:r>
      <w:r>
        <w:rPr>
          <w:noProof/>
        </w:rPr>
      </w:r>
      <w:r>
        <w:rPr>
          <w:noProof/>
        </w:rPr>
        <w:fldChar w:fldCharType="separate"/>
      </w:r>
      <w:r>
        <w:rPr>
          <w:noProof/>
        </w:rPr>
        <w:t>29</w:t>
      </w:r>
      <w:r>
        <w:rPr>
          <w:noProof/>
        </w:rPr>
        <w:fldChar w:fldCharType="end"/>
      </w:r>
    </w:p>
    <w:p w14:paraId="7EC4096C" w14:textId="6A0A4902" w:rsidR="00AC49FA" w:rsidRDefault="00AC49FA">
      <w:pPr>
        <w:pStyle w:val="TOC2"/>
        <w:rPr>
          <w:rFonts w:eastAsiaTheme="minorEastAsia"/>
          <w:color w:val="auto"/>
          <w:lang w:val="en-AU" w:eastAsia="en-AU"/>
        </w:rPr>
      </w:pPr>
      <w:r w:rsidRPr="00ED3612">
        <w:lastRenderedPageBreak/>
        <w:t>6.17.</w:t>
      </w:r>
      <w:r>
        <w:rPr>
          <w:rFonts w:eastAsiaTheme="minorEastAsia"/>
          <w:color w:val="auto"/>
          <w:lang w:val="en-AU" w:eastAsia="en-AU"/>
        </w:rPr>
        <w:tab/>
      </w:r>
      <w:r>
        <w:t>IMPACTS ON NORMAL VTS OPERATIONS</w:t>
      </w:r>
      <w:r>
        <w:tab/>
      </w:r>
      <w:r>
        <w:fldChar w:fldCharType="begin"/>
      </w:r>
      <w:r>
        <w:instrText xml:space="preserve"> PAGEREF _Toc18993287 \h </w:instrText>
      </w:r>
      <w:r>
        <w:fldChar w:fldCharType="separate"/>
      </w:r>
      <w:r>
        <w:t>29</w:t>
      </w:r>
      <w:r>
        <w:fldChar w:fldCharType="end"/>
      </w:r>
    </w:p>
    <w:p w14:paraId="41AA6A2C" w14:textId="0DF5788C" w:rsidR="00AC49FA" w:rsidRDefault="00AC49FA">
      <w:pPr>
        <w:pStyle w:val="TOC3"/>
        <w:tabs>
          <w:tab w:val="left" w:pos="1843"/>
          <w:tab w:val="right" w:leader="dot" w:pos="10195"/>
        </w:tabs>
        <w:rPr>
          <w:rFonts w:eastAsiaTheme="minorEastAsia"/>
          <w:noProof/>
          <w:sz w:val="22"/>
          <w:lang w:val="en-AU" w:eastAsia="en-AU"/>
        </w:rPr>
      </w:pPr>
      <w:r w:rsidRPr="00ED3612">
        <w:rPr>
          <w:noProof/>
        </w:rPr>
        <w:t>6.17.1.</w:t>
      </w:r>
      <w:r>
        <w:rPr>
          <w:rFonts w:eastAsiaTheme="minorEastAsia"/>
          <w:noProof/>
          <w:sz w:val="22"/>
          <w:lang w:val="en-AU" w:eastAsia="en-AU"/>
        </w:rPr>
        <w:tab/>
      </w:r>
      <w:r>
        <w:rPr>
          <w:noProof/>
        </w:rPr>
        <w:t>Issues with VTS operations</w:t>
      </w:r>
      <w:r>
        <w:rPr>
          <w:noProof/>
        </w:rPr>
        <w:tab/>
      </w:r>
      <w:r>
        <w:rPr>
          <w:noProof/>
        </w:rPr>
        <w:fldChar w:fldCharType="begin"/>
      </w:r>
      <w:r>
        <w:rPr>
          <w:noProof/>
        </w:rPr>
        <w:instrText xml:space="preserve"> PAGEREF _Toc18993288 \h </w:instrText>
      </w:r>
      <w:r>
        <w:rPr>
          <w:noProof/>
        </w:rPr>
      </w:r>
      <w:r>
        <w:rPr>
          <w:noProof/>
        </w:rPr>
        <w:fldChar w:fldCharType="separate"/>
      </w:r>
      <w:r>
        <w:rPr>
          <w:noProof/>
        </w:rPr>
        <w:t>29</w:t>
      </w:r>
      <w:r>
        <w:rPr>
          <w:noProof/>
        </w:rPr>
        <w:fldChar w:fldCharType="end"/>
      </w:r>
    </w:p>
    <w:p w14:paraId="41B7F03A" w14:textId="49FA686C" w:rsidR="00AC49FA" w:rsidRDefault="00AC49FA">
      <w:pPr>
        <w:pStyle w:val="TOC3"/>
        <w:tabs>
          <w:tab w:val="left" w:pos="1843"/>
          <w:tab w:val="right" w:leader="dot" w:pos="10195"/>
        </w:tabs>
        <w:rPr>
          <w:rFonts w:eastAsiaTheme="minorEastAsia"/>
          <w:noProof/>
          <w:sz w:val="22"/>
          <w:lang w:val="en-AU" w:eastAsia="en-AU"/>
        </w:rPr>
      </w:pPr>
      <w:r w:rsidRPr="00ED3612">
        <w:rPr>
          <w:noProof/>
        </w:rPr>
        <w:t>6.17.2.</w:t>
      </w:r>
      <w:r>
        <w:rPr>
          <w:rFonts w:eastAsiaTheme="minorEastAsia"/>
          <w:noProof/>
          <w:sz w:val="22"/>
          <w:lang w:val="en-AU" w:eastAsia="en-AU"/>
        </w:rPr>
        <w:tab/>
      </w:r>
      <w:r>
        <w:rPr>
          <w:noProof/>
        </w:rPr>
        <w:t>Radio checks</w:t>
      </w:r>
      <w:r>
        <w:rPr>
          <w:noProof/>
        </w:rPr>
        <w:tab/>
      </w:r>
      <w:r>
        <w:rPr>
          <w:noProof/>
        </w:rPr>
        <w:fldChar w:fldCharType="begin"/>
      </w:r>
      <w:r>
        <w:rPr>
          <w:noProof/>
        </w:rPr>
        <w:instrText xml:space="preserve"> PAGEREF _Toc18993289 \h </w:instrText>
      </w:r>
      <w:r>
        <w:rPr>
          <w:noProof/>
        </w:rPr>
      </w:r>
      <w:r>
        <w:rPr>
          <w:noProof/>
        </w:rPr>
        <w:fldChar w:fldCharType="separate"/>
      </w:r>
      <w:r>
        <w:rPr>
          <w:noProof/>
        </w:rPr>
        <w:t>29</w:t>
      </w:r>
      <w:r>
        <w:rPr>
          <w:noProof/>
        </w:rPr>
        <w:fldChar w:fldCharType="end"/>
      </w:r>
    </w:p>
    <w:p w14:paraId="4887BD88" w14:textId="0AC8C2D2" w:rsidR="00AC49FA" w:rsidRDefault="00AC49FA">
      <w:pPr>
        <w:pStyle w:val="TOC1"/>
        <w:rPr>
          <w:rFonts w:eastAsiaTheme="minorEastAsia"/>
          <w:b w:val="0"/>
          <w:color w:val="auto"/>
          <w:lang w:val="en-AU" w:eastAsia="en-AU"/>
        </w:rPr>
      </w:pPr>
      <w:r w:rsidRPr="00ED3612">
        <w:t>7.</w:t>
      </w:r>
      <w:r>
        <w:rPr>
          <w:rFonts w:eastAsiaTheme="minorEastAsia"/>
          <w:b w:val="0"/>
          <w:color w:val="auto"/>
          <w:lang w:val="en-AU" w:eastAsia="en-AU"/>
        </w:rPr>
        <w:tab/>
      </w:r>
      <w:r w:rsidRPr="00ED3612">
        <w:t>DEFINITIONS</w:t>
      </w:r>
      <w:r>
        <w:tab/>
      </w:r>
      <w:r>
        <w:fldChar w:fldCharType="begin"/>
      </w:r>
      <w:r>
        <w:instrText xml:space="preserve"> PAGEREF _Toc18993290 \h </w:instrText>
      </w:r>
      <w:r>
        <w:fldChar w:fldCharType="separate"/>
      </w:r>
      <w:r>
        <w:t>30</w:t>
      </w:r>
      <w:r>
        <w:fldChar w:fldCharType="end"/>
      </w:r>
    </w:p>
    <w:p w14:paraId="1A7EE9CB" w14:textId="4843FDE0" w:rsidR="00AC49FA" w:rsidRDefault="00AC49FA">
      <w:pPr>
        <w:pStyle w:val="TOC1"/>
        <w:rPr>
          <w:rFonts w:eastAsiaTheme="minorEastAsia"/>
          <w:b w:val="0"/>
          <w:color w:val="auto"/>
          <w:lang w:val="en-AU" w:eastAsia="en-AU"/>
        </w:rPr>
      </w:pPr>
      <w:r w:rsidRPr="00ED3612">
        <w:t>8.</w:t>
      </w:r>
      <w:r>
        <w:rPr>
          <w:rFonts w:eastAsiaTheme="minorEastAsia"/>
          <w:b w:val="0"/>
          <w:color w:val="auto"/>
          <w:lang w:val="en-AU" w:eastAsia="en-AU"/>
        </w:rPr>
        <w:tab/>
      </w:r>
      <w:r w:rsidRPr="00ED3612">
        <w:t>ACRONYMS</w:t>
      </w:r>
      <w:r>
        <w:tab/>
      </w:r>
      <w:r>
        <w:fldChar w:fldCharType="begin"/>
      </w:r>
      <w:r>
        <w:instrText xml:space="preserve"> PAGEREF _Toc18993291 \h </w:instrText>
      </w:r>
      <w:r>
        <w:fldChar w:fldCharType="separate"/>
      </w:r>
      <w:r>
        <w:t>30</w:t>
      </w:r>
      <w:r>
        <w:fldChar w:fldCharType="end"/>
      </w:r>
    </w:p>
    <w:p w14:paraId="2CDCD7BA" w14:textId="6B8DBFB2"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2F4CCDD1" w14:textId="4AD52720" w:rsidR="0078486B" w:rsidRPr="00F55AD7" w:rsidRDefault="002F265A" w:rsidP="00C9558A">
      <w:pPr>
        <w:pStyle w:val="ListofFigures"/>
      </w:pPr>
      <w:r w:rsidRPr="00F55AD7">
        <w:t>List of Tables</w:t>
      </w:r>
      <w:r w:rsidR="00176BB8">
        <w:t xml:space="preserve"> [List of Figures]</w:t>
      </w:r>
    </w:p>
    <w:p w14:paraId="38B0B672" w14:textId="0ECDB16E" w:rsidR="00161325" w:rsidRPr="00F55AD7" w:rsidRDefault="00923B4D" w:rsidP="00923B4D">
      <w:pPr>
        <w:pStyle w:val="BodyText"/>
      </w:pPr>
      <w:r w:rsidRPr="00F55AD7">
        <w:fldChar w:fldCharType="begin"/>
      </w:r>
      <w:r w:rsidRPr="00F55AD7">
        <w:instrText xml:space="preserve"> TOC \t "Table caption" \c </w:instrText>
      </w:r>
      <w:r w:rsidRPr="00F55AD7">
        <w:fldChar w:fldCharType="separate"/>
      </w:r>
      <w:r w:rsidR="004F11D6">
        <w:rPr>
          <w:b/>
          <w:bCs/>
          <w:noProof/>
          <w:lang w:val="en-US"/>
        </w:rPr>
        <w:t>No table of figures entries found.</w:t>
      </w:r>
      <w:r w:rsidRPr="00F55AD7">
        <w:fldChar w:fldCharType="end"/>
      </w:r>
    </w:p>
    <w:p w14:paraId="6E54090E" w14:textId="6E4AE54B" w:rsidR="00994D97" w:rsidRPr="00F55AD7" w:rsidRDefault="00994D97" w:rsidP="00C9558A">
      <w:pPr>
        <w:pStyle w:val="ListofFigures"/>
      </w:pPr>
      <w:r w:rsidRPr="00F55AD7">
        <w:t>List of Figures</w:t>
      </w:r>
      <w:r w:rsidR="00176BB8">
        <w:t xml:space="preserve"> [List of Figures]</w:t>
      </w:r>
    </w:p>
    <w:p w14:paraId="68137A41" w14:textId="3FF3D5FF" w:rsidR="005E4659" w:rsidRPr="00176BB8" w:rsidRDefault="00923B4D" w:rsidP="007D1805">
      <w:pPr>
        <w:pStyle w:val="TableofFigures"/>
      </w:pPr>
      <w:r w:rsidRPr="00F55AD7">
        <w:fldChar w:fldCharType="begin"/>
      </w:r>
      <w:r w:rsidRPr="00F55AD7">
        <w:instrText xml:space="preserve"> TOC \t "Figure caption" \c </w:instrText>
      </w:r>
      <w:r w:rsidRPr="00F55AD7">
        <w:fldChar w:fldCharType="separate"/>
      </w:r>
      <w:r w:rsidR="004F11D6">
        <w:rPr>
          <w:b/>
          <w:bCs/>
          <w:noProof/>
          <w:lang w:val="en-US"/>
        </w:rPr>
        <w:t>No table of figures entries found.</w:t>
      </w:r>
      <w:r w:rsidRPr="00F55AD7">
        <w:fldChar w:fldCharType="end"/>
      </w:r>
    </w:p>
    <w:p w14:paraId="05CB04F0" w14:textId="46BA12E9" w:rsidR="00B07717" w:rsidRDefault="00176BB8" w:rsidP="00176BB8">
      <w:pPr>
        <w:pStyle w:val="ListofFigures"/>
      </w:pPr>
      <w:r w:rsidRPr="00176BB8">
        <w:t>List of Equations</w:t>
      </w:r>
      <w:r>
        <w:t xml:space="preserve"> [List of Figures]</w:t>
      </w:r>
    </w:p>
    <w:p w14:paraId="4A4B52F3" w14:textId="6C2F392F" w:rsidR="00176BB8" w:rsidRPr="005E769D" w:rsidRDefault="000D1D15" w:rsidP="00176BB8">
      <w:pPr>
        <w:pStyle w:val="equation"/>
        <w:numPr>
          <w:ilvl w:val="0"/>
          <w:numId w:val="0"/>
        </w:numPr>
        <w:ind w:left="1276" w:hanging="1276"/>
        <w:rPr>
          <w:u w:val="none"/>
        </w:rPr>
      </w:pPr>
      <w:r w:rsidRPr="005E769D">
        <w:rPr>
          <w:u w:val="none"/>
        </w:rPr>
        <w:fldChar w:fldCharType="begin"/>
      </w:r>
      <w:r w:rsidRPr="005E769D">
        <w:rPr>
          <w:u w:val="none"/>
        </w:rPr>
        <w:instrText xml:space="preserve"> TOC \h \z \t "equation" \c </w:instrText>
      </w:r>
      <w:r w:rsidRPr="005E769D">
        <w:rPr>
          <w:u w:val="none"/>
        </w:rPr>
        <w:fldChar w:fldCharType="separate"/>
      </w:r>
      <w:r w:rsidR="004F11D6" w:rsidRPr="005E769D">
        <w:rPr>
          <w:b/>
          <w:bCs/>
          <w:noProof/>
          <w:u w:val="none"/>
          <w:lang w:val="en-US"/>
        </w:rPr>
        <w:t>No table of figures entries found.</w:t>
      </w:r>
      <w:r w:rsidRPr="005E769D">
        <w:rPr>
          <w:u w:val="none"/>
        </w:rPr>
        <w:fldChar w:fldCharType="end"/>
      </w:r>
    </w:p>
    <w:p w14:paraId="58890DCE" w14:textId="776072BF" w:rsidR="00790277" w:rsidRDefault="00790277" w:rsidP="003274DB"/>
    <w:p w14:paraId="4A1EFD9A" w14:textId="77777777" w:rsidR="005E769D" w:rsidRPr="00176BB8" w:rsidRDefault="005E769D" w:rsidP="003274DB">
      <w:pPr>
        <w:sectPr w:rsidR="005E769D" w:rsidRPr="00176BB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16A3C3DF" w14:textId="3FA1A0FB" w:rsidR="00F06234" w:rsidRPr="00F55AD7" w:rsidRDefault="00F06234" w:rsidP="00F06234">
      <w:pPr>
        <w:pStyle w:val="BodyText"/>
      </w:pPr>
      <w:r>
        <w:lastRenderedPageBreak/>
        <w:t>.</w:t>
      </w:r>
    </w:p>
    <w:p w14:paraId="2395F304" w14:textId="56C7BC75" w:rsidR="00F06234" w:rsidRPr="00F55AD7" w:rsidDel="00E84FAE" w:rsidRDefault="00F06234" w:rsidP="00F06234">
      <w:pPr>
        <w:pStyle w:val="Heading1"/>
        <w:rPr>
          <w:del w:id="2" w:author="michele landi" w:date="2019-09-25T16:48:00Z"/>
        </w:rPr>
      </w:pPr>
      <w:bookmarkStart w:id="3" w:name="_Toc18993213"/>
      <w:del w:id="4" w:author="michele landi" w:date="2019-09-25T16:48:00Z">
        <w:r w:rsidRPr="00F06234" w:rsidDel="00E84FAE">
          <w:delText>DOCUMENT PURPOSE</w:delText>
        </w:r>
        <w:bookmarkEnd w:id="3"/>
      </w:del>
    </w:p>
    <w:p w14:paraId="04F61A21" w14:textId="4795B72F" w:rsidR="00F06234" w:rsidRPr="00F55AD7" w:rsidDel="00E84FAE" w:rsidRDefault="00F06234" w:rsidP="00F06234">
      <w:pPr>
        <w:pStyle w:val="Heading2separationline"/>
        <w:rPr>
          <w:del w:id="5" w:author="michele landi" w:date="2019-09-25T16:48:00Z"/>
        </w:rPr>
      </w:pPr>
    </w:p>
    <w:p w14:paraId="7D7BCE27" w14:textId="2C2E3711" w:rsidR="001901BB" w:rsidRPr="00EB7425" w:rsidDel="00E84FAE" w:rsidRDefault="001901BB" w:rsidP="001901BB">
      <w:pPr>
        <w:pStyle w:val="BodyText"/>
        <w:rPr>
          <w:del w:id="6" w:author="michele landi" w:date="2019-09-25T16:48:00Z"/>
        </w:rPr>
      </w:pPr>
      <w:del w:id="7" w:author="michele landi" w:date="2019-09-25T16:48:00Z">
        <w:r w:rsidRPr="00EB7425" w:rsidDel="00E84FAE">
          <w:delText>Standardised phrases provide for quick and effective communication allowing us to overcome differences in language and at the same time reducing the opportunity for misunderstanding. Ambiguous or non-standard phraseology is a frequent causal or contributory factor in accidents and incidents.</w:delText>
        </w:r>
      </w:del>
    </w:p>
    <w:p w14:paraId="5EAC626A" w14:textId="3C3E2F80" w:rsidR="00CB5228" w:rsidRPr="00EB7425" w:rsidDel="00E84FAE" w:rsidRDefault="0025717A" w:rsidP="00F06234">
      <w:pPr>
        <w:pStyle w:val="BodyText"/>
        <w:rPr>
          <w:del w:id="8" w:author="michele landi" w:date="2019-09-25T16:48:00Z"/>
        </w:rPr>
      </w:pPr>
      <w:del w:id="9" w:author="michele landi" w:date="2019-09-25T16:48:00Z">
        <w:r w:rsidRPr="00EB7425" w:rsidDel="00E84FAE">
          <w:delText>This document</w:delText>
        </w:r>
        <w:r w:rsidR="00F06234" w:rsidRPr="00EB7425" w:rsidDel="00E84FAE">
          <w:delText xml:space="preserve"> </w:delText>
        </w:r>
        <w:r w:rsidR="001901BB" w:rsidRPr="00EB7425" w:rsidDel="00E84FAE">
          <w:delText>provides</w:delText>
        </w:r>
        <w:r w:rsidRPr="00EB7425" w:rsidDel="00E84FAE">
          <w:delText xml:space="preserve"> standardise</w:delText>
        </w:r>
        <w:r w:rsidR="001901BB" w:rsidRPr="00EB7425" w:rsidDel="00E84FAE">
          <w:delText>d</w:delText>
        </w:r>
        <w:r w:rsidRPr="00EB7425" w:rsidDel="00E84FAE">
          <w:delText xml:space="preserve"> phrases </w:delText>
        </w:r>
        <w:r w:rsidR="001901BB" w:rsidRPr="00EB7425" w:rsidDel="00E84FAE">
          <w:delText>for</w:delText>
        </w:r>
        <w:r w:rsidRPr="00EB7425" w:rsidDel="00E84FAE">
          <w:delText xml:space="preserve"> communicati</w:delText>
        </w:r>
        <w:r w:rsidR="001901BB" w:rsidRPr="00EB7425" w:rsidDel="00E84FAE">
          <w:delText>ng</w:delText>
        </w:r>
        <w:r w:rsidRPr="00EB7425" w:rsidDel="00E84FAE">
          <w:delText xml:space="preserve"> with vessels and allied services</w:delText>
        </w:r>
        <w:r w:rsidR="001901BB" w:rsidRPr="00EB7425" w:rsidDel="00E84FAE">
          <w:delText xml:space="preserve"> to:</w:delText>
        </w:r>
      </w:del>
    </w:p>
    <w:p w14:paraId="11F37613" w14:textId="38B112DF" w:rsidR="00CB5228" w:rsidRPr="00EB7425" w:rsidDel="00E84FAE" w:rsidRDefault="00CB5228" w:rsidP="00CB5228">
      <w:pPr>
        <w:pStyle w:val="Bullet1"/>
        <w:rPr>
          <w:del w:id="10" w:author="michele landi" w:date="2019-09-25T16:48:00Z"/>
        </w:rPr>
      </w:pPr>
      <w:del w:id="11" w:author="michele landi" w:date="2019-09-25T16:48:00Z">
        <w:r w:rsidRPr="00EB7425" w:rsidDel="00E84FAE">
          <w:delText>Facilitate clear, concise, and unambiguous communications that are timely and effective.</w:delText>
        </w:r>
      </w:del>
    </w:p>
    <w:p w14:paraId="44058281" w14:textId="05E6818B" w:rsidR="00CB5228" w:rsidRPr="00EB7425" w:rsidDel="00E84FAE" w:rsidRDefault="00CB5228" w:rsidP="00CB5228">
      <w:pPr>
        <w:pStyle w:val="Bullet1"/>
        <w:rPr>
          <w:del w:id="12" w:author="michele landi" w:date="2019-09-25T16:48:00Z"/>
        </w:rPr>
      </w:pPr>
      <w:del w:id="13" w:author="michele landi" w:date="2019-09-25T16:48:00Z">
        <w:r w:rsidRPr="00EB7425" w:rsidDel="00E84FAE">
          <w:delText>Minimise misunderstanding of the intent of messages and reducing the time required for effective communication.</w:delText>
        </w:r>
      </w:del>
    </w:p>
    <w:p w14:paraId="226C7345" w14:textId="77045562" w:rsidR="00CB5228" w:rsidRPr="00EB7425" w:rsidDel="00E84FAE" w:rsidRDefault="00CB5228" w:rsidP="00CB5228">
      <w:pPr>
        <w:pStyle w:val="Bullet1"/>
        <w:rPr>
          <w:del w:id="14" w:author="michele landi" w:date="2019-09-25T16:48:00Z"/>
        </w:rPr>
      </w:pPr>
      <w:del w:id="15" w:author="michele landi" w:date="2019-09-25T16:48:00Z">
        <w:r w:rsidRPr="00EB7425" w:rsidDel="00E84FAE">
          <w:delText>Assist VTS Training organisations to incorporate the use of standard VTS phraseology into their course curriculums.</w:delText>
        </w:r>
      </w:del>
    </w:p>
    <w:p w14:paraId="13AA910D" w14:textId="3D786B9D" w:rsidR="00015D04" w:rsidDel="00E84FAE" w:rsidRDefault="00015D04" w:rsidP="0026044A">
      <w:pPr>
        <w:pStyle w:val="BodyText"/>
        <w:rPr>
          <w:del w:id="16" w:author="michele landi" w:date="2019-09-25T16:48:00Z"/>
        </w:rPr>
      </w:pPr>
      <w:del w:id="17" w:author="michele landi" w:date="2019-09-25T16:48:00Z">
        <w:r w:rsidDel="00E84FAE">
          <w:delText>I</w:delText>
        </w:r>
        <w:r w:rsidR="0026044A" w:rsidDel="00E84FAE">
          <w:delText>t is not possible to provide phrase</w:delText>
        </w:r>
        <w:r w:rsidR="00CB5228" w:rsidDel="00E84FAE">
          <w:delText>s</w:delText>
        </w:r>
        <w:r w:rsidR="0026044A" w:rsidDel="00E84FAE">
          <w:delText xml:space="preserve"> to cover every conceivable situation which</w:delText>
        </w:r>
        <w:r w:rsidDel="00E84FAE">
          <w:delText xml:space="preserve"> </w:delText>
        </w:r>
        <w:r w:rsidR="0026044A" w:rsidDel="00E84FAE">
          <w:delText>may arise, and the examples contained in this Guideline are not exhaustive, but merely representative of</w:delText>
        </w:r>
        <w:r w:rsidDel="00E84FAE">
          <w:delText xml:space="preserve"> </w:delText>
        </w:r>
        <w:r w:rsidR="0026044A" w:rsidDel="00E84FAE">
          <w:delText xml:space="preserve">radiotelephony phraseology in common use. </w:delText>
        </w:r>
      </w:del>
    </w:p>
    <w:p w14:paraId="1E40CAD0" w14:textId="26FDE32F" w:rsidR="0026044A" w:rsidDel="00E84FAE" w:rsidRDefault="0026044A" w:rsidP="0026044A">
      <w:pPr>
        <w:pStyle w:val="BodyText"/>
        <w:rPr>
          <w:del w:id="18" w:author="michele landi" w:date="2019-09-25T16:48:00Z"/>
        </w:rPr>
      </w:pPr>
      <w:del w:id="19" w:author="michele landi" w:date="2019-09-25T16:48:00Z">
        <w:r w:rsidDel="00E84FAE">
          <w:delText>Users may find it necessary to supplement phrase</w:delText>
        </w:r>
        <w:r w:rsidR="00CB5228" w:rsidDel="00E84FAE">
          <w:delText>s</w:delText>
        </w:r>
        <w:r w:rsidDel="00E84FAE">
          <w:delText xml:space="preserve"> with</w:delText>
        </w:r>
        <w:r w:rsidR="00015D04" w:rsidDel="00E84FAE">
          <w:delText xml:space="preserve"> </w:delText>
        </w:r>
        <w:r w:rsidDel="00E84FAE">
          <w:delText>the use of “plain” language. When it is necessary to use plain language, it should be used according to the</w:delText>
        </w:r>
        <w:r w:rsidR="00015D04" w:rsidDel="00E84FAE">
          <w:delText xml:space="preserve"> </w:delText>
        </w:r>
        <w:r w:rsidDel="00E84FAE">
          <w:delText>same principles that govern the development of phraseologies in that communications should be clear,</w:delText>
        </w:r>
        <w:r w:rsidR="00015D04" w:rsidDel="00E84FAE">
          <w:delText xml:space="preserve"> </w:delText>
        </w:r>
        <w:r w:rsidDel="00E84FAE">
          <w:delText>concise, and unambiguous.</w:delText>
        </w:r>
      </w:del>
    </w:p>
    <w:p w14:paraId="3529CEA5" w14:textId="4D7E10B8" w:rsidR="00F06234" w:rsidDel="00E84FAE" w:rsidRDefault="00F06234" w:rsidP="00F06234">
      <w:pPr>
        <w:pStyle w:val="BodyText"/>
        <w:rPr>
          <w:del w:id="20" w:author="michele landi" w:date="2019-09-25T16:48:00Z"/>
        </w:rPr>
      </w:pPr>
      <w:del w:id="21" w:author="michele landi" w:date="2019-09-25T16:48:00Z">
        <w:r w:rsidDel="00E84FAE">
          <w:delText>The examples contained in this document are not exhaustive, but merely representative of phraseology in common use.</w:delText>
        </w:r>
      </w:del>
    </w:p>
    <w:p w14:paraId="2CEAACE1" w14:textId="5155A681" w:rsidR="00F06234" w:rsidRPr="00F55AD7" w:rsidDel="00E84FAE" w:rsidRDefault="00F06234" w:rsidP="00F06234">
      <w:pPr>
        <w:pStyle w:val="Heading1"/>
        <w:rPr>
          <w:del w:id="22" w:author="michele landi" w:date="2019-09-25T16:48:00Z"/>
        </w:rPr>
      </w:pPr>
      <w:bookmarkStart w:id="23" w:name="_Toc18993214"/>
      <w:del w:id="24" w:author="michele landi" w:date="2019-09-25T16:48:00Z">
        <w:r w:rsidRPr="00F06234" w:rsidDel="00E84FAE">
          <w:delText>DOCUMENT APPLICABILITY</w:delText>
        </w:r>
        <w:bookmarkEnd w:id="23"/>
      </w:del>
    </w:p>
    <w:p w14:paraId="41F7032A" w14:textId="5DE1962D" w:rsidR="00F06234" w:rsidRPr="00F55AD7" w:rsidDel="00E84FAE" w:rsidRDefault="00F06234" w:rsidP="00F06234">
      <w:pPr>
        <w:pStyle w:val="Heading1separatationline"/>
        <w:rPr>
          <w:del w:id="25" w:author="michele landi" w:date="2019-09-25T16:48:00Z"/>
        </w:rPr>
      </w:pPr>
    </w:p>
    <w:p w14:paraId="2115024B" w14:textId="08C0FD08" w:rsidR="00F06234" w:rsidDel="00E84FAE" w:rsidRDefault="00F06234" w:rsidP="00F06234">
      <w:pPr>
        <w:pStyle w:val="BodyText"/>
        <w:rPr>
          <w:del w:id="26" w:author="michele landi" w:date="2019-09-25T16:48:00Z"/>
        </w:rPr>
      </w:pPr>
      <w:del w:id="27" w:author="michele landi" w:date="2019-09-25T16:48:00Z">
        <w:r w:rsidDel="00E84FAE">
          <w:delText xml:space="preserve">VTS Authorities should adopt the phraseology described in this guideline in their day-to-day operations to demonstrate compliance with IALA Standard 1040 – Vessel Traffic Services.  </w:delText>
        </w:r>
      </w:del>
    </w:p>
    <w:p w14:paraId="1A387B7A" w14:textId="7CD973E8" w:rsidR="00F06234" w:rsidDel="00E84FAE" w:rsidRDefault="00F06234" w:rsidP="00F06234">
      <w:pPr>
        <w:pStyle w:val="BodyText"/>
        <w:rPr>
          <w:del w:id="28" w:author="michele landi" w:date="2019-09-25T16:48:00Z"/>
        </w:rPr>
      </w:pPr>
      <w:del w:id="29" w:author="michele landi" w:date="2019-09-25T16:48:00Z">
        <w:r w:rsidDel="00E84FAE">
          <w:delText>If it is necessary to use plain language, it should be used according to the same principles that govern the development of phraseologies in that communications should be clear, concise, and unambiguous</w:delText>
        </w:r>
        <w:r w:rsidRPr="00F55AD7" w:rsidDel="00E84FAE">
          <w:delText>.</w:delText>
        </w:r>
      </w:del>
    </w:p>
    <w:p w14:paraId="7CD00A02" w14:textId="3F539518" w:rsidR="00F06234" w:rsidRPr="00F55AD7" w:rsidDel="00E84FAE" w:rsidRDefault="00F06234" w:rsidP="00F06234">
      <w:pPr>
        <w:pStyle w:val="Heading1"/>
        <w:rPr>
          <w:del w:id="30" w:author="michele landi" w:date="2019-09-25T16:48:00Z"/>
        </w:rPr>
      </w:pPr>
      <w:bookmarkStart w:id="31" w:name="_Toc18993215"/>
      <w:del w:id="32" w:author="michele landi" w:date="2019-09-25T16:48:00Z">
        <w:r w:rsidRPr="00F06234" w:rsidDel="00E84FAE">
          <w:delText>SYMBOL CONVENTIONS USED</w:delText>
        </w:r>
        <w:bookmarkEnd w:id="31"/>
      </w:del>
    </w:p>
    <w:p w14:paraId="541CDAFF" w14:textId="048B8194" w:rsidR="00F06234" w:rsidRPr="00F55AD7" w:rsidDel="00E84FAE" w:rsidRDefault="00F06234" w:rsidP="00F06234">
      <w:pPr>
        <w:pStyle w:val="Heading1separatationline"/>
        <w:rPr>
          <w:del w:id="33" w:author="michele landi" w:date="2019-09-25T16:48:00Z"/>
        </w:rPr>
      </w:pPr>
    </w:p>
    <w:tbl>
      <w:tblPr>
        <w:tblStyle w:val="TableGrid"/>
        <w:tblW w:w="0" w:type="auto"/>
        <w:jc w:val="center"/>
        <w:shd w:val="clear" w:color="auto" w:fill="E0E6F3" w:themeFill="accent5" w:themeFillTint="33"/>
        <w:tblLook w:val="04A0" w:firstRow="1" w:lastRow="0" w:firstColumn="1" w:lastColumn="0" w:noHBand="0" w:noVBand="1"/>
      </w:tblPr>
      <w:tblGrid>
        <w:gridCol w:w="9576"/>
      </w:tblGrid>
      <w:tr w:rsidR="00F06234" w:rsidRPr="00F55AD7" w:rsidDel="00E84FAE" w14:paraId="3E528E03" w14:textId="12DC8918" w:rsidTr="00F06234">
        <w:trPr>
          <w:cantSplit/>
          <w:jc w:val="center"/>
          <w:del w:id="34" w:author="michele landi" w:date="2019-09-25T16:48:00Z"/>
        </w:trPr>
        <w:tc>
          <w:tcPr>
            <w:tcW w:w="9576" w:type="dxa"/>
            <w:shd w:val="clear" w:color="auto" w:fill="E0E6F3" w:themeFill="accent5" w:themeFillTint="33"/>
            <w:vAlign w:val="center"/>
          </w:tcPr>
          <w:p w14:paraId="7DB8E969" w14:textId="76F6C5A8" w:rsidR="00F06234" w:rsidDel="00E84FAE" w:rsidRDefault="00F06234" w:rsidP="00F06234">
            <w:pPr>
              <w:pStyle w:val="BodyText"/>
              <w:rPr>
                <w:del w:id="35" w:author="michele landi" w:date="2019-09-25T16:48:00Z"/>
              </w:rPr>
            </w:pPr>
            <w:del w:id="36" w:author="michele landi" w:date="2019-09-25T16:48:00Z">
              <w:r w:rsidDel="00E84FAE">
                <w:delText xml:space="preserve"> ( )</w:delText>
              </w:r>
              <w:r w:rsidDel="00E84FAE">
                <w:tab/>
                <w:delText>brackets indicate that the part of the message enclosed within the brackets may be added where relevant;</w:delText>
              </w:r>
            </w:del>
          </w:p>
          <w:p w14:paraId="01E480B3" w14:textId="7409B564" w:rsidR="00EE023B" w:rsidDel="00E84FAE" w:rsidRDefault="00EE023B" w:rsidP="00F06234">
            <w:pPr>
              <w:pStyle w:val="BodyText"/>
              <w:rPr>
                <w:del w:id="37" w:author="michele landi" w:date="2019-09-25T16:48:00Z"/>
              </w:rPr>
            </w:pPr>
            <w:del w:id="38" w:author="michele landi" w:date="2019-09-25T16:48:00Z">
              <w:r w:rsidDel="00E84FAE">
                <w:delText>[  ]          square brackets indicate optional content</w:delText>
              </w:r>
            </w:del>
          </w:p>
          <w:p w14:paraId="39DF5489" w14:textId="693F46D4" w:rsidR="00F06234" w:rsidDel="00E84FAE" w:rsidRDefault="00F06234" w:rsidP="00F06234">
            <w:pPr>
              <w:pStyle w:val="BodyText"/>
              <w:rPr>
                <w:del w:id="39" w:author="michele landi" w:date="2019-09-25T16:48:00Z"/>
              </w:rPr>
            </w:pPr>
            <w:del w:id="40" w:author="michele landi" w:date="2019-09-25T16:48:00Z">
              <w:r w:rsidDel="00E84FAE">
                <w:delText>/</w:delText>
              </w:r>
              <w:r w:rsidDel="00E84FAE">
                <w:tab/>
                <w:delText>oblique strokes indicate that the items on either side of the stroke are alternatives;</w:delText>
              </w:r>
            </w:del>
          </w:p>
          <w:p w14:paraId="47BADB1E" w14:textId="3B8D249C" w:rsidR="00F06234" w:rsidDel="00E84FAE" w:rsidRDefault="00F06234" w:rsidP="00F06234">
            <w:pPr>
              <w:pStyle w:val="BodyText"/>
              <w:rPr>
                <w:del w:id="41" w:author="michele landi" w:date="2019-09-25T16:48:00Z"/>
              </w:rPr>
            </w:pPr>
            <w:del w:id="42" w:author="michele landi" w:date="2019-09-25T16:48:00Z">
              <w:r w:rsidDel="00E84FAE">
                <w:delText>...</w:delText>
              </w:r>
              <w:r w:rsidDel="00E84FAE">
                <w:tab/>
                <w:delText>dots indicate that the relevant information is to be filled in where the dots occur;</w:delText>
              </w:r>
            </w:del>
          </w:p>
          <w:p w14:paraId="6674F573" w14:textId="30C2363C" w:rsidR="00F06234" w:rsidDel="00E84FAE" w:rsidRDefault="00F06234" w:rsidP="00F06234">
            <w:pPr>
              <w:pStyle w:val="BodyText"/>
              <w:rPr>
                <w:del w:id="43" w:author="michele landi" w:date="2019-09-25T16:48:00Z"/>
              </w:rPr>
            </w:pPr>
            <w:del w:id="44" w:author="michele landi" w:date="2019-09-25T16:48:00Z">
              <w:r w:rsidDel="00E84FAE">
                <w:delText>(italic letters) indicate the kind of information requested;</w:delText>
              </w:r>
            </w:del>
          </w:p>
          <w:p w14:paraId="1C1A76F6" w14:textId="44B29A76" w:rsidR="00F06234" w:rsidRPr="00F55AD7" w:rsidDel="00E84FAE" w:rsidRDefault="00F06234" w:rsidP="00F06234">
            <w:pPr>
              <w:pStyle w:val="BodyText"/>
              <w:rPr>
                <w:del w:id="45" w:author="michele landi" w:date="2019-09-25T16:48:00Z"/>
              </w:rPr>
            </w:pPr>
            <w:del w:id="46" w:author="michele landi" w:date="2019-09-25T16:48:00Z">
              <w:r w:rsidDel="00E84FAE">
                <w:delText>~</w:delText>
              </w:r>
              <w:r w:rsidDel="00E84FAE">
                <w:tab/>
                <w:delText>tildes precede possible words or phrases which can be used after/in association with the given standard phrase.</w:delText>
              </w:r>
            </w:del>
          </w:p>
        </w:tc>
      </w:tr>
    </w:tbl>
    <w:p w14:paraId="52D2CB5A" w14:textId="31842A99" w:rsidR="00F06234" w:rsidDel="00E84FAE" w:rsidRDefault="00F06234" w:rsidP="00F06234">
      <w:pPr>
        <w:pStyle w:val="BodyText"/>
        <w:rPr>
          <w:del w:id="47" w:author="michele landi" w:date="2019-09-25T16:48:00Z"/>
        </w:rPr>
      </w:pPr>
    </w:p>
    <w:p w14:paraId="2FB00FC0" w14:textId="3662F0FF" w:rsidR="00F06234" w:rsidDel="00E84FAE" w:rsidRDefault="00F06234" w:rsidP="00F06234">
      <w:pPr>
        <w:pStyle w:val="BodyText"/>
        <w:rPr>
          <w:del w:id="48" w:author="michele landi" w:date="2019-09-25T16:48:00Z"/>
        </w:rPr>
      </w:pPr>
    </w:p>
    <w:p w14:paraId="379393B4" w14:textId="0CC43012" w:rsidR="00EB7425" w:rsidDel="00E84FAE" w:rsidRDefault="00EB7425" w:rsidP="00F06234">
      <w:pPr>
        <w:pStyle w:val="BodyText"/>
        <w:rPr>
          <w:del w:id="49" w:author="michele landi" w:date="2019-09-25T16:48:00Z"/>
        </w:rPr>
      </w:pPr>
    </w:p>
    <w:p w14:paraId="15AF009D" w14:textId="664EA89B" w:rsidR="00F06234" w:rsidRPr="00F55AD7" w:rsidDel="00E84FAE" w:rsidRDefault="00F06234" w:rsidP="00F06234">
      <w:pPr>
        <w:pStyle w:val="Heading1"/>
        <w:rPr>
          <w:del w:id="50" w:author="michele landi" w:date="2019-09-25T16:48:00Z"/>
        </w:rPr>
      </w:pPr>
      <w:bookmarkStart w:id="51" w:name="_Toc18993216"/>
      <w:del w:id="52" w:author="michele landi" w:date="2019-09-25T16:48:00Z">
        <w:r w:rsidRPr="00F06234" w:rsidDel="00E84FAE">
          <w:lastRenderedPageBreak/>
          <w:delText>PRINCIPLES</w:delText>
        </w:r>
        <w:bookmarkEnd w:id="51"/>
      </w:del>
    </w:p>
    <w:p w14:paraId="75B742AD" w14:textId="72A73193" w:rsidR="00F06234" w:rsidRPr="00F55AD7" w:rsidDel="00E84FAE" w:rsidRDefault="00F06234" w:rsidP="00F06234">
      <w:pPr>
        <w:pStyle w:val="Heading1separatationline"/>
        <w:rPr>
          <w:del w:id="53" w:author="michele landi" w:date="2019-09-25T16:48:00Z"/>
        </w:rPr>
      </w:pPr>
    </w:p>
    <w:p w14:paraId="58C8BB12" w14:textId="1325CA7E" w:rsidR="00F06234" w:rsidDel="00E84FAE" w:rsidRDefault="00F06234" w:rsidP="00F06234">
      <w:pPr>
        <w:pStyle w:val="BodyText"/>
        <w:rPr>
          <w:del w:id="54" w:author="michele landi" w:date="2019-09-25T16:48:00Z"/>
        </w:rPr>
      </w:pPr>
      <w:del w:id="55" w:author="michele landi" w:date="2019-09-25T16:48:00Z">
        <w:r w:rsidDel="00E84FAE">
          <w:delText>The key principles to ensuring of clear, concise, and unambiguous communications that are timely and effective include:</w:delText>
        </w:r>
      </w:del>
    </w:p>
    <w:p w14:paraId="27BD87F8" w14:textId="2BD60171" w:rsidR="00F06234" w:rsidDel="00E84FAE" w:rsidRDefault="00F06234" w:rsidP="00F06234">
      <w:pPr>
        <w:pStyle w:val="List1"/>
        <w:rPr>
          <w:del w:id="56" w:author="michele landi" w:date="2019-09-25T16:48:00Z"/>
        </w:rPr>
      </w:pPr>
      <w:del w:id="57" w:author="michele landi" w:date="2019-09-25T16:48:00Z">
        <w:r w:rsidDel="00E84FAE">
          <w:delText>Language</w:delText>
        </w:r>
      </w:del>
    </w:p>
    <w:p w14:paraId="2D15F42F" w14:textId="4C021255" w:rsidR="00F06234" w:rsidDel="00E84FAE" w:rsidRDefault="00F06234" w:rsidP="00F06234">
      <w:pPr>
        <w:pStyle w:val="List1"/>
        <w:rPr>
          <w:del w:id="58" w:author="michele landi" w:date="2019-09-25T16:48:00Z"/>
        </w:rPr>
      </w:pPr>
      <w:del w:id="59" w:author="michele landi" w:date="2019-09-25T16:48:00Z">
        <w:r w:rsidDel="00E84FAE">
          <w:delText>Message Structure</w:delText>
        </w:r>
      </w:del>
    </w:p>
    <w:p w14:paraId="3E4586AA" w14:textId="06862F42" w:rsidR="00F06234" w:rsidDel="00E84FAE" w:rsidRDefault="00F06234" w:rsidP="00F06234">
      <w:pPr>
        <w:pStyle w:val="List1"/>
        <w:rPr>
          <w:del w:id="60" w:author="michele landi" w:date="2019-09-25T16:48:00Z"/>
        </w:rPr>
      </w:pPr>
      <w:del w:id="61" w:author="michele landi" w:date="2019-09-25T16:48:00Z">
        <w:r w:rsidDel="00E84FAE">
          <w:delText xml:space="preserve">Constant Attention </w:delText>
        </w:r>
      </w:del>
    </w:p>
    <w:p w14:paraId="0C4C0E90" w14:textId="64CFAB6D" w:rsidR="00F06234" w:rsidDel="00E84FAE" w:rsidRDefault="00F06234" w:rsidP="00F06234">
      <w:pPr>
        <w:pStyle w:val="List1"/>
        <w:rPr>
          <w:del w:id="62" w:author="michele landi" w:date="2019-09-25T16:48:00Z"/>
        </w:rPr>
      </w:pPr>
      <w:del w:id="63" w:author="michele landi" w:date="2019-09-25T16:48:00Z">
        <w:r w:rsidDel="00E84FAE">
          <w:delText>Phonetic Alphabet</w:delText>
        </w:r>
      </w:del>
    </w:p>
    <w:p w14:paraId="5CD765E1" w14:textId="0DF05422" w:rsidR="00F06234" w:rsidDel="00E84FAE" w:rsidRDefault="00F06234" w:rsidP="00F06234">
      <w:pPr>
        <w:pStyle w:val="List1"/>
        <w:rPr>
          <w:del w:id="64" w:author="michele landi" w:date="2019-09-25T16:48:00Z"/>
        </w:rPr>
      </w:pPr>
      <w:del w:id="65" w:author="michele landi" w:date="2019-09-25T16:48:00Z">
        <w:r w:rsidDel="00E84FAE">
          <w:delText>Closed Loop Communications [Read-Back]</w:delText>
        </w:r>
      </w:del>
    </w:p>
    <w:p w14:paraId="4E6C5216" w14:textId="23E24281" w:rsidR="00F06234" w:rsidDel="00E84FAE" w:rsidRDefault="00F06234" w:rsidP="00F06234">
      <w:pPr>
        <w:pStyle w:val="List1"/>
        <w:rPr>
          <w:del w:id="66" w:author="michele landi" w:date="2019-09-25T16:48:00Z"/>
        </w:rPr>
      </w:pPr>
      <w:del w:id="67" w:author="michele landi" w:date="2019-09-25T16:48:00Z">
        <w:r w:rsidDel="00E84FAE">
          <w:delText>Questioning Techniques</w:delText>
        </w:r>
      </w:del>
    </w:p>
    <w:p w14:paraId="2C95FEAB" w14:textId="3A1E1333" w:rsidR="00F06234" w:rsidDel="00E84FAE" w:rsidRDefault="00F06234" w:rsidP="00F06234">
      <w:pPr>
        <w:pStyle w:val="List1"/>
        <w:rPr>
          <w:del w:id="68" w:author="michele landi" w:date="2019-09-25T16:48:00Z"/>
        </w:rPr>
      </w:pPr>
      <w:del w:id="69" w:author="michele landi" w:date="2019-09-25T16:48:00Z">
        <w:r w:rsidDel="00E84FAE">
          <w:delText>Terminology</w:delText>
        </w:r>
      </w:del>
    </w:p>
    <w:p w14:paraId="3E2A4789" w14:textId="2ED3582E" w:rsidR="00F06234" w:rsidDel="00E84FAE" w:rsidRDefault="00F06234" w:rsidP="00F06234">
      <w:pPr>
        <w:pStyle w:val="List1"/>
        <w:rPr>
          <w:del w:id="70" w:author="michele landi" w:date="2019-09-25T16:48:00Z"/>
        </w:rPr>
      </w:pPr>
      <w:del w:id="71" w:author="michele landi" w:date="2019-09-25T16:48:00Z">
        <w:r w:rsidDel="00E84FAE">
          <w:delText>Message Markers</w:delText>
        </w:r>
      </w:del>
    </w:p>
    <w:p w14:paraId="1285D72B" w14:textId="525EBCEC" w:rsidR="00F06234" w:rsidRPr="00F55AD7" w:rsidDel="00E84FAE" w:rsidRDefault="00F06234" w:rsidP="00684ABF">
      <w:pPr>
        <w:pStyle w:val="Heading2"/>
        <w:rPr>
          <w:del w:id="72" w:author="michele landi" w:date="2019-09-25T16:48:00Z"/>
        </w:rPr>
      </w:pPr>
      <w:bookmarkStart w:id="73" w:name="_Toc18993217"/>
      <w:del w:id="74" w:author="michele landi" w:date="2019-09-25T16:48:00Z">
        <w:r w:rsidDel="00E84FAE">
          <w:delText>LANGUAGE</w:delText>
        </w:r>
        <w:bookmarkEnd w:id="73"/>
      </w:del>
    </w:p>
    <w:p w14:paraId="339C4AE3" w14:textId="178282D4" w:rsidR="00F06234" w:rsidRPr="00F55AD7" w:rsidDel="00E84FAE" w:rsidRDefault="00F06234" w:rsidP="00F06234">
      <w:pPr>
        <w:pStyle w:val="Heading2separationline"/>
        <w:rPr>
          <w:del w:id="75" w:author="michele landi" w:date="2019-09-25T16:48:00Z"/>
        </w:rPr>
      </w:pPr>
    </w:p>
    <w:p w14:paraId="0E17E5C3" w14:textId="615E3F62" w:rsidR="00F06234" w:rsidRPr="00F55AD7" w:rsidDel="00E84FAE" w:rsidRDefault="00F06234" w:rsidP="00F06234">
      <w:pPr>
        <w:pStyle w:val="BodyText"/>
        <w:rPr>
          <w:del w:id="76" w:author="michele landi" w:date="2019-09-25T16:48:00Z"/>
        </w:rPr>
      </w:pPr>
      <w:del w:id="77" w:author="michele landi" w:date="2019-09-25T16:48:00Z">
        <w:r w:rsidRPr="00F06234" w:rsidDel="00E84FAE">
          <w:delText>English language should be used for all VTS communications with vessels/allied services unless use of an alternative language has been arranged with the VTS.</w:delText>
        </w:r>
      </w:del>
    </w:p>
    <w:p w14:paraId="45D62149" w14:textId="16697506" w:rsidR="00F06234" w:rsidRPr="00F55AD7" w:rsidDel="00E84FAE" w:rsidRDefault="00F06234" w:rsidP="00684ABF">
      <w:pPr>
        <w:pStyle w:val="Heading2"/>
        <w:rPr>
          <w:del w:id="78" w:author="michele landi" w:date="2019-09-25T16:48:00Z"/>
        </w:rPr>
      </w:pPr>
      <w:bookmarkStart w:id="79" w:name="_Toc18993218"/>
      <w:del w:id="80" w:author="michele landi" w:date="2019-09-25T16:48:00Z">
        <w:r w:rsidRPr="00F06234" w:rsidDel="00E84FAE">
          <w:delText>MESSAGE STRUCTURE</w:delText>
        </w:r>
        <w:bookmarkEnd w:id="79"/>
      </w:del>
    </w:p>
    <w:p w14:paraId="42C7D73E" w14:textId="66BB1B1A" w:rsidR="00F06234" w:rsidRPr="00F55AD7" w:rsidDel="00E84FAE" w:rsidRDefault="00F06234" w:rsidP="00F06234">
      <w:pPr>
        <w:pStyle w:val="Heading2separationline"/>
        <w:rPr>
          <w:del w:id="81" w:author="michele landi" w:date="2019-09-25T16:48:00Z"/>
        </w:rPr>
      </w:pPr>
    </w:p>
    <w:p w14:paraId="23E25409" w14:textId="70E9E218" w:rsidR="00B635F3" w:rsidDel="00E84FAE" w:rsidRDefault="00B635F3" w:rsidP="00B635F3">
      <w:pPr>
        <w:pStyle w:val="BodyText"/>
        <w:rPr>
          <w:del w:id="82" w:author="michele landi" w:date="2019-09-25T16:48:00Z"/>
        </w:rPr>
      </w:pPr>
      <w:del w:id="83" w:author="michele landi" w:date="2019-09-25T16:48:00Z">
        <w:r w:rsidDel="00E84FAE">
          <w:delText>The use of structure provides consistent message formulation and conveys a professional image to stakeholders.  This technique also provides familiarity to the receiver, setting the tone of a safe and efficient VTS.  VTS voice communications should therefore be structured in order to give the best chance of understanding to the receiver and to keep the message as concise as possible.</w:delText>
        </w:r>
      </w:del>
    </w:p>
    <w:p w14:paraId="34D0CB15" w14:textId="55888373" w:rsidR="00D17FF4" w:rsidDel="00E84FAE" w:rsidRDefault="00D17FF4" w:rsidP="00B635F3">
      <w:pPr>
        <w:pStyle w:val="BodyText"/>
        <w:rPr>
          <w:del w:id="84" w:author="michele landi" w:date="2019-09-25T16:48:00Z"/>
        </w:rPr>
      </w:pPr>
      <w:del w:id="85" w:author="michele landi" w:date="2019-09-25T16:48:00Z">
        <w:r w:rsidRPr="00EB7425" w:rsidDel="00E84FAE">
          <w:delText>The use of action words (e.g. PROCEED) should come before the condition (e.g. time or location)</w:delText>
        </w:r>
        <w:r w:rsidR="0057722E" w:rsidDel="00E84FAE">
          <w:delText>.</w:delText>
        </w:r>
        <w:r w:rsidDel="00E84FAE">
          <w:delText xml:space="preserve">  </w:delText>
        </w:r>
      </w:del>
    </w:p>
    <w:p w14:paraId="12C03905" w14:textId="564BED09" w:rsidR="00B635F3" w:rsidDel="00E84FAE" w:rsidRDefault="00B635F3" w:rsidP="00B635F3">
      <w:pPr>
        <w:pStyle w:val="BodyText"/>
        <w:rPr>
          <w:del w:id="86" w:author="michele landi" w:date="2019-09-25T16:48:00Z"/>
        </w:rPr>
      </w:pPr>
      <w:del w:id="87" w:author="michele landi" w:date="2019-09-25T16:48:00Z">
        <w:r w:rsidDel="00E84FAE">
          <w:delText>Radio communications between coastal stations and vessels have to comply with the ITU Radio Regulations</w:delText>
        </w:r>
        <w:r w:rsidR="0057722E" w:rsidDel="00E84FAE">
          <w:rPr>
            <w:rStyle w:val="FootnoteReference"/>
          </w:rPr>
          <w:footnoteReference w:id="1"/>
        </w:r>
        <w:r w:rsidDel="00E84FAE">
          <w:delText>.  These Regulations prescribe the structure of radio communication messages.</w:delText>
        </w:r>
      </w:del>
    </w:p>
    <w:tbl>
      <w:tblPr>
        <w:tblStyle w:val="TableGrid"/>
        <w:tblW w:w="0" w:type="auto"/>
        <w:jc w:val="center"/>
        <w:tblLook w:val="04A0" w:firstRow="1" w:lastRow="0" w:firstColumn="1" w:lastColumn="0" w:noHBand="0" w:noVBand="1"/>
      </w:tblPr>
      <w:tblGrid>
        <w:gridCol w:w="2541"/>
        <w:gridCol w:w="3350"/>
        <w:gridCol w:w="3351"/>
      </w:tblGrid>
      <w:tr w:rsidR="00B635F3" w:rsidRPr="00F55AD7" w:rsidDel="00E84FAE" w14:paraId="68C27DF6" w14:textId="61E95495" w:rsidTr="00B635F3">
        <w:trPr>
          <w:tblHeader/>
          <w:jc w:val="center"/>
          <w:del w:id="90" w:author="michele landi" w:date="2019-09-25T16:48:00Z"/>
        </w:trPr>
        <w:tc>
          <w:tcPr>
            <w:tcW w:w="2541" w:type="dxa"/>
            <w:tcBorders>
              <w:bottom w:val="single" w:sz="4" w:space="0" w:color="auto"/>
            </w:tcBorders>
          </w:tcPr>
          <w:p w14:paraId="46D5E708" w14:textId="39D156AD" w:rsidR="00B635F3" w:rsidRPr="00B635F3" w:rsidDel="00E84FAE" w:rsidRDefault="00B635F3" w:rsidP="00B635F3">
            <w:pPr>
              <w:pStyle w:val="Tableheading"/>
              <w:rPr>
                <w:del w:id="91" w:author="michele landi" w:date="2019-09-25T16:48:00Z"/>
              </w:rPr>
            </w:pPr>
            <w:del w:id="92" w:author="michele landi" w:date="2019-09-25T16:48:00Z">
              <w:r w:rsidRPr="00B635F3" w:rsidDel="00E84FAE">
                <w:delText>1. Establish contact</w:delText>
              </w:r>
            </w:del>
          </w:p>
        </w:tc>
        <w:tc>
          <w:tcPr>
            <w:tcW w:w="3350" w:type="dxa"/>
          </w:tcPr>
          <w:p w14:paraId="770D4159" w14:textId="52064D71" w:rsidR="00B635F3" w:rsidRPr="00F55AD7" w:rsidDel="00E84FAE" w:rsidRDefault="00B635F3" w:rsidP="00B635F3">
            <w:pPr>
              <w:pStyle w:val="Tabletext"/>
              <w:rPr>
                <w:del w:id="93" w:author="michele landi" w:date="2019-09-25T16:48:00Z"/>
              </w:rPr>
            </w:pPr>
            <w:del w:id="94" w:author="michele landi" w:date="2019-09-25T16:48:00Z">
              <w:r w:rsidDel="00E84FAE">
                <w:delText>(Name of vessel/Call sign) this is (name) VTS</w:delText>
              </w:r>
            </w:del>
          </w:p>
        </w:tc>
        <w:tc>
          <w:tcPr>
            <w:tcW w:w="3351" w:type="dxa"/>
          </w:tcPr>
          <w:p w14:paraId="170CFFEA" w14:textId="56D5C4BC" w:rsidR="00B635F3" w:rsidRPr="00F55AD7" w:rsidDel="00E84FAE" w:rsidRDefault="00B635F3" w:rsidP="00B635F3">
            <w:pPr>
              <w:pStyle w:val="Tabletext"/>
              <w:rPr>
                <w:del w:id="95" w:author="michele landi" w:date="2019-09-25T16:48:00Z"/>
              </w:rPr>
            </w:pPr>
          </w:p>
        </w:tc>
      </w:tr>
      <w:tr w:rsidR="00B635F3" w:rsidRPr="00F55AD7" w:rsidDel="00E84FAE" w14:paraId="3B741DDA" w14:textId="5609BB12" w:rsidTr="00B635F3">
        <w:trPr>
          <w:jc w:val="center"/>
          <w:del w:id="96" w:author="michele landi" w:date="2019-09-25T16:48:00Z"/>
        </w:trPr>
        <w:tc>
          <w:tcPr>
            <w:tcW w:w="2541" w:type="dxa"/>
            <w:tcBorders>
              <w:bottom w:val="nil"/>
            </w:tcBorders>
          </w:tcPr>
          <w:p w14:paraId="08672AED" w14:textId="04140CC3" w:rsidR="00B635F3" w:rsidRPr="00B635F3" w:rsidDel="00E84FAE" w:rsidRDefault="00B635F3" w:rsidP="00B635F3">
            <w:pPr>
              <w:pStyle w:val="Tableheading"/>
              <w:rPr>
                <w:del w:id="97" w:author="michele landi" w:date="2019-09-25T16:48:00Z"/>
                <w:lang w:val="en-GB"/>
              </w:rPr>
            </w:pPr>
            <w:del w:id="98" w:author="michele landi" w:date="2019-09-25T16:48:00Z">
              <w:r w:rsidRPr="00B635F3" w:rsidDel="00E84FAE">
                <w:delText>2. Exchange information</w:delText>
              </w:r>
            </w:del>
          </w:p>
        </w:tc>
        <w:tc>
          <w:tcPr>
            <w:tcW w:w="3350" w:type="dxa"/>
          </w:tcPr>
          <w:p w14:paraId="0A842D37" w14:textId="27C9D388" w:rsidR="00B635F3" w:rsidRPr="00F55AD7" w:rsidDel="00E84FAE" w:rsidRDefault="00B635F3" w:rsidP="00B635F3">
            <w:pPr>
              <w:pStyle w:val="Tabletext"/>
              <w:rPr>
                <w:del w:id="99" w:author="michele landi" w:date="2019-09-25T16:48:00Z"/>
              </w:rPr>
            </w:pPr>
            <w:del w:id="100" w:author="michele landi" w:date="2019-09-25T16:48:00Z">
              <w:r w:rsidRPr="006A7DB5" w:rsidDel="00E84FAE">
                <w:delText>a. Message marker</w:delText>
              </w:r>
            </w:del>
          </w:p>
        </w:tc>
        <w:tc>
          <w:tcPr>
            <w:tcW w:w="3351" w:type="dxa"/>
          </w:tcPr>
          <w:p w14:paraId="78E6706E" w14:textId="08203123" w:rsidR="00B635F3" w:rsidRPr="00F55AD7" w:rsidDel="00E84FAE" w:rsidRDefault="00B635F3" w:rsidP="00B635F3">
            <w:pPr>
              <w:pStyle w:val="Tabletext"/>
              <w:rPr>
                <w:del w:id="101" w:author="michele landi" w:date="2019-09-25T16:48:00Z"/>
              </w:rPr>
            </w:pPr>
            <w:del w:id="102" w:author="michele landi" w:date="2019-09-25T16:48:00Z">
              <w:r w:rsidRPr="006A7DB5" w:rsidDel="00E84FAE">
                <w:delText>See message markers</w:delText>
              </w:r>
            </w:del>
          </w:p>
        </w:tc>
      </w:tr>
      <w:tr w:rsidR="00B635F3" w:rsidRPr="00F55AD7" w:rsidDel="00E84FAE" w14:paraId="1DBFD7A5" w14:textId="03227163" w:rsidTr="00B635F3">
        <w:trPr>
          <w:jc w:val="center"/>
          <w:del w:id="103" w:author="michele landi" w:date="2019-09-25T16:48:00Z"/>
        </w:trPr>
        <w:tc>
          <w:tcPr>
            <w:tcW w:w="2541" w:type="dxa"/>
            <w:tcBorders>
              <w:top w:val="nil"/>
            </w:tcBorders>
          </w:tcPr>
          <w:p w14:paraId="655E6316" w14:textId="4E5A7396" w:rsidR="00B635F3" w:rsidRPr="00B635F3" w:rsidDel="00E84FAE" w:rsidRDefault="00B635F3" w:rsidP="00B635F3">
            <w:pPr>
              <w:pStyle w:val="Tableheading"/>
              <w:rPr>
                <w:del w:id="104" w:author="michele landi" w:date="2019-09-25T16:48:00Z"/>
                <w:lang w:val="en-GB"/>
              </w:rPr>
            </w:pPr>
          </w:p>
        </w:tc>
        <w:tc>
          <w:tcPr>
            <w:tcW w:w="3350" w:type="dxa"/>
          </w:tcPr>
          <w:p w14:paraId="710C236C" w14:textId="4DBA0468" w:rsidR="00B635F3" w:rsidRPr="00F55AD7" w:rsidDel="00E84FAE" w:rsidRDefault="00B635F3" w:rsidP="00B635F3">
            <w:pPr>
              <w:pStyle w:val="Tabletext"/>
              <w:rPr>
                <w:del w:id="105" w:author="michele landi" w:date="2019-09-25T16:48:00Z"/>
              </w:rPr>
            </w:pPr>
            <w:del w:id="106" w:author="michele landi" w:date="2019-09-25T16:48:00Z">
              <w:r w:rsidRPr="006A7DB5" w:rsidDel="00E84FAE">
                <w:delText>b. Phrase(s)</w:delText>
              </w:r>
            </w:del>
          </w:p>
        </w:tc>
        <w:tc>
          <w:tcPr>
            <w:tcW w:w="3351" w:type="dxa"/>
          </w:tcPr>
          <w:p w14:paraId="79B7DDAB" w14:textId="7447D77B" w:rsidR="00B635F3" w:rsidRPr="00F55AD7" w:rsidDel="00E84FAE" w:rsidRDefault="00B635F3" w:rsidP="00B635F3">
            <w:pPr>
              <w:pStyle w:val="Tabletext"/>
              <w:rPr>
                <w:del w:id="107" w:author="michele landi" w:date="2019-09-25T16:48:00Z"/>
              </w:rPr>
            </w:pPr>
          </w:p>
        </w:tc>
      </w:tr>
      <w:tr w:rsidR="00B635F3" w:rsidRPr="00F55AD7" w:rsidDel="00E84FAE" w14:paraId="3EDD8FD2" w14:textId="10F55859" w:rsidTr="00205830">
        <w:trPr>
          <w:jc w:val="center"/>
          <w:del w:id="108" w:author="michele landi" w:date="2019-09-25T16:48:00Z"/>
        </w:trPr>
        <w:tc>
          <w:tcPr>
            <w:tcW w:w="2541" w:type="dxa"/>
          </w:tcPr>
          <w:p w14:paraId="0BA51ABD" w14:textId="3F2B24DC" w:rsidR="00B635F3" w:rsidRPr="00B635F3" w:rsidDel="00E84FAE" w:rsidRDefault="00B635F3" w:rsidP="00B635F3">
            <w:pPr>
              <w:pStyle w:val="Tableheading"/>
              <w:rPr>
                <w:del w:id="109" w:author="michele landi" w:date="2019-09-25T16:48:00Z"/>
                <w:lang w:val="en-GB"/>
              </w:rPr>
            </w:pPr>
            <w:del w:id="110" w:author="michele landi" w:date="2019-09-25T16:48:00Z">
              <w:r w:rsidRPr="00B635F3" w:rsidDel="00E84FAE">
                <w:delText>3. End of message</w:delText>
              </w:r>
            </w:del>
          </w:p>
        </w:tc>
        <w:tc>
          <w:tcPr>
            <w:tcW w:w="3350" w:type="dxa"/>
          </w:tcPr>
          <w:p w14:paraId="57FF6F98" w14:textId="16E094A9" w:rsidR="00B635F3" w:rsidRPr="00F55AD7" w:rsidDel="00E84FAE" w:rsidRDefault="00B635F3" w:rsidP="00B635F3">
            <w:pPr>
              <w:pStyle w:val="Tabletext"/>
              <w:rPr>
                <w:del w:id="111" w:author="michele landi" w:date="2019-09-25T16:48:00Z"/>
              </w:rPr>
            </w:pPr>
            <w:del w:id="112" w:author="michele landi" w:date="2019-09-25T16:48:00Z">
              <w:r w:rsidRPr="006A7DB5" w:rsidDel="00E84FAE">
                <w:delText>Over</w:delText>
              </w:r>
            </w:del>
          </w:p>
        </w:tc>
        <w:tc>
          <w:tcPr>
            <w:tcW w:w="3351" w:type="dxa"/>
          </w:tcPr>
          <w:p w14:paraId="7D68F720" w14:textId="4E2F8B07" w:rsidR="00B635F3" w:rsidRPr="00F55AD7" w:rsidDel="00E84FAE" w:rsidRDefault="00B635F3" w:rsidP="00B635F3">
            <w:pPr>
              <w:pStyle w:val="Tabletext"/>
              <w:rPr>
                <w:del w:id="113" w:author="michele landi" w:date="2019-09-25T16:48:00Z"/>
              </w:rPr>
            </w:pPr>
            <w:del w:id="114" w:author="michele landi" w:date="2019-09-25T16:48:00Z">
              <w:r w:rsidRPr="006A7DB5" w:rsidDel="00E84FAE">
                <w:delText>When expecting a reply</w:delText>
              </w:r>
            </w:del>
          </w:p>
        </w:tc>
      </w:tr>
      <w:tr w:rsidR="00B635F3" w:rsidRPr="00F55AD7" w:rsidDel="00E84FAE" w14:paraId="2AA111D8" w14:textId="56B333D3" w:rsidTr="00205830">
        <w:trPr>
          <w:trHeight w:val="359"/>
          <w:jc w:val="center"/>
          <w:del w:id="115" w:author="michele landi" w:date="2019-09-25T16:48:00Z"/>
        </w:trPr>
        <w:tc>
          <w:tcPr>
            <w:tcW w:w="2541" w:type="dxa"/>
          </w:tcPr>
          <w:p w14:paraId="70AA11A1" w14:textId="6C9C87D7" w:rsidR="00B635F3" w:rsidRPr="00B635F3" w:rsidDel="00E84FAE" w:rsidRDefault="00B635F3" w:rsidP="00B635F3">
            <w:pPr>
              <w:pStyle w:val="Tableheading"/>
              <w:rPr>
                <w:del w:id="116" w:author="michele landi" w:date="2019-09-25T16:48:00Z"/>
                <w:lang w:val="en-GB"/>
              </w:rPr>
            </w:pPr>
            <w:del w:id="117" w:author="michele landi" w:date="2019-09-25T16:48:00Z">
              <w:r w:rsidRPr="00B635F3" w:rsidDel="00E84FAE">
                <w:delText>4. End of conversation</w:delText>
              </w:r>
            </w:del>
          </w:p>
        </w:tc>
        <w:tc>
          <w:tcPr>
            <w:tcW w:w="3350" w:type="dxa"/>
          </w:tcPr>
          <w:p w14:paraId="66469CC2" w14:textId="40641F80" w:rsidR="00B635F3" w:rsidRPr="00F55AD7" w:rsidDel="00E84FAE" w:rsidRDefault="00B635F3" w:rsidP="00B635F3">
            <w:pPr>
              <w:pStyle w:val="Tabletext"/>
              <w:rPr>
                <w:del w:id="118" w:author="michele landi" w:date="2019-09-25T16:48:00Z"/>
                <w:color w:val="000000"/>
              </w:rPr>
            </w:pPr>
            <w:del w:id="119" w:author="michele landi" w:date="2019-09-25T16:48:00Z">
              <w:r w:rsidRPr="006A7DB5" w:rsidDel="00E84FAE">
                <w:delText>Out</w:delText>
              </w:r>
            </w:del>
          </w:p>
        </w:tc>
        <w:tc>
          <w:tcPr>
            <w:tcW w:w="3351" w:type="dxa"/>
          </w:tcPr>
          <w:p w14:paraId="47733ABC" w14:textId="51F8F3F1" w:rsidR="00B635F3" w:rsidRPr="00F55AD7" w:rsidDel="00E84FAE" w:rsidRDefault="00B635F3" w:rsidP="00B635F3">
            <w:pPr>
              <w:pStyle w:val="Tabletext"/>
              <w:rPr>
                <w:del w:id="120" w:author="michele landi" w:date="2019-09-25T16:48:00Z"/>
                <w:color w:val="000000"/>
              </w:rPr>
            </w:pPr>
            <w:del w:id="121" w:author="michele landi" w:date="2019-09-25T16:48:00Z">
              <w:r w:rsidRPr="006A7DB5" w:rsidDel="00E84FAE">
                <w:delText>When expecting no reply</w:delText>
              </w:r>
            </w:del>
          </w:p>
        </w:tc>
      </w:tr>
    </w:tbl>
    <w:p w14:paraId="3C97C168" w14:textId="33D8063C" w:rsidR="00B635F3" w:rsidDel="00E84FAE" w:rsidRDefault="00B635F3" w:rsidP="00F06234">
      <w:pPr>
        <w:pStyle w:val="BodyText"/>
        <w:rPr>
          <w:del w:id="122" w:author="michele landi" w:date="2019-09-25T16:48:00Z"/>
        </w:rPr>
      </w:pPr>
    </w:p>
    <w:p w14:paraId="69181344" w14:textId="3EADDB50" w:rsidR="00F06234" w:rsidRPr="00F55AD7" w:rsidDel="00E84FAE" w:rsidRDefault="00B635F3" w:rsidP="00684ABF">
      <w:pPr>
        <w:pStyle w:val="Heading2"/>
        <w:rPr>
          <w:del w:id="123" w:author="michele landi" w:date="2019-09-25T16:48:00Z"/>
        </w:rPr>
      </w:pPr>
      <w:del w:id="124" w:author="michele landi" w:date="2019-09-25T16:48:00Z">
        <w:r w:rsidDel="00E84FAE">
          <w:delText xml:space="preserve"> </w:delText>
        </w:r>
        <w:bookmarkStart w:id="125" w:name="_Toc18993219"/>
        <w:r w:rsidRPr="00B635F3" w:rsidDel="00E84FAE">
          <w:delText>CONSTANT ATTENTION</w:delText>
        </w:r>
        <w:bookmarkEnd w:id="125"/>
      </w:del>
    </w:p>
    <w:p w14:paraId="5BA7FBE2" w14:textId="2EC3593D" w:rsidR="00F06234" w:rsidRPr="00F55AD7" w:rsidDel="00E84FAE" w:rsidRDefault="00F06234" w:rsidP="00F06234">
      <w:pPr>
        <w:pStyle w:val="Heading2separationline"/>
        <w:rPr>
          <w:del w:id="126" w:author="michele landi" w:date="2019-09-25T16:48:00Z"/>
        </w:rPr>
      </w:pPr>
    </w:p>
    <w:p w14:paraId="347433DE" w14:textId="2243541F" w:rsidR="00B635F3" w:rsidDel="00E84FAE" w:rsidRDefault="00B635F3" w:rsidP="00B635F3">
      <w:pPr>
        <w:pStyle w:val="BodyText"/>
        <w:rPr>
          <w:del w:id="127" w:author="michele landi" w:date="2019-09-25T16:48:00Z"/>
          <w:lang w:val="en-AU" w:eastAsia="en-AU"/>
        </w:rPr>
      </w:pPr>
      <w:del w:id="128" w:author="michele landi" w:date="2019-09-25T16:48:00Z">
        <w:r w:rsidDel="00E84FAE">
          <w:rPr>
            <w:lang w:val="en-AU" w:eastAsia="en-AU"/>
          </w:rPr>
          <w:delText>C</w:delText>
        </w:r>
        <w:r w:rsidRPr="008A7723" w:rsidDel="00E84FAE">
          <w:rPr>
            <w:lang w:val="en-AU" w:eastAsia="en-AU"/>
          </w:rPr>
          <w:delText xml:space="preserve">onstant attention should be given to the correct use of </w:delText>
        </w:r>
        <w:r w:rsidDel="00E84FAE">
          <w:rPr>
            <w:lang w:val="en-AU" w:eastAsia="en-AU"/>
          </w:rPr>
          <w:delText xml:space="preserve">phraseology </w:delText>
        </w:r>
        <w:r w:rsidRPr="008A7723" w:rsidDel="00E84FAE">
          <w:rPr>
            <w:lang w:val="en-AU" w:eastAsia="en-AU"/>
          </w:rPr>
          <w:delText>in all instances in which they</w:delText>
        </w:r>
        <w:r w:rsidDel="00E84FAE">
          <w:rPr>
            <w:lang w:val="en-AU" w:eastAsia="en-AU"/>
          </w:rPr>
          <w:delText xml:space="preserve"> </w:delText>
        </w:r>
        <w:r w:rsidRPr="008A7723" w:rsidDel="00E84FAE">
          <w:rPr>
            <w:lang w:val="en-AU" w:eastAsia="en-AU"/>
          </w:rPr>
          <w:delText>are applicable</w:delText>
        </w:r>
        <w:r w:rsidRPr="003B75DF" w:rsidDel="00E84FAE">
          <w:rPr>
            <w:lang w:val="en-AU" w:eastAsia="en-AU"/>
          </w:rPr>
          <w:delText xml:space="preserve"> </w:delText>
        </w:r>
        <w:r w:rsidDel="00E84FAE">
          <w:rPr>
            <w:lang w:val="en-AU" w:eastAsia="en-AU"/>
          </w:rPr>
          <w:delText xml:space="preserve">to establish </w:delText>
        </w:r>
        <w:r w:rsidRPr="008A7723" w:rsidDel="00E84FAE">
          <w:rPr>
            <w:lang w:val="en-AU" w:eastAsia="en-AU"/>
          </w:rPr>
          <w:delText xml:space="preserve">efficient, clear, concise, and unambiguous communications. </w:delText>
        </w:r>
      </w:del>
    </w:p>
    <w:p w14:paraId="5686EE25" w14:textId="4E2190E8" w:rsidR="00F06234" w:rsidDel="00E84FAE" w:rsidRDefault="00B635F3" w:rsidP="00B635F3">
      <w:pPr>
        <w:pStyle w:val="BodyText"/>
        <w:rPr>
          <w:del w:id="129" w:author="michele landi" w:date="2019-09-25T16:48:00Z"/>
        </w:rPr>
      </w:pPr>
      <w:del w:id="130" w:author="michele landi" w:date="2019-09-25T16:48:00Z">
        <w:r w:rsidDel="00E84FAE">
          <w:rPr>
            <w:lang w:val="en-AU" w:eastAsia="en-AU"/>
          </w:rPr>
          <w:delText>VTS Authorities should implement appropriate procedures to ensure the constant and correct use of VTS phraseology in all instances in which they are applicable.</w:delText>
        </w:r>
      </w:del>
    </w:p>
    <w:p w14:paraId="2E70DFBC" w14:textId="1BD25491" w:rsidR="00F06234" w:rsidRPr="00F55AD7" w:rsidDel="00E84FAE" w:rsidRDefault="00B635F3">
      <w:pPr>
        <w:pStyle w:val="Heading2"/>
        <w:rPr>
          <w:del w:id="131" w:author="michele landi" w:date="2019-09-25T16:48:00Z"/>
        </w:rPr>
        <w:pPrChange w:id="132" w:author="michele landi" w:date="2019-09-24T11:46:00Z">
          <w:pPr>
            <w:pStyle w:val="Heading2"/>
            <w:keepNext/>
          </w:pPr>
        </w:pPrChange>
      </w:pPr>
      <w:bookmarkStart w:id="133" w:name="_Toc18993220"/>
      <w:del w:id="134" w:author="michele landi" w:date="2019-09-25T16:48:00Z">
        <w:r w:rsidRPr="00B635F3" w:rsidDel="00E84FAE">
          <w:lastRenderedPageBreak/>
          <w:delText>PHONETIC ALPHABET</w:delText>
        </w:r>
        <w:bookmarkEnd w:id="133"/>
      </w:del>
    </w:p>
    <w:p w14:paraId="3B43F97A" w14:textId="6F02FEBD" w:rsidR="00F06234" w:rsidRPr="00F55AD7" w:rsidDel="00E84FAE" w:rsidRDefault="00F06234" w:rsidP="00D90639">
      <w:pPr>
        <w:pStyle w:val="Heading2separationline"/>
        <w:keepNext/>
        <w:rPr>
          <w:del w:id="135" w:author="michele landi" w:date="2019-09-25T16:48:00Z"/>
        </w:rPr>
      </w:pPr>
    </w:p>
    <w:p w14:paraId="444F675F" w14:textId="60F37E1D" w:rsidR="00B635F3" w:rsidDel="00E84FAE" w:rsidRDefault="00B635F3" w:rsidP="00D90639">
      <w:pPr>
        <w:pStyle w:val="BodyText"/>
        <w:keepNext/>
        <w:rPr>
          <w:del w:id="136" w:author="michele landi" w:date="2019-09-25T16:48:00Z"/>
        </w:rPr>
      </w:pPr>
      <w:del w:id="137" w:author="michele landi" w:date="2019-09-25T16:48:00Z">
        <w:r w:rsidDel="00E84FAE">
          <w:delText>The phonetic alphabet is used to distinguish between letters, which sound similar when transmitted over the radio.  They are commonly used when transmitting callsigns and in cases where a single letter is used to designate something.</w:delText>
        </w:r>
      </w:del>
    </w:p>
    <w:p w14:paraId="39C6906B" w14:textId="4B170787" w:rsidR="00F06234" w:rsidDel="00E84FAE" w:rsidRDefault="00B635F3" w:rsidP="00B635F3">
      <w:pPr>
        <w:pStyle w:val="BodyText"/>
        <w:rPr>
          <w:del w:id="138" w:author="michele landi" w:date="2019-09-25T16:48:00Z"/>
        </w:rPr>
      </w:pPr>
      <w:del w:id="139" w:author="michele landi" w:date="2019-09-25T16:48:00Z">
        <w:r w:rsidDel="00E84FAE">
          <w:delText>Pronunciation of the phonetic alphabet is as follows:</w:delText>
        </w:r>
        <w:r w:rsidR="00F06234" w:rsidDel="00E84FAE">
          <w:delText xml:space="preserve"> </w:delText>
        </w:r>
      </w:del>
    </w:p>
    <w:tbl>
      <w:tblPr>
        <w:tblStyle w:val="TableGrid"/>
        <w:tblW w:w="9833" w:type="dxa"/>
        <w:jc w:val="center"/>
        <w:tblLook w:val="04A0" w:firstRow="1" w:lastRow="0" w:firstColumn="1" w:lastColumn="0" w:noHBand="0" w:noVBand="1"/>
      </w:tblPr>
      <w:tblGrid>
        <w:gridCol w:w="947"/>
        <w:gridCol w:w="1415"/>
        <w:gridCol w:w="2264"/>
        <w:gridCol w:w="565"/>
        <w:gridCol w:w="948"/>
        <w:gridCol w:w="1430"/>
        <w:gridCol w:w="2264"/>
      </w:tblGrid>
      <w:tr w:rsidR="00B635F3" w:rsidRPr="00B635F3" w:rsidDel="00E84FAE" w14:paraId="583909E4" w14:textId="37752C3B" w:rsidTr="00205830">
        <w:trPr>
          <w:cantSplit/>
          <w:tblHeader/>
          <w:jc w:val="center"/>
          <w:del w:id="140" w:author="michele landi" w:date="2019-09-25T16:48:00Z"/>
        </w:trPr>
        <w:tc>
          <w:tcPr>
            <w:tcW w:w="947" w:type="dxa"/>
            <w:shd w:val="clear" w:color="auto" w:fill="auto"/>
            <w:vAlign w:val="center"/>
          </w:tcPr>
          <w:p w14:paraId="0BD24008" w14:textId="4D88AF64" w:rsidR="00B635F3" w:rsidRPr="00B635F3" w:rsidDel="00E84FAE" w:rsidRDefault="00B635F3" w:rsidP="00B635F3">
            <w:pPr>
              <w:pStyle w:val="Tableheading"/>
              <w:rPr>
                <w:del w:id="141" w:author="michele landi" w:date="2019-09-25T16:48:00Z"/>
              </w:rPr>
            </w:pPr>
            <w:del w:id="142" w:author="michele landi" w:date="2019-09-25T16:48:00Z">
              <w:r w:rsidRPr="00B635F3" w:rsidDel="00E84FAE">
                <w:delText>Letter</w:delText>
              </w:r>
            </w:del>
          </w:p>
        </w:tc>
        <w:tc>
          <w:tcPr>
            <w:tcW w:w="1415" w:type="dxa"/>
            <w:vAlign w:val="center"/>
          </w:tcPr>
          <w:p w14:paraId="7D68BE13" w14:textId="0FBD7802" w:rsidR="00B635F3" w:rsidRPr="00B635F3" w:rsidDel="00E84FAE" w:rsidRDefault="00B635F3" w:rsidP="00B635F3">
            <w:pPr>
              <w:pStyle w:val="Tableheading"/>
              <w:rPr>
                <w:del w:id="143" w:author="michele landi" w:date="2019-09-25T16:48:00Z"/>
              </w:rPr>
            </w:pPr>
            <w:del w:id="144" w:author="michele landi" w:date="2019-09-25T16:48:00Z">
              <w:r w:rsidRPr="00B635F3" w:rsidDel="00E84FAE">
                <w:delText>Spelling</w:delText>
              </w:r>
            </w:del>
          </w:p>
        </w:tc>
        <w:tc>
          <w:tcPr>
            <w:tcW w:w="2264" w:type="dxa"/>
            <w:vAlign w:val="center"/>
          </w:tcPr>
          <w:p w14:paraId="1F49BE73" w14:textId="72B18EAF" w:rsidR="00B635F3" w:rsidRPr="00B635F3" w:rsidDel="00E84FAE" w:rsidRDefault="00B635F3" w:rsidP="00B635F3">
            <w:pPr>
              <w:pStyle w:val="Tableheading"/>
              <w:rPr>
                <w:del w:id="145" w:author="michele landi" w:date="2019-09-25T16:48:00Z"/>
              </w:rPr>
            </w:pPr>
            <w:del w:id="146" w:author="michele landi" w:date="2019-09-25T16:48:00Z">
              <w:r w:rsidRPr="00B635F3" w:rsidDel="00E84FAE">
                <w:delText>Pronunciation</w:delText>
              </w:r>
            </w:del>
          </w:p>
        </w:tc>
        <w:tc>
          <w:tcPr>
            <w:tcW w:w="565" w:type="dxa"/>
            <w:tcBorders>
              <w:top w:val="nil"/>
              <w:bottom w:val="nil"/>
            </w:tcBorders>
            <w:vAlign w:val="center"/>
          </w:tcPr>
          <w:p w14:paraId="3082E041" w14:textId="20BBC4FD" w:rsidR="00B635F3" w:rsidRPr="00B635F3" w:rsidDel="00E84FAE" w:rsidRDefault="00B635F3" w:rsidP="00B635F3">
            <w:pPr>
              <w:pStyle w:val="Tableheading"/>
              <w:rPr>
                <w:del w:id="147" w:author="michele landi" w:date="2019-09-25T16:48:00Z"/>
              </w:rPr>
            </w:pPr>
          </w:p>
        </w:tc>
        <w:tc>
          <w:tcPr>
            <w:tcW w:w="948" w:type="dxa"/>
            <w:shd w:val="clear" w:color="auto" w:fill="auto"/>
            <w:vAlign w:val="center"/>
          </w:tcPr>
          <w:p w14:paraId="1BEF25C9" w14:textId="5E80E9A9" w:rsidR="00B635F3" w:rsidRPr="00B635F3" w:rsidDel="00E84FAE" w:rsidRDefault="00B635F3" w:rsidP="00B635F3">
            <w:pPr>
              <w:pStyle w:val="Tableheading"/>
              <w:rPr>
                <w:del w:id="148" w:author="michele landi" w:date="2019-09-25T16:48:00Z"/>
              </w:rPr>
            </w:pPr>
            <w:del w:id="149" w:author="michele landi" w:date="2019-09-25T16:48:00Z">
              <w:r w:rsidRPr="00B635F3" w:rsidDel="00E84FAE">
                <w:delText>Letter</w:delText>
              </w:r>
            </w:del>
          </w:p>
        </w:tc>
        <w:tc>
          <w:tcPr>
            <w:tcW w:w="1430" w:type="dxa"/>
            <w:shd w:val="clear" w:color="auto" w:fill="auto"/>
            <w:vAlign w:val="center"/>
          </w:tcPr>
          <w:p w14:paraId="4089504F" w14:textId="1290EABD" w:rsidR="00B635F3" w:rsidRPr="00B635F3" w:rsidDel="00E84FAE" w:rsidRDefault="00B635F3" w:rsidP="00B635F3">
            <w:pPr>
              <w:pStyle w:val="Tableheading"/>
              <w:rPr>
                <w:del w:id="150" w:author="michele landi" w:date="2019-09-25T16:48:00Z"/>
              </w:rPr>
            </w:pPr>
            <w:del w:id="151" w:author="michele landi" w:date="2019-09-25T16:48:00Z">
              <w:r w:rsidRPr="00B635F3" w:rsidDel="00E84FAE">
                <w:delText>Spelling</w:delText>
              </w:r>
            </w:del>
          </w:p>
        </w:tc>
        <w:tc>
          <w:tcPr>
            <w:tcW w:w="2264" w:type="dxa"/>
            <w:shd w:val="clear" w:color="auto" w:fill="auto"/>
            <w:vAlign w:val="center"/>
          </w:tcPr>
          <w:p w14:paraId="6EDABAB1" w14:textId="5C8A0F2E" w:rsidR="00B635F3" w:rsidRPr="00B635F3" w:rsidDel="00E84FAE" w:rsidRDefault="00B635F3" w:rsidP="00B635F3">
            <w:pPr>
              <w:pStyle w:val="Tableheading"/>
              <w:rPr>
                <w:del w:id="152" w:author="michele landi" w:date="2019-09-25T16:48:00Z"/>
              </w:rPr>
            </w:pPr>
            <w:del w:id="153" w:author="michele landi" w:date="2019-09-25T16:48:00Z">
              <w:r w:rsidRPr="00B635F3" w:rsidDel="00E84FAE">
                <w:delText>Pronunciation</w:delText>
              </w:r>
            </w:del>
          </w:p>
        </w:tc>
      </w:tr>
      <w:tr w:rsidR="00205830" w:rsidRPr="00F55AD7" w:rsidDel="00E84FAE" w14:paraId="3AFF69AD" w14:textId="1A38D0FF" w:rsidTr="00205830">
        <w:trPr>
          <w:cantSplit/>
          <w:jc w:val="center"/>
          <w:del w:id="154" w:author="michele landi" w:date="2019-09-25T16:48:00Z"/>
        </w:trPr>
        <w:tc>
          <w:tcPr>
            <w:tcW w:w="947" w:type="dxa"/>
            <w:vAlign w:val="center"/>
          </w:tcPr>
          <w:p w14:paraId="1F3D57C2" w14:textId="0A192F59" w:rsidR="00205830" w:rsidRPr="00F55AD7" w:rsidDel="00E84FAE" w:rsidRDefault="00205830" w:rsidP="00205830">
            <w:pPr>
              <w:pStyle w:val="Tabletext"/>
              <w:rPr>
                <w:del w:id="155" w:author="michele landi" w:date="2019-09-25T16:48:00Z"/>
              </w:rPr>
            </w:pPr>
            <w:del w:id="156" w:author="michele landi" w:date="2019-09-25T16:48:00Z">
              <w:r w:rsidRPr="00BC5D45" w:rsidDel="00E84FAE">
                <w:rPr>
                  <w:rFonts w:cs="Calibri"/>
                  <w:b/>
                  <w:color w:val="44484B"/>
                </w:rPr>
                <w:delText>A</w:delText>
              </w:r>
            </w:del>
          </w:p>
        </w:tc>
        <w:tc>
          <w:tcPr>
            <w:tcW w:w="1415" w:type="dxa"/>
            <w:vAlign w:val="center"/>
          </w:tcPr>
          <w:p w14:paraId="579E8FAD" w14:textId="6775C29C" w:rsidR="00205830" w:rsidDel="00E84FAE" w:rsidRDefault="00205830" w:rsidP="00205830">
            <w:pPr>
              <w:pStyle w:val="Tabletext"/>
              <w:rPr>
                <w:del w:id="157" w:author="michele landi" w:date="2019-09-25T16:48:00Z"/>
                <w:color w:val="000000"/>
              </w:rPr>
            </w:pPr>
            <w:del w:id="158" w:author="michele landi" w:date="2019-09-25T16:48:00Z">
              <w:r w:rsidRPr="00BC5D45" w:rsidDel="00E84FAE">
                <w:rPr>
                  <w:rFonts w:cs="Calibri"/>
                  <w:color w:val="44484B"/>
                  <w:w w:val="115"/>
                </w:rPr>
                <w:delText>Alpha</w:delText>
              </w:r>
            </w:del>
          </w:p>
        </w:tc>
        <w:tc>
          <w:tcPr>
            <w:tcW w:w="2264" w:type="dxa"/>
            <w:vAlign w:val="center"/>
          </w:tcPr>
          <w:p w14:paraId="2F4E1A3A" w14:textId="7A4026E2" w:rsidR="00205830" w:rsidDel="00E84FAE" w:rsidRDefault="00205830" w:rsidP="00205830">
            <w:pPr>
              <w:pStyle w:val="Tabletext"/>
              <w:rPr>
                <w:del w:id="159" w:author="michele landi" w:date="2019-09-25T16:48:00Z"/>
                <w:color w:val="000000"/>
              </w:rPr>
            </w:pPr>
            <w:del w:id="160" w:author="michele landi" w:date="2019-09-25T16:48:00Z">
              <w:r w:rsidRPr="00BC5D45" w:rsidDel="00E84FAE">
                <w:rPr>
                  <w:rFonts w:cs="Calibri"/>
                  <w:b/>
                  <w:color w:val="44484B"/>
                  <w:w w:val="110"/>
                </w:rPr>
                <w:delText>al</w:delText>
              </w:r>
              <w:r w:rsidRPr="00BC5D45" w:rsidDel="00E84FAE">
                <w:rPr>
                  <w:rFonts w:cs="Calibri"/>
                  <w:b/>
                  <w:color w:val="44484B"/>
                  <w:spacing w:val="-35"/>
                  <w:w w:val="110"/>
                </w:rPr>
                <w:delText xml:space="preserve"> </w:delText>
              </w:r>
              <w:r w:rsidRPr="00BC5D45" w:rsidDel="00E84FAE">
                <w:rPr>
                  <w:rFonts w:cs="Calibri"/>
                  <w:color w:val="44484B"/>
                  <w:w w:val="110"/>
                </w:rPr>
                <w:delText>fah</w:delText>
              </w:r>
            </w:del>
          </w:p>
        </w:tc>
        <w:tc>
          <w:tcPr>
            <w:tcW w:w="565" w:type="dxa"/>
            <w:tcBorders>
              <w:top w:val="nil"/>
              <w:bottom w:val="nil"/>
            </w:tcBorders>
          </w:tcPr>
          <w:p w14:paraId="1F77F600" w14:textId="0A20B706" w:rsidR="00205830" w:rsidDel="00E84FAE" w:rsidRDefault="00205830" w:rsidP="00205830">
            <w:pPr>
              <w:pStyle w:val="Tabletext"/>
              <w:rPr>
                <w:del w:id="161" w:author="michele landi" w:date="2019-09-25T16:48:00Z"/>
                <w:color w:val="000000"/>
              </w:rPr>
            </w:pPr>
          </w:p>
        </w:tc>
        <w:tc>
          <w:tcPr>
            <w:tcW w:w="948" w:type="dxa"/>
            <w:vAlign w:val="center"/>
          </w:tcPr>
          <w:p w14:paraId="0F5C5E7C" w14:textId="1638927C" w:rsidR="00205830" w:rsidRPr="00F55AD7" w:rsidDel="00E84FAE" w:rsidRDefault="00205830" w:rsidP="00205830">
            <w:pPr>
              <w:pStyle w:val="Tabletext"/>
              <w:rPr>
                <w:del w:id="162" w:author="michele landi" w:date="2019-09-25T16:48:00Z"/>
              </w:rPr>
            </w:pPr>
            <w:del w:id="163" w:author="michele landi" w:date="2019-09-25T16:48:00Z">
              <w:r w:rsidRPr="00BC5D45" w:rsidDel="00E84FAE">
                <w:rPr>
                  <w:rFonts w:cs="Calibri"/>
                  <w:b/>
                  <w:color w:val="44484B"/>
                </w:rPr>
                <w:delText>N</w:delText>
              </w:r>
            </w:del>
          </w:p>
        </w:tc>
        <w:tc>
          <w:tcPr>
            <w:tcW w:w="1430" w:type="dxa"/>
            <w:vAlign w:val="center"/>
          </w:tcPr>
          <w:p w14:paraId="65A16694" w14:textId="3EECAA25" w:rsidR="00205830" w:rsidRPr="00F55AD7" w:rsidDel="00E84FAE" w:rsidRDefault="00205830" w:rsidP="00205830">
            <w:pPr>
              <w:pStyle w:val="Tabletext"/>
              <w:rPr>
                <w:del w:id="164" w:author="michele landi" w:date="2019-09-25T16:48:00Z"/>
              </w:rPr>
            </w:pPr>
            <w:del w:id="165" w:author="michele landi" w:date="2019-09-25T16:48:00Z">
              <w:r w:rsidRPr="00BC5D45" w:rsidDel="00E84FAE">
                <w:rPr>
                  <w:rFonts w:cs="Calibri"/>
                  <w:color w:val="44484B"/>
                  <w:w w:val="115"/>
                </w:rPr>
                <w:delText>November</w:delText>
              </w:r>
            </w:del>
          </w:p>
        </w:tc>
        <w:tc>
          <w:tcPr>
            <w:tcW w:w="2264" w:type="dxa"/>
            <w:vAlign w:val="center"/>
          </w:tcPr>
          <w:p w14:paraId="7BE92A0F" w14:textId="7D96B8B4" w:rsidR="00205830" w:rsidRPr="00F55AD7" w:rsidDel="00E84FAE" w:rsidRDefault="00205830" w:rsidP="00205830">
            <w:pPr>
              <w:pStyle w:val="Tabletext"/>
              <w:rPr>
                <w:del w:id="166" w:author="michele landi" w:date="2019-09-25T16:48:00Z"/>
              </w:rPr>
            </w:pPr>
            <w:del w:id="167" w:author="michele landi" w:date="2019-09-25T16:48:00Z">
              <w:r w:rsidRPr="00BC5D45" w:rsidDel="00E84FAE">
                <w:rPr>
                  <w:rFonts w:cs="Calibri"/>
                  <w:color w:val="44484B"/>
                  <w:w w:val="110"/>
                </w:rPr>
                <w:delText>no</w:delText>
              </w:r>
              <w:r w:rsidRPr="00BC5D45" w:rsidDel="00E84FAE">
                <w:rPr>
                  <w:rFonts w:cs="Calibri"/>
                  <w:color w:val="44484B"/>
                  <w:spacing w:val="-9"/>
                  <w:w w:val="110"/>
                </w:rPr>
                <w:delText xml:space="preserve"> </w:delText>
              </w:r>
              <w:r w:rsidRPr="00BC5D45" w:rsidDel="00E84FAE">
                <w:rPr>
                  <w:rFonts w:cs="Calibri"/>
                  <w:b/>
                  <w:color w:val="44484B"/>
                  <w:w w:val="110"/>
                </w:rPr>
                <w:delText>vem</w:delText>
              </w:r>
              <w:r w:rsidRPr="00BC5D45" w:rsidDel="00E84FAE">
                <w:rPr>
                  <w:rFonts w:cs="Calibri"/>
                  <w:b/>
                  <w:color w:val="44484B"/>
                  <w:spacing w:val="-31"/>
                  <w:w w:val="110"/>
                </w:rPr>
                <w:delText xml:space="preserve"> </w:delText>
              </w:r>
              <w:r w:rsidRPr="00BC5D45" w:rsidDel="00E84FAE">
                <w:rPr>
                  <w:rFonts w:cs="Calibri"/>
                  <w:color w:val="44484B"/>
                  <w:spacing w:val="-1"/>
                  <w:w w:val="110"/>
                </w:rPr>
                <w:delText>bar</w:delText>
              </w:r>
            </w:del>
          </w:p>
        </w:tc>
      </w:tr>
      <w:tr w:rsidR="00205830" w:rsidRPr="00F55AD7" w:rsidDel="00E84FAE" w14:paraId="08FC8993" w14:textId="693DFDB4" w:rsidTr="00205830">
        <w:trPr>
          <w:cantSplit/>
          <w:jc w:val="center"/>
          <w:del w:id="168" w:author="michele landi" w:date="2019-09-25T16:48:00Z"/>
        </w:trPr>
        <w:tc>
          <w:tcPr>
            <w:tcW w:w="947" w:type="dxa"/>
            <w:vAlign w:val="center"/>
          </w:tcPr>
          <w:p w14:paraId="7385DECC" w14:textId="4565E5F7" w:rsidR="00205830" w:rsidRPr="00F55AD7" w:rsidDel="00E84FAE" w:rsidRDefault="00205830" w:rsidP="00205830">
            <w:pPr>
              <w:pStyle w:val="Tabletext"/>
              <w:rPr>
                <w:del w:id="169" w:author="michele landi" w:date="2019-09-25T16:48:00Z"/>
              </w:rPr>
            </w:pPr>
            <w:del w:id="170" w:author="michele landi" w:date="2019-09-25T16:48:00Z">
              <w:r w:rsidRPr="00BC5D45" w:rsidDel="00E84FAE">
                <w:rPr>
                  <w:rFonts w:cs="Calibri"/>
                  <w:b/>
                  <w:color w:val="44484B"/>
                </w:rPr>
                <w:delText>B</w:delText>
              </w:r>
            </w:del>
          </w:p>
        </w:tc>
        <w:tc>
          <w:tcPr>
            <w:tcW w:w="1415" w:type="dxa"/>
            <w:vAlign w:val="center"/>
          </w:tcPr>
          <w:p w14:paraId="47E2ED64" w14:textId="2EA05ED8" w:rsidR="00205830" w:rsidDel="00E84FAE" w:rsidRDefault="00205830" w:rsidP="00205830">
            <w:pPr>
              <w:pStyle w:val="Tabletext"/>
              <w:rPr>
                <w:del w:id="171" w:author="michele landi" w:date="2019-09-25T16:48:00Z"/>
                <w:color w:val="000000"/>
              </w:rPr>
            </w:pPr>
            <w:del w:id="172" w:author="michele landi" w:date="2019-09-25T16:48:00Z">
              <w:r w:rsidRPr="00BC5D45" w:rsidDel="00E84FAE">
                <w:rPr>
                  <w:rFonts w:cs="Calibri"/>
                  <w:color w:val="44484B"/>
                  <w:spacing w:val="-1"/>
                  <w:w w:val="120"/>
                </w:rPr>
                <w:delText>Bra</w:delText>
              </w:r>
              <w:r w:rsidRPr="00BC5D45" w:rsidDel="00E84FAE">
                <w:rPr>
                  <w:rFonts w:cs="Calibri"/>
                  <w:color w:val="44484B"/>
                  <w:spacing w:val="-2"/>
                  <w:w w:val="120"/>
                </w:rPr>
                <w:delText>vo</w:delText>
              </w:r>
            </w:del>
          </w:p>
        </w:tc>
        <w:tc>
          <w:tcPr>
            <w:tcW w:w="2264" w:type="dxa"/>
            <w:vAlign w:val="center"/>
          </w:tcPr>
          <w:p w14:paraId="5881C2A0" w14:textId="40A1BE18" w:rsidR="00205830" w:rsidDel="00E84FAE" w:rsidRDefault="00205830" w:rsidP="00205830">
            <w:pPr>
              <w:pStyle w:val="Tabletext"/>
              <w:rPr>
                <w:del w:id="173" w:author="michele landi" w:date="2019-09-25T16:48:00Z"/>
                <w:color w:val="000000"/>
              </w:rPr>
            </w:pPr>
            <w:del w:id="174" w:author="michele landi" w:date="2019-09-25T16:48:00Z">
              <w:r w:rsidRPr="00BC5D45" w:rsidDel="00E84FAE">
                <w:rPr>
                  <w:rFonts w:cs="Calibri"/>
                  <w:b/>
                  <w:color w:val="44484B"/>
                  <w:w w:val="105"/>
                </w:rPr>
                <w:delText>brah</w:delText>
              </w:r>
              <w:r w:rsidRPr="00BC5D45" w:rsidDel="00E84FAE">
                <w:rPr>
                  <w:rFonts w:cs="Calibri"/>
                  <w:b/>
                  <w:color w:val="44484B"/>
                  <w:spacing w:val="-18"/>
                  <w:w w:val="105"/>
                </w:rPr>
                <w:delText xml:space="preserve"> </w:delText>
              </w:r>
              <w:r w:rsidRPr="00BC5D45" w:rsidDel="00E84FAE">
                <w:rPr>
                  <w:rFonts w:cs="Calibri"/>
                  <w:color w:val="44484B"/>
                  <w:spacing w:val="-1"/>
                  <w:w w:val="105"/>
                </w:rPr>
                <w:delText>voh</w:delText>
              </w:r>
            </w:del>
          </w:p>
        </w:tc>
        <w:tc>
          <w:tcPr>
            <w:tcW w:w="565" w:type="dxa"/>
            <w:tcBorders>
              <w:top w:val="nil"/>
              <w:bottom w:val="nil"/>
            </w:tcBorders>
          </w:tcPr>
          <w:p w14:paraId="2432C36E" w14:textId="180665FA" w:rsidR="00205830" w:rsidDel="00E84FAE" w:rsidRDefault="00205830" w:rsidP="00205830">
            <w:pPr>
              <w:pStyle w:val="Tabletext"/>
              <w:rPr>
                <w:del w:id="175" w:author="michele landi" w:date="2019-09-25T16:48:00Z"/>
                <w:color w:val="000000"/>
              </w:rPr>
            </w:pPr>
          </w:p>
        </w:tc>
        <w:tc>
          <w:tcPr>
            <w:tcW w:w="948" w:type="dxa"/>
            <w:vAlign w:val="center"/>
          </w:tcPr>
          <w:p w14:paraId="71C126DA" w14:textId="63653344" w:rsidR="00205830" w:rsidRPr="00F55AD7" w:rsidDel="00E84FAE" w:rsidRDefault="00205830" w:rsidP="00205830">
            <w:pPr>
              <w:pStyle w:val="Tabletext"/>
              <w:rPr>
                <w:del w:id="176" w:author="michele landi" w:date="2019-09-25T16:48:00Z"/>
              </w:rPr>
            </w:pPr>
            <w:del w:id="177" w:author="michele landi" w:date="2019-09-25T16:48:00Z">
              <w:r w:rsidRPr="00BC5D45" w:rsidDel="00E84FAE">
                <w:rPr>
                  <w:rFonts w:cs="Calibri"/>
                  <w:b/>
                  <w:color w:val="44484B"/>
                </w:rPr>
                <w:delText>O</w:delText>
              </w:r>
            </w:del>
          </w:p>
        </w:tc>
        <w:tc>
          <w:tcPr>
            <w:tcW w:w="1430" w:type="dxa"/>
            <w:vAlign w:val="center"/>
          </w:tcPr>
          <w:p w14:paraId="19FC6505" w14:textId="2099D7E8" w:rsidR="00205830" w:rsidRPr="00F55AD7" w:rsidDel="00E84FAE" w:rsidRDefault="00205830" w:rsidP="00205830">
            <w:pPr>
              <w:pStyle w:val="Tabletext"/>
              <w:rPr>
                <w:del w:id="178" w:author="michele landi" w:date="2019-09-25T16:48:00Z"/>
              </w:rPr>
            </w:pPr>
            <w:del w:id="179" w:author="michele landi" w:date="2019-09-25T16:48:00Z">
              <w:r w:rsidRPr="00BC5D45" w:rsidDel="00E84FAE">
                <w:rPr>
                  <w:rFonts w:cs="Calibri"/>
                  <w:color w:val="44484B"/>
                  <w:spacing w:val="-1"/>
                  <w:w w:val="120"/>
                </w:rPr>
                <w:delText>Os</w:delText>
              </w:r>
              <w:r w:rsidRPr="00BC5D45" w:rsidDel="00E84FAE">
                <w:rPr>
                  <w:rFonts w:cs="Calibri"/>
                  <w:color w:val="44484B"/>
                  <w:spacing w:val="-2"/>
                  <w:w w:val="120"/>
                </w:rPr>
                <w:delText>ca</w:delText>
              </w:r>
              <w:r w:rsidRPr="00BC5D45" w:rsidDel="00E84FAE">
                <w:rPr>
                  <w:rFonts w:cs="Calibri"/>
                  <w:color w:val="44484B"/>
                  <w:spacing w:val="-1"/>
                  <w:w w:val="120"/>
                </w:rPr>
                <w:delText>r</w:delText>
              </w:r>
            </w:del>
          </w:p>
        </w:tc>
        <w:tc>
          <w:tcPr>
            <w:tcW w:w="2264" w:type="dxa"/>
            <w:vAlign w:val="center"/>
          </w:tcPr>
          <w:p w14:paraId="02BC32FB" w14:textId="3330912B" w:rsidR="00205830" w:rsidRPr="00F55AD7" w:rsidDel="00E84FAE" w:rsidRDefault="00205830" w:rsidP="00205830">
            <w:pPr>
              <w:pStyle w:val="Tabletext"/>
              <w:rPr>
                <w:del w:id="180" w:author="michele landi" w:date="2019-09-25T16:48:00Z"/>
              </w:rPr>
            </w:pPr>
            <w:del w:id="181" w:author="michele landi" w:date="2019-09-25T16:48:00Z">
              <w:r w:rsidRPr="00BC5D45" w:rsidDel="00E84FAE">
                <w:rPr>
                  <w:rFonts w:cs="Calibri"/>
                  <w:b/>
                  <w:color w:val="44484B"/>
                  <w:spacing w:val="-2"/>
                  <w:w w:val="105"/>
                </w:rPr>
                <w:delText>oss</w:delText>
              </w:r>
              <w:r w:rsidRPr="00BC5D45" w:rsidDel="00E84FAE">
                <w:rPr>
                  <w:rFonts w:cs="Calibri"/>
                  <w:b/>
                  <w:color w:val="44484B"/>
                  <w:spacing w:val="-44"/>
                  <w:w w:val="105"/>
                </w:rPr>
                <w:delText xml:space="preserve"> </w:delText>
              </w:r>
              <w:r w:rsidRPr="00BC5D45" w:rsidDel="00E84FAE">
                <w:rPr>
                  <w:rFonts w:cs="Calibri"/>
                  <w:color w:val="44484B"/>
                  <w:w w:val="105"/>
                </w:rPr>
                <w:delText>cah</w:delText>
              </w:r>
            </w:del>
          </w:p>
        </w:tc>
      </w:tr>
      <w:tr w:rsidR="00205830" w:rsidRPr="00F55AD7" w:rsidDel="00E84FAE" w14:paraId="2349DE5C" w14:textId="67804333" w:rsidTr="00205830">
        <w:trPr>
          <w:cantSplit/>
          <w:jc w:val="center"/>
          <w:del w:id="182" w:author="michele landi" w:date="2019-09-25T16:48:00Z"/>
        </w:trPr>
        <w:tc>
          <w:tcPr>
            <w:tcW w:w="947" w:type="dxa"/>
            <w:vAlign w:val="center"/>
          </w:tcPr>
          <w:p w14:paraId="5B367D55" w14:textId="0D36B3DF" w:rsidR="00205830" w:rsidRPr="00F55AD7" w:rsidDel="00E84FAE" w:rsidRDefault="00205830" w:rsidP="00205830">
            <w:pPr>
              <w:pStyle w:val="Tabletext"/>
              <w:rPr>
                <w:del w:id="183" w:author="michele landi" w:date="2019-09-25T16:48:00Z"/>
              </w:rPr>
            </w:pPr>
            <w:del w:id="184" w:author="michele landi" w:date="2019-09-25T16:48:00Z">
              <w:r w:rsidRPr="00BC5D45" w:rsidDel="00E84FAE">
                <w:rPr>
                  <w:rFonts w:cs="Calibri"/>
                  <w:b/>
                  <w:color w:val="44484B"/>
                  <w:w w:val="95"/>
                </w:rPr>
                <w:delText>C</w:delText>
              </w:r>
            </w:del>
          </w:p>
        </w:tc>
        <w:tc>
          <w:tcPr>
            <w:tcW w:w="1415" w:type="dxa"/>
            <w:vAlign w:val="center"/>
          </w:tcPr>
          <w:p w14:paraId="63585372" w14:textId="249E84DE" w:rsidR="00205830" w:rsidDel="00E84FAE" w:rsidRDefault="00205830" w:rsidP="00205830">
            <w:pPr>
              <w:pStyle w:val="Tabletext"/>
              <w:rPr>
                <w:del w:id="185" w:author="michele landi" w:date="2019-09-25T16:48:00Z"/>
              </w:rPr>
            </w:pPr>
            <w:del w:id="186" w:author="michele landi" w:date="2019-09-25T16:48:00Z">
              <w:r w:rsidRPr="00BC5D45" w:rsidDel="00E84FAE">
                <w:rPr>
                  <w:rFonts w:cs="Calibri"/>
                  <w:color w:val="44484B"/>
                  <w:w w:val="115"/>
                </w:rPr>
                <w:delText>Charlie</w:delText>
              </w:r>
            </w:del>
          </w:p>
        </w:tc>
        <w:tc>
          <w:tcPr>
            <w:tcW w:w="2264" w:type="dxa"/>
            <w:vAlign w:val="center"/>
          </w:tcPr>
          <w:p w14:paraId="7880FD12" w14:textId="3C174C5B" w:rsidR="00205830" w:rsidDel="00E84FAE" w:rsidRDefault="00205830" w:rsidP="00205830">
            <w:pPr>
              <w:pStyle w:val="Tabletext"/>
              <w:rPr>
                <w:del w:id="187" w:author="michele landi" w:date="2019-09-25T16:48:00Z"/>
              </w:rPr>
            </w:pPr>
            <w:del w:id="188" w:author="michele landi" w:date="2019-09-25T16:48:00Z">
              <w:r w:rsidRPr="00BC5D45" w:rsidDel="00E84FAE">
                <w:rPr>
                  <w:rFonts w:cs="Calibri"/>
                  <w:b/>
                  <w:color w:val="44484B"/>
                </w:rPr>
                <w:delText>char</w:delText>
              </w:r>
              <w:r w:rsidRPr="00BC5D45" w:rsidDel="00E84FAE">
                <w:rPr>
                  <w:rFonts w:cs="Calibri"/>
                  <w:b/>
                  <w:color w:val="44484B"/>
                  <w:spacing w:val="-12"/>
                </w:rPr>
                <w:delText xml:space="preserve"> </w:delText>
              </w:r>
              <w:r w:rsidRPr="00BC5D45" w:rsidDel="00E84FAE">
                <w:rPr>
                  <w:rFonts w:cs="Calibri"/>
                  <w:color w:val="44484B"/>
                </w:rPr>
                <w:delText>lee</w:delText>
              </w:r>
            </w:del>
          </w:p>
        </w:tc>
        <w:tc>
          <w:tcPr>
            <w:tcW w:w="565" w:type="dxa"/>
            <w:tcBorders>
              <w:top w:val="nil"/>
              <w:bottom w:val="nil"/>
            </w:tcBorders>
          </w:tcPr>
          <w:p w14:paraId="2F160ABF" w14:textId="64D90976" w:rsidR="00205830" w:rsidDel="00E84FAE" w:rsidRDefault="00205830" w:rsidP="00205830">
            <w:pPr>
              <w:pStyle w:val="Tabletext"/>
              <w:rPr>
                <w:del w:id="189" w:author="michele landi" w:date="2019-09-25T16:48:00Z"/>
              </w:rPr>
            </w:pPr>
          </w:p>
        </w:tc>
        <w:tc>
          <w:tcPr>
            <w:tcW w:w="948" w:type="dxa"/>
            <w:vAlign w:val="center"/>
          </w:tcPr>
          <w:p w14:paraId="547307CD" w14:textId="209BB1FC" w:rsidR="00205830" w:rsidRPr="00F55AD7" w:rsidDel="00E84FAE" w:rsidRDefault="00205830" w:rsidP="00205830">
            <w:pPr>
              <w:pStyle w:val="Tabletext"/>
              <w:rPr>
                <w:del w:id="190" w:author="michele landi" w:date="2019-09-25T16:48:00Z"/>
              </w:rPr>
            </w:pPr>
            <w:del w:id="191" w:author="michele landi" w:date="2019-09-25T16:48:00Z">
              <w:r w:rsidRPr="00BC5D45" w:rsidDel="00E84FAE">
                <w:rPr>
                  <w:rFonts w:cs="Calibri"/>
                  <w:b/>
                  <w:color w:val="44484B"/>
                </w:rPr>
                <w:delText>P</w:delText>
              </w:r>
            </w:del>
          </w:p>
        </w:tc>
        <w:tc>
          <w:tcPr>
            <w:tcW w:w="1430" w:type="dxa"/>
            <w:vAlign w:val="center"/>
          </w:tcPr>
          <w:p w14:paraId="5BFF1D89" w14:textId="18EBBE55" w:rsidR="00205830" w:rsidRPr="00F55AD7" w:rsidDel="00E84FAE" w:rsidRDefault="00205830" w:rsidP="00205830">
            <w:pPr>
              <w:pStyle w:val="Tabletext"/>
              <w:rPr>
                <w:del w:id="192" w:author="michele landi" w:date="2019-09-25T16:48:00Z"/>
              </w:rPr>
            </w:pPr>
            <w:del w:id="193" w:author="michele landi" w:date="2019-09-25T16:48:00Z">
              <w:r w:rsidRPr="00BC5D45" w:rsidDel="00E84FAE">
                <w:rPr>
                  <w:rFonts w:cs="Calibri"/>
                  <w:color w:val="44484B"/>
                  <w:w w:val="120"/>
                </w:rPr>
                <w:delText>Papa</w:delText>
              </w:r>
            </w:del>
          </w:p>
        </w:tc>
        <w:tc>
          <w:tcPr>
            <w:tcW w:w="2264" w:type="dxa"/>
            <w:vAlign w:val="center"/>
          </w:tcPr>
          <w:p w14:paraId="651CF758" w14:textId="3730D5A1" w:rsidR="00205830" w:rsidRPr="00F55AD7" w:rsidDel="00E84FAE" w:rsidRDefault="00205830" w:rsidP="00205830">
            <w:pPr>
              <w:pStyle w:val="Tabletext"/>
              <w:rPr>
                <w:del w:id="194" w:author="michele landi" w:date="2019-09-25T16:48:00Z"/>
              </w:rPr>
            </w:pPr>
            <w:del w:id="195" w:author="michele landi" w:date="2019-09-25T16:48:00Z">
              <w:r w:rsidRPr="00BC5D45" w:rsidDel="00E84FAE">
                <w:rPr>
                  <w:rFonts w:cs="Calibri"/>
                  <w:color w:val="44484B"/>
                  <w:spacing w:val="-1"/>
                  <w:w w:val="110"/>
                </w:rPr>
                <w:delText>pah</w:delText>
              </w:r>
              <w:r w:rsidRPr="00BC5D45" w:rsidDel="00E84FAE">
                <w:rPr>
                  <w:rFonts w:cs="Calibri"/>
                  <w:color w:val="44484B"/>
                  <w:spacing w:val="-24"/>
                  <w:w w:val="110"/>
                </w:rPr>
                <w:delText xml:space="preserve"> </w:delText>
              </w:r>
              <w:r w:rsidRPr="00BC5D45" w:rsidDel="00E84FAE">
                <w:rPr>
                  <w:rFonts w:cs="Calibri"/>
                  <w:b/>
                  <w:color w:val="44484B"/>
                  <w:w w:val="110"/>
                </w:rPr>
                <w:delText>pah</w:delText>
              </w:r>
            </w:del>
          </w:p>
        </w:tc>
      </w:tr>
      <w:tr w:rsidR="00205830" w:rsidRPr="00F55AD7" w:rsidDel="00E84FAE" w14:paraId="66D6D1CF" w14:textId="3383D38A" w:rsidTr="00205830">
        <w:trPr>
          <w:cantSplit/>
          <w:jc w:val="center"/>
          <w:del w:id="196" w:author="michele landi" w:date="2019-09-25T16:48:00Z"/>
        </w:trPr>
        <w:tc>
          <w:tcPr>
            <w:tcW w:w="947" w:type="dxa"/>
            <w:vAlign w:val="center"/>
          </w:tcPr>
          <w:p w14:paraId="3CE574BA" w14:textId="70241508" w:rsidR="00205830" w:rsidRPr="00BC5D45" w:rsidDel="00E84FAE" w:rsidRDefault="00205830" w:rsidP="00205830">
            <w:pPr>
              <w:pStyle w:val="Tabletext"/>
              <w:rPr>
                <w:del w:id="197" w:author="michele landi" w:date="2019-09-25T16:48:00Z"/>
                <w:rFonts w:cs="Calibri"/>
                <w:b/>
                <w:color w:val="44484B"/>
                <w:w w:val="95"/>
              </w:rPr>
            </w:pPr>
            <w:del w:id="198" w:author="michele landi" w:date="2019-09-25T16:48:00Z">
              <w:r w:rsidRPr="00BC5D45" w:rsidDel="00E84FAE">
                <w:rPr>
                  <w:rFonts w:cs="Calibri"/>
                  <w:b/>
                  <w:color w:val="44484B"/>
                </w:rPr>
                <w:delText>D</w:delText>
              </w:r>
            </w:del>
          </w:p>
        </w:tc>
        <w:tc>
          <w:tcPr>
            <w:tcW w:w="1415" w:type="dxa"/>
            <w:vAlign w:val="center"/>
          </w:tcPr>
          <w:p w14:paraId="49BBCB20" w14:textId="3347C2F3" w:rsidR="00205830" w:rsidRPr="00BC5D45" w:rsidDel="00E84FAE" w:rsidRDefault="00205830" w:rsidP="00205830">
            <w:pPr>
              <w:pStyle w:val="Tabletext"/>
              <w:rPr>
                <w:del w:id="199" w:author="michele landi" w:date="2019-09-25T16:48:00Z"/>
                <w:rFonts w:cs="Calibri"/>
                <w:color w:val="44484B"/>
                <w:w w:val="115"/>
              </w:rPr>
            </w:pPr>
            <w:del w:id="200" w:author="michele landi" w:date="2019-09-25T16:48:00Z">
              <w:r w:rsidRPr="00BC5D45" w:rsidDel="00E84FAE">
                <w:rPr>
                  <w:rFonts w:cs="Calibri"/>
                  <w:color w:val="44484B"/>
                  <w:w w:val="115"/>
                </w:rPr>
                <w:delText>Delta</w:delText>
              </w:r>
            </w:del>
          </w:p>
        </w:tc>
        <w:tc>
          <w:tcPr>
            <w:tcW w:w="2264" w:type="dxa"/>
            <w:vAlign w:val="center"/>
          </w:tcPr>
          <w:p w14:paraId="446C765F" w14:textId="27EF160F" w:rsidR="00205830" w:rsidRPr="00BC5D45" w:rsidDel="00E84FAE" w:rsidRDefault="00205830" w:rsidP="00205830">
            <w:pPr>
              <w:pStyle w:val="Tabletext"/>
              <w:rPr>
                <w:del w:id="201" w:author="michele landi" w:date="2019-09-25T16:48:00Z"/>
                <w:rFonts w:cs="Calibri"/>
                <w:b/>
                <w:color w:val="44484B"/>
              </w:rPr>
            </w:pPr>
            <w:del w:id="202" w:author="michele landi" w:date="2019-09-25T16:48:00Z">
              <w:r w:rsidRPr="00BC5D45" w:rsidDel="00E84FAE">
                <w:rPr>
                  <w:rFonts w:cs="Calibri"/>
                  <w:b/>
                  <w:color w:val="44484B"/>
                  <w:w w:val="105"/>
                </w:rPr>
                <w:delText>dell</w:delText>
              </w:r>
              <w:r w:rsidRPr="00BC5D45" w:rsidDel="00E84FAE">
                <w:rPr>
                  <w:rFonts w:cs="Calibri"/>
                  <w:b/>
                  <w:color w:val="44484B"/>
                  <w:spacing w:val="-35"/>
                  <w:w w:val="105"/>
                </w:rPr>
                <w:delText xml:space="preserve"> </w:delText>
              </w:r>
              <w:r w:rsidRPr="00BC5D45" w:rsidDel="00E84FAE">
                <w:rPr>
                  <w:rFonts w:cs="Calibri"/>
                  <w:color w:val="44484B"/>
                  <w:spacing w:val="-1"/>
                  <w:w w:val="105"/>
                </w:rPr>
                <w:delText>tah</w:delText>
              </w:r>
            </w:del>
          </w:p>
        </w:tc>
        <w:tc>
          <w:tcPr>
            <w:tcW w:w="565" w:type="dxa"/>
            <w:tcBorders>
              <w:top w:val="nil"/>
              <w:bottom w:val="nil"/>
            </w:tcBorders>
          </w:tcPr>
          <w:p w14:paraId="1005FBFF" w14:textId="1A2E095B" w:rsidR="00205830" w:rsidDel="00E84FAE" w:rsidRDefault="00205830" w:rsidP="00205830">
            <w:pPr>
              <w:pStyle w:val="Tabletext"/>
              <w:rPr>
                <w:del w:id="203" w:author="michele landi" w:date="2019-09-25T16:48:00Z"/>
              </w:rPr>
            </w:pPr>
          </w:p>
        </w:tc>
        <w:tc>
          <w:tcPr>
            <w:tcW w:w="948" w:type="dxa"/>
            <w:vAlign w:val="center"/>
          </w:tcPr>
          <w:p w14:paraId="50A1252D" w14:textId="1E438850" w:rsidR="00205830" w:rsidDel="00E84FAE" w:rsidRDefault="00205830" w:rsidP="00205830">
            <w:pPr>
              <w:pStyle w:val="Tabletext"/>
              <w:rPr>
                <w:del w:id="204" w:author="michele landi" w:date="2019-09-25T16:48:00Z"/>
              </w:rPr>
            </w:pPr>
            <w:del w:id="205" w:author="michele landi" w:date="2019-09-25T16:48:00Z">
              <w:r w:rsidRPr="00BC5D45" w:rsidDel="00E84FAE">
                <w:rPr>
                  <w:rFonts w:cs="Calibri"/>
                  <w:b/>
                  <w:color w:val="44484B"/>
                </w:rPr>
                <w:delText>Q</w:delText>
              </w:r>
            </w:del>
          </w:p>
        </w:tc>
        <w:tc>
          <w:tcPr>
            <w:tcW w:w="1430" w:type="dxa"/>
            <w:vAlign w:val="center"/>
          </w:tcPr>
          <w:p w14:paraId="511C0A63" w14:textId="38BA7D5A" w:rsidR="00205830" w:rsidDel="00E84FAE" w:rsidRDefault="00205830" w:rsidP="00205830">
            <w:pPr>
              <w:pStyle w:val="Tabletext"/>
              <w:rPr>
                <w:del w:id="206" w:author="michele landi" w:date="2019-09-25T16:48:00Z"/>
              </w:rPr>
            </w:pPr>
            <w:del w:id="207" w:author="michele landi" w:date="2019-09-25T16:48:00Z">
              <w:r w:rsidRPr="00BC5D45" w:rsidDel="00E84FAE">
                <w:rPr>
                  <w:rFonts w:cs="Calibri"/>
                  <w:color w:val="44484B"/>
                  <w:w w:val="115"/>
                </w:rPr>
                <w:delText>Quebec</w:delText>
              </w:r>
            </w:del>
          </w:p>
        </w:tc>
        <w:tc>
          <w:tcPr>
            <w:tcW w:w="2264" w:type="dxa"/>
            <w:vAlign w:val="center"/>
          </w:tcPr>
          <w:p w14:paraId="3BC7460A" w14:textId="6C4F2679" w:rsidR="00205830" w:rsidDel="00E84FAE" w:rsidRDefault="00205830" w:rsidP="00205830">
            <w:pPr>
              <w:pStyle w:val="Tabletext"/>
              <w:rPr>
                <w:del w:id="208" w:author="michele landi" w:date="2019-09-25T16:48:00Z"/>
              </w:rPr>
            </w:pPr>
            <w:del w:id="209" w:author="michele landi" w:date="2019-09-25T16:48:00Z">
              <w:r w:rsidRPr="00BC5D45" w:rsidDel="00E84FAE">
                <w:rPr>
                  <w:rFonts w:cs="Calibri"/>
                  <w:color w:val="44484B"/>
                </w:rPr>
                <w:delText>keh</w:delText>
              </w:r>
              <w:r w:rsidRPr="00BC5D45" w:rsidDel="00E84FAE">
                <w:rPr>
                  <w:rFonts w:cs="Calibri"/>
                  <w:color w:val="44484B"/>
                  <w:spacing w:val="4"/>
                </w:rPr>
                <w:delText xml:space="preserve"> </w:delText>
              </w:r>
              <w:r w:rsidRPr="00BC5D45" w:rsidDel="00E84FAE">
                <w:rPr>
                  <w:rFonts w:cs="Calibri"/>
                  <w:b/>
                  <w:color w:val="44484B"/>
                </w:rPr>
                <w:delText>beck</w:delText>
              </w:r>
            </w:del>
          </w:p>
        </w:tc>
      </w:tr>
      <w:tr w:rsidR="00205830" w:rsidRPr="00F55AD7" w:rsidDel="00E84FAE" w14:paraId="34D10663" w14:textId="5D64ECA3" w:rsidTr="00205830">
        <w:trPr>
          <w:cantSplit/>
          <w:jc w:val="center"/>
          <w:del w:id="210" w:author="michele landi" w:date="2019-09-25T16:48:00Z"/>
        </w:trPr>
        <w:tc>
          <w:tcPr>
            <w:tcW w:w="947" w:type="dxa"/>
            <w:vAlign w:val="center"/>
          </w:tcPr>
          <w:p w14:paraId="061C7E7D" w14:textId="1F423FB4" w:rsidR="00205830" w:rsidRPr="00BC5D45" w:rsidDel="00E84FAE" w:rsidRDefault="00205830" w:rsidP="00205830">
            <w:pPr>
              <w:pStyle w:val="Tabletext"/>
              <w:rPr>
                <w:del w:id="211" w:author="michele landi" w:date="2019-09-25T16:48:00Z"/>
                <w:rFonts w:cs="Calibri"/>
                <w:b/>
                <w:color w:val="44484B"/>
                <w:w w:val="95"/>
              </w:rPr>
            </w:pPr>
            <w:del w:id="212" w:author="michele landi" w:date="2019-09-25T16:48:00Z">
              <w:r w:rsidRPr="00BC5D45" w:rsidDel="00E84FAE">
                <w:rPr>
                  <w:rFonts w:cs="Calibri"/>
                  <w:b/>
                  <w:color w:val="44484B"/>
                  <w:w w:val="90"/>
                </w:rPr>
                <w:delText>E</w:delText>
              </w:r>
            </w:del>
          </w:p>
        </w:tc>
        <w:tc>
          <w:tcPr>
            <w:tcW w:w="1415" w:type="dxa"/>
            <w:vAlign w:val="center"/>
          </w:tcPr>
          <w:p w14:paraId="0E2D3E7B" w14:textId="5596D06A" w:rsidR="00205830" w:rsidRPr="00BC5D45" w:rsidDel="00E84FAE" w:rsidRDefault="00205830" w:rsidP="00205830">
            <w:pPr>
              <w:pStyle w:val="Tabletext"/>
              <w:rPr>
                <w:del w:id="213" w:author="michele landi" w:date="2019-09-25T16:48:00Z"/>
                <w:rFonts w:cs="Calibri"/>
                <w:color w:val="44484B"/>
                <w:w w:val="115"/>
              </w:rPr>
            </w:pPr>
            <w:del w:id="214" w:author="michele landi" w:date="2019-09-25T16:48:00Z">
              <w:r w:rsidRPr="00BC5D45" w:rsidDel="00E84FAE">
                <w:rPr>
                  <w:rFonts w:cs="Calibri"/>
                  <w:color w:val="44484B"/>
                  <w:spacing w:val="-1"/>
                  <w:w w:val="115"/>
                </w:rPr>
                <w:delText>Echo</w:delText>
              </w:r>
            </w:del>
          </w:p>
        </w:tc>
        <w:tc>
          <w:tcPr>
            <w:tcW w:w="2264" w:type="dxa"/>
            <w:vAlign w:val="center"/>
          </w:tcPr>
          <w:p w14:paraId="78C2A994" w14:textId="0C592C71" w:rsidR="00205830" w:rsidRPr="00BC5D45" w:rsidDel="00E84FAE" w:rsidRDefault="00205830" w:rsidP="00205830">
            <w:pPr>
              <w:pStyle w:val="Tabletext"/>
              <w:rPr>
                <w:del w:id="215" w:author="michele landi" w:date="2019-09-25T16:48:00Z"/>
                <w:rFonts w:cs="Calibri"/>
                <w:b/>
                <w:color w:val="44484B"/>
              </w:rPr>
            </w:pPr>
            <w:del w:id="216" w:author="michele landi" w:date="2019-09-25T16:48:00Z">
              <w:r w:rsidRPr="00BC5D45" w:rsidDel="00E84FAE">
                <w:rPr>
                  <w:rFonts w:cs="Calibri"/>
                  <w:b/>
                  <w:color w:val="44484B"/>
                </w:rPr>
                <w:delText>eck</w:delText>
              </w:r>
              <w:r w:rsidRPr="00BC5D45" w:rsidDel="00E84FAE">
                <w:rPr>
                  <w:rFonts w:cs="Calibri"/>
                  <w:b/>
                  <w:color w:val="44484B"/>
                  <w:spacing w:val="-23"/>
                </w:rPr>
                <w:delText xml:space="preserve"> </w:delText>
              </w:r>
              <w:r w:rsidRPr="00BC5D45" w:rsidDel="00E84FAE">
                <w:rPr>
                  <w:rFonts w:cs="Calibri"/>
                  <w:color w:val="44484B"/>
                  <w:spacing w:val="-1"/>
                </w:rPr>
                <w:delText>ho</w:delText>
              </w:r>
            </w:del>
          </w:p>
        </w:tc>
        <w:tc>
          <w:tcPr>
            <w:tcW w:w="565" w:type="dxa"/>
            <w:tcBorders>
              <w:top w:val="nil"/>
              <w:bottom w:val="nil"/>
            </w:tcBorders>
          </w:tcPr>
          <w:p w14:paraId="5EF09C1C" w14:textId="540A98C2" w:rsidR="00205830" w:rsidDel="00E84FAE" w:rsidRDefault="00205830" w:rsidP="00205830">
            <w:pPr>
              <w:pStyle w:val="Tabletext"/>
              <w:rPr>
                <w:del w:id="217" w:author="michele landi" w:date="2019-09-25T16:48:00Z"/>
              </w:rPr>
            </w:pPr>
          </w:p>
        </w:tc>
        <w:tc>
          <w:tcPr>
            <w:tcW w:w="948" w:type="dxa"/>
            <w:vAlign w:val="center"/>
          </w:tcPr>
          <w:p w14:paraId="4FA1B610" w14:textId="67BFD649" w:rsidR="00205830" w:rsidDel="00E84FAE" w:rsidRDefault="00205830" w:rsidP="00205830">
            <w:pPr>
              <w:pStyle w:val="Tabletext"/>
              <w:rPr>
                <w:del w:id="218" w:author="michele landi" w:date="2019-09-25T16:48:00Z"/>
              </w:rPr>
            </w:pPr>
            <w:del w:id="219" w:author="michele landi" w:date="2019-09-25T16:48:00Z">
              <w:r w:rsidRPr="00BC5D45" w:rsidDel="00E84FAE">
                <w:rPr>
                  <w:rFonts w:cs="Calibri"/>
                  <w:b/>
                  <w:color w:val="44484B"/>
                  <w:w w:val="95"/>
                </w:rPr>
                <w:delText>R</w:delText>
              </w:r>
            </w:del>
          </w:p>
        </w:tc>
        <w:tc>
          <w:tcPr>
            <w:tcW w:w="1430" w:type="dxa"/>
            <w:vAlign w:val="center"/>
          </w:tcPr>
          <w:p w14:paraId="09D26021" w14:textId="40C74480" w:rsidR="00205830" w:rsidDel="00E84FAE" w:rsidRDefault="00205830" w:rsidP="00205830">
            <w:pPr>
              <w:pStyle w:val="Tabletext"/>
              <w:rPr>
                <w:del w:id="220" w:author="michele landi" w:date="2019-09-25T16:48:00Z"/>
              </w:rPr>
            </w:pPr>
            <w:del w:id="221" w:author="michele landi" w:date="2019-09-25T16:48:00Z">
              <w:r w:rsidRPr="00BC5D45" w:rsidDel="00E84FAE">
                <w:rPr>
                  <w:rFonts w:cs="Calibri"/>
                  <w:color w:val="44484B"/>
                  <w:spacing w:val="-1"/>
                  <w:w w:val="115"/>
                </w:rPr>
                <w:delText>Romeo</w:delText>
              </w:r>
            </w:del>
          </w:p>
        </w:tc>
        <w:tc>
          <w:tcPr>
            <w:tcW w:w="2264" w:type="dxa"/>
            <w:vAlign w:val="center"/>
          </w:tcPr>
          <w:p w14:paraId="66BE7D12" w14:textId="2E7519A0" w:rsidR="00205830" w:rsidDel="00E84FAE" w:rsidRDefault="00205830" w:rsidP="00205830">
            <w:pPr>
              <w:pStyle w:val="Tabletext"/>
              <w:rPr>
                <w:del w:id="222" w:author="michele landi" w:date="2019-09-25T16:48:00Z"/>
              </w:rPr>
            </w:pPr>
            <w:del w:id="223" w:author="michele landi" w:date="2019-09-25T16:48:00Z">
              <w:r w:rsidRPr="00BC5D45" w:rsidDel="00E84FAE">
                <w:rPr>
                  <w:rFonts w:cs="Calibri"/>
                  <w:b/>
                  <w:color w:val="44484B"/>
                  <w:w w:val="110"/>
                </w:rPr>
                <w:delText>row</w:delText>
              </w:r>
              <w:r w:rsidRPr="00BC5D45" w:rsidDel="00E84FAE">
                <w:rPr>
                  <w:rFonts w:cs="Calibri"/>
                  <w:b/>
                  <w:color w:val="44484B"/>
                  <w:spacing w:val="-30"/>
                  <w:w w:val="110"/>
                </w:rPr>
                <w:delText xml:space="preserve"> </w:delText>
              </w:r>
              <w:r w:rsidRPr="00BC5D45" w:rsidDel="00E84FAE">
                <w:rPr>
                  <w:rFonts w:cs="Calibri"/>
                  <w:color w:val="44484B"/>
                  <w:w w:val="110"/>
                </w:rPr>
                <w:delText>me</w:delText>
              </w:r>
              <w:r w:rsidRPr="00BC5D45" w:rsidDel="00E84FAE">
                <w:rPr>
                  <w:rFonts w:cs="Calibri"/>
                  <w:color w:val="44484B"/>
                  <w:spacing w:val="-8"/>
                  <w:w w:val="110"/>
                </w:rPr>
                <w:delText xml:space="preserve"> </w:delText>
              </w:r>
              <w:r w:rsidRPr="00BC5D45" w:rsidDel="00E84FAE">
                <w:rPr>
                  <w:rFonts w:cs="Calibri"/>
                  <w:color w:val="44484B"/>
                  <w:w w:val="110"/>
                </w:rPr>
                <w:delText>oh</w:delText>
              </w:r>
            </w:del>
          </w:p>
        </w:tc>
      </w:tr>
      <w:tr w:rsidR="00205830" w:rsidRPr="00F55AD7" w:rsidDel="00E84FAE" w14:paraId="792C1481" w14:textId="77229231" w:rsidTr="00205830">
        <w:trPr>
          <w:cantSplit/>
          <w:jc w:val="center"/>
          <w:del w:id="224" w:author="michele landi" w:date="2019-09-25T16:48:00Z"/>
        </w:trPr>
        <w:tc>
          <w:tcPr>
            <w:tcW w:w="947" w:type="dxa"/>
            <w:vAlign w:val="center"/>
          </w:tcPr>
          <w:p w14:paraId="65C30A63" w14:textId="03D70575" w:rsidR="00205830" w:rsidRPr="00BC5D45" w:rsidDel="00E84FAE" w:rsidRDefault="00205830" w:rsidP="00205830">
            <w:pPr>
              <w:pStyle w:val="Tabletext"/>
              <w:rPr>
                <w:del w:id="225" w:author="michele landi" w:date="2019-09-25T16:48:00Z"/>
                <w:rFonts w:cs="Calibri"/>
                <w:b/>
                <w:color w:val="44484B"/>
                <w:w w:val="95"/>
              </w:rPr>
            </w:pPr>
            <w:del w:id="226" w:author="michele landi" w:date="2019-09-25T16:48:00Z">
              <w:r w:rsidRPr="00BC5D45" w:rsidDel="00E84FAE">
                <w:rPr>
                  <w:rFonts w:cs="Calibri"/>
                  <w:b/>
                  <w:color w:val="44484B"/>
                  <w:w w:val="95"/>
                </w:rPr>
                <w:delText>F</w:delText>
              </w:r>
            </w:del>
          </w:p>
        </w:tc>
        <w:tc>
          <w:tcPr>
            <w:tcW w:w="1415" w:type="dxa"/>
            <w:vAlign w:val="center"/>
          </w:tcPr>
          <w:p w14:paraId="067260F1" w14:textId="6AF8FD9E" w:rsidR="00205830" w:rsidRPr="00BC5D45" w:rsidDel="00E84FAE" w:rsidRDefault="00205830" w:rsidP="00205830">
            <w:pPr>
              <w:pStyle w:val="Tabletext"/>
              <w:rPr>
                <w:del w:id="227" w:author="michele landi" w:date="2019-09-25T16:48:00Z"/>
                <w:rFonts w:cs="Calibri"/>
                <w:color w:val="44484B"/>
                <w:w w:val="115"/>
              </w:rPr>
            </w:pPr>
            <w:del w:id="228" w:author="michele landi" w:date="2019-09-25T16:48:00Z">
              <w:r w:rsidRPr="00BC5D45" w:rsidDel="00E84FAE">
                <w:rPr>
                  <w:rFonts w:cs="Calibri"/>
                  <w:color w:val="44484B"/>
                  <w:w w:val="115"/>
                </w:rPr>
                <w:delText>Foxtrot</w:delText>
              </w:r>
            </w:del>
          </w:p>
        </w:tc>
        <w:tc>
          <w:tcPr>
            <w:tcW w:w="2264" w:type="dxa"/>
            <w:vAlign w:val="center"/>
          </w:tcPr>
          <w:p w14:paraId="6CFDC362" w14:textId="6E3DB7CE" w:rsidR="00205830" w:rsidRPr="00BC5D45" w:rsidDel="00E84FAE" w:rsidRDefault="00205830" w:rsidP="00205830">
            <w:pPr>
              <w:pStyle w:val="Tabletext"/>
              <w:rPr>
                <w:del w:id="229" w:author="michele landi" w:date="2019-09-25T16:48:00Z"/>
                <w:rFonts w:cs="Calibri"/>
                <w:b/>
                <w:color w:val="44484B"/>
              </w:rPr>
            </w:pPr>
            <w:del w:id="230" w:author="michele landi" w:date="2019-09-25T16:48:00Z">
              <w:r w:rsidRPr="00BC5D45" w:rsidDel="00E84FAE">
                <w:rPr>
                  <w:rFonts w:cs="Calibri"/>
                  <w:b/>
                  <w:color w:val="44484B"/>
                  <w:spacing w:val="-2"/>
                  <w:w w:val="105"/>
                </w:rPr>
                <w:delText>foks</w:delText>
              </w:r>
              <w:r w:rsidRPr="00BC5D45" w:rsidDel="00E84FAE">
                <w:rPr>
                  <w:rFonts w:cs="Calibri"/>
                  <w:b/>
                  <w:color w:val="44484B"/>
                  <w:spacing w:val="-41"/>
                  <w:w w:val="105"/>
                </w:rPr>
                <w:delText xml:space="preserve"> </w:delText>
              </w:r>
              <w:r w:rsidRPr="00BC5D45" w:rsidDel="00E84FAE">
                <w:rPr>
                  <w:rFonts w:cs="Calibri"/>
                  <w:color w:val="44484B"/>
                  <w:spacing w:val="-1"/>
                  <w:w w:val="105"/>
                </w:rPr>
                <w:delText>trot</w:delText>
              </w:r>
            </w:del>
          </w:p>
        </w:tc>
        <w:tc>
          <w:tcPr>
            <w:tcW w:w="565" w:type="dxa"/>
            <w:tcBorders>
              <w:top w:val="nil"/>
              <w:bottom w:val="nil"/>
            </w:tcBorders>
          </w:tcPr>
          <w:p w14:paraId="5E3D6B87" w14:textId="50C15385" w:rsidR="00205830" w:rsidDel="00E84FAE" w:rsidRDefault="00205830" w:rsidP="00205830">
            <w:pPr>
              <w:pStyle w:val="Tabletext"/>
              <w:rPr>
                <w:del w:id="231" w:author="michele landi" w:date="2019-09-25T16:48:00Z"/>
              </w:rPr>
            </w:pPr>
          </w:p>
        </w:tc>
        <w:tc>
          <w:tcPr>
            <w:tcW w:w="948" w:type="dxa"/>
            <w:vAlign w:val="center"/>
          </w:tcPr>
          <w:p w14:paraId="75530DA8" w14:textId="62A5A43C" w:rsidR="00205830" w:rsidDel="00E84FAE" w:rsidRDefault="00205830" w:rsidP="00205830">
            <w:pPr>
              <w:pStyle w:val="Tabletext"/>
              <w:rPr>
                <w:del w:id="232" w:author="michele landi" w:date="2019-09-25T16:48:00Z"/>
              </w:rPr>
            </w:pPr>
            <w:del w:id="233" w:author="michele landi" w:date="2019-09-25T16:48:00Z">
              <w:r w:rsidRPr="00BC5D45" w:rsidDel="00E84FAE">
                <w:rPr>
                  <w:rFonts w:cs="Calibri"/>
                  <w:b/>
                  <w:color w:val="44484B"/>
                  <w:w w:val="90"/>
                </w:rPr>
                <w:delText>S</w:delText>
              </w:r>
            </w:del>
          </w:p>
        </w:tc>
        <w:tc>
          <w:tcPr>
            <w:tcW w:w="1430" w:type="dxa"/>
            <w:vAlign w:val="center"/>
          </w:tcPr>
          <w:p w14:paraId="0E3FCA4A" w14:textId="4EFFA5C2" w:rsidR="00205830" w:rsidDel="00E84FAE" w:rsidRDefault="00205830" w:rsidP="00205830">
            <w:pPr>
              <w:pStyle w:val="Tabletext"/>
              <w:rPr>
                <w:del w:id="234" w:author="michele landi" w:date="2019-09-25T16:48:00Z"/>
              </w:rPr>
            </w:pPr>
            <w:del w:id="235" w:author="michele landi" w:date="2019-09-25T16:48:00Z">
              <w:r w:rsidRPr="00BC5D45" w:rsidDel="00E84FAE">
                <w:rPr>
                  <w:rFonts w:cs="Calibri"/>
                  <w:color w:val="44484B"/>
                  <w:w w:val="120"/>
                </w:rPr>
                <w:delText>Sierra</w:delText>
              </w:r>
            </w:del>
          </w:p>
        </w:tc>
        <w:tc>
          <w:tcPr>
            <w:tcW w:w="2264" w:type="dxa"/>
            <w:vAlign w:val="center"/>
          </w:tcPr>
          <w:p w14:paraId="40402DDC" w14:textId="4DE57767" w:rsidR="00205830" w:rsidDel="00E84FAE" w:rsidRDefault="00205830" w:rsidP="00205830">
            <w:pPr>
              <w:pStyle w:val="Tabletext"/>
              <w:rPr>
                <w:del w:id="236" w:author="michele landi" w:date="2019-09-25T16:48:00Z"/>
              </w:rPr>
            </w:pPr>
            <w:del w:id="237" w:author="michele landi" w:date="2019-09-25T16:48:00Z">
              <w:r w:rsidRPr="00BC5D45" w:rsidDel="00E84FAE">
                <w:rPr>
                  <w:rFonts w:cs="Calibri"/>
                  <w:color w:val="44484B"/>
                  <w:w w:val="110"/>
                </w:rPr>
                <w:delText>see</w:delText>
              </w:r>
              <w:r w:rsidRPr="00BC5D45" w:rsidDel="00E84FAE">
                <w:rPr>
                  <w:rFonts w:cs="Calibri"/>
                  <w:color w:val="44484B"/>
                  <w:spacing w:val="6"/>
                  <w:w w:val="110"/>
                </w:rPr>
                <w:delText xml:space="preserve"> </w:delText>
              </w:r>
              <w:r w:rsidRPr="00BC5D45" w:rsidDel="00E84FAE">
                <w:rPr>
                  <w:rFonts w:cs="Calibri"/>
                  <w:b/>
                  <w:color w:val="44484B"/>
                  <w:spacing w:val="-2"/>
                  <w:w w:val="110"/>
                </w:rPr>
                <w:delText>air</w:delText>
              </w:r>
              <w:r w:rsidRPr="00BC5D45" w:rsidDel="00E84FAE">
                <w:rPr>
                  <w:rFonts w:cs="Calibri"/>
                  <w:b/>
                  <w:color w:val="44484B"/>
                  <w:spacing w:val="-15"/>
                  <w:w w:val="110"/>
                </w:rPr>
                <w:delText xml:space="preserve"> </w:delText>
              </w:r>
              <w:r w:rsidRPr="00BC5D45" w:rsidDel="00E84FAE">
                <w:rPr>
                  <w:rFonts w:cs="Calibri"/>
                  <w:color w:val="44484B"/>
                  <w:spacing w:val="-1"/>
                  <w:w w:val="110"/>
                </w:rPr>
                <w:delText>rah</w:delText>
              </w:r>
            </w:del>
          </w:p>
        </w:tc>
      </w:tr>
      <w:tr w:rsidR="00205830" w:rsidRPr="00F55AD7" w:rsidDel="00E84FAE" w14:paraId="2A4DDE78" w14:textId="1348495E" w:rsidTr="00205830">
        <w:trPr>
          <w:cantSplit/>
          <w:jc w:val="center"/>
          <w:del w:id="238" w:author="michele landi" w:date="2019-09-25T16:48:00Z"/>
        </w:trPr>
        <w:tc>
          <w:tcPr>
            <w:tcW w:w="947" w:type="dxa"/>
            <w:vAlign w:val="center"/>
          </w:tcPr>
          <w:p w14:paraId="6225AA74" w14:textId="71FA0E5B" w:rsidR="00205830" w:rsidRPr="00BC5D45" w:rsidDel="00E84FAE" w:rsidRDefault="00205830" w:rsidP="00205830">
            <w:pPr>
              <w:pStyle w:val="Tabletext"/>
              <w:rPr>
                <w:del w:id="239" w:author="michele landi" w:date="2019-09-25T16:48:00Z"/>
                <w:rFonts w:cs="Calibri"/>
                <w:b/>
                <w:color w:val="44484B"/>
                <w:w w:val="95"/>
              </w:rPr>
            </w:pPr>
            <w:del w:id="240" w:author="michele landi" w:date="2019-09-25T16:48:00Z">
              <w:r w:rsidRPr="00BC5D45" w:rsidDel="00E84FAE">
                <w:rPr>
                  <w:rFonts w:cs="Calibri"/>
                  <w:b/>
                  <w:color w:val="44484B"/>
                </w:rPr>
                <w:delText>G</w:delText>
              </w:r>
            </w:del>
          </w:p>
        </w:tc>
        <w:tc>
          <w:tcPr>
            <w:tcW w:w="1415" w:type="dxa"/>
            <w:vAlign w:val="center"/>
          </w:tcPr>
          <w:p w14:paraId="5A09198D" w14:textId="2105A69B" w:rsidR="00205830" w:rsidRPr="00BC5D45" w:rsidDel="00E84FAE" w:rsidRDefault="00205830" w:rsidP="00205830">
            <w:pPr>
              <w:pStyle w:val="Tabletext"/>
              <w:rPr>
                <w:del w:id="241" w:author="michele landi" w:date="2019-09-25T16:48:00Z"/>
                <w:rFonts w:cs="Calibri"/>
                <w:color w:val="44484B"/>
                <w:w w:val="115"/>
              </w:rPr>
            </w:pPr>
            <w:del w:id="242" w:author="michele landi" w:date="2019-09-25T16:48:00Z">
              <w:r w:rsidRPr="00BC5D45" w:rsidDel="00E84FAE">
                <w:rPr>
                  <w:rFonts w:cs="Calibri"/>
                  <w:color w:val="44484B"/>
                  <w:w w:val="115"/>
                </w:rPr>
                <w:delText>Golf</w:delText>
              </w:r>
            </w:del>
          </w:p>
        </w:tc>
        <w:tc>
          <w:tcPr>
            <w:tcW w:w="2264" w:type="dxa"/>
            <w:vAlign w:val="center"/>
          </w:tcPr>
          <w:p w14:paraId="2A262844" w14:textId="15052F6C" w:rsidR="00205830" w:rsidRPr="00BC5D45" w:rsidDel="00E84FAE" w:rsidRDefault="00205830" w:rsidP="00205830">
            <w:pPr>
              <w:pStyle w:val="Tabletext"/>
              <w:rPr>
                <w:del w:id="243" w:author="michele landi" w:date="2019-09-25T16:48:00Z"/>
                <w:rFonts w:cs="Calibri"/>
                <w:b/>
                <w:color w:val="44484B"/>
              </w:rPr>
            </w:pPr>
            <w:del w:id="244" w:author="michele landi" w:date="2019-09-25T16:48:00Z">
              <w:r w:rsidRPr="00BC5D45" w:rsidDel="00E84FAE">
                <w:rPr>
                  <w:rFonts w:cs="Calibri"/>
                  <w:b/>
                  <w:color w:val="44484B"/>
                  <w:spacing w:val="-2"/>
                </w:rPr>
                <w:delText>gol</w:delText>
              </w:r>
              <w:r w:rsidRPr="00BC5D45" w:rsidDel="00E84FAE">
                <w:rPr>
                  <w:rFonts w:cs="Calibri"/>
                  <w:b/>
                  <w:color w:val="44484B"/>
                  <w:spacing w:val="-1"/>
                </w:rPr>
                <w:delText>f</w:delText>
              </w:r>
            </w:del>
          </w:p>
        </w:tc>
        <w:tc>
          <w:tcPr>
            <w:tcW w:w="565" w:type="dxa"/>
            <w:tcBorders>
              <w:top w:val="nil"/>
              <w:bottom w:val="nil"/>
            </w:tcBorders>
          </w:tcPr>
          <w:p w14:paraId="14E37DB7" w14:textId="02F90885" w:rsidR="00205830" w:rsidDel="00E84FAE" w:rsidRDefault="00205830" w:rsidP="00205830">
            <w:pPr>
              <w:pStyle w:val="Tabletext"/>
              <w:rPr>
                <w:del w:id="245" w:author="michele landi" w:date="2019-09-25T16:48:00Z"/>
              </w:rPr>
            </w:pPr>
          </w:p>
        </w:tc>
        <w:tc>
          <w:tcPr>
            <w:tcW w:w="948" w:type="dxa"/>
            <w:vAlign w:val="center"/>
          </w:tcPr>
          <w:p w14:paraId="765A941E" w14:textId="7888A954" w:rsidR="00205830" w:rsidDel="00E84FAE" w:rsidRDefault="00205830" w:rsidP="00205830">
            <w:pPr>
              <w:pStyle w:val="Tabletext"/>
              <w:rPr>
                <w:del w:id="246" w:author="michele landi" w:date="2019-09-25T16:48:00Z"/>
              </w:rPr>
            </w:pPr>
            <w:del w:id="247" w:author="michele landi" w:date="2019-09-25T16:48:00Z">
              <w:r w:rsidRPr="00BC5D45" w:rsidDel="00E84FAE">
                <w:rPr>
                  <w:rFonts w:cs="Calibri"/>
                  <w:b/>
                  <w:color w:val="44484B"/>
                  <w:w w:val="90"/>
                </w:rPr>
                <w:delText>T</w:delText>
              </w:r>
            </w:del>
          </w:p>
        </w:tc>
        <w:tc>
          <w:tcPr>
            <w:tcW w:w="1430" w:type="dxa"/>
            <w:vAlign w:val="center"/>
          </w:tcPr>
          <w:p w14:paraId="0BF13D69" w14:textId="5D56C432" w:rsidR="00205830" w:rsidDel="00E84FAE" w:rsidRDefault="00205830" w:rsidP="00205830">
            <w:pPr>
              <w:pStyle w:val="Tabletext"/>
              <w:rPr>
                <w:del w:id="248" w:author="michele landi" w:date="2019-09-25T16:48:00Z"/>
              </w:rPr>
            </w:pPr>
            <w:del w:id="249" w:author="michele landi" w:date="2019-09-25T16:48:00Z">
              <w:r w:rsidRPr="00BC5D45" w:rsidDel="00E84FAE">
                <w:rPr>
                  <w:rFonts w:cs="Calibri"/>
                  <w:color w:val="44484B"/>
                  <w:w w:val="120"/>
                </w:rPr>
                <w:delText>Tango</w:delText>
              </w:r>
            </w:del>
          </w:p>
        </w:tc>
        <w:tc>
          <w:tcPr>
            <w:tcW w:w="2264" w:type="dxa"/>
            <w:vAlign w:val="center"/>
          </w:tcPr>
          <w:p w14:paraId="40CD9805" w14:textId="07EC676C" w:rsidR="00205830" w:rsidDel="00E84FAE" w:rsidRDefault="00205830" w:rsidP="00205830">
            <w:pPr>
              <w:pStyle w:val="Tabletext"/>
              <w:rPr>
                <w:del w:id="250" w:author="michele landi" w:date="2019-09-25T16:48:00Z"/>
              </w:rPr>
            </w:pPr>
            <w:del w:id="251" w:author="michele landi" w:date="2019-09-25T16:48:00Z">
              <w:r w:rsidRPr="00BC5D45" w:rsidDel="00E84FAE">
                <w:rPr>
                  <w:rFonts w:cs="Calibri"/>
                  <w:b/>
                  <w:color w:val="44484B"/>
                  <w:w w:val="105"/>
                </w:rPr>
                <w:delText>tang</w:delText>
              </w:r>
              <w:r w:rsidRPr="00BC5D45" w:rsidDel="00E84FAE">
                <w:rPr>
                  <w:rFonts w:cs="Calibri"/>
                  <w:b/>
                  <w:color w:val="44484B"/>
                  <w:spacing w:val="-44"/>
                  <w:w w:val="105"/>
                </w:rPr>
                <w:delText xml:space="preserve"> </w:delText>
              </w:r>
              <w:r w:rsidRPr="00BC5D45" w:rsidDel="00E84FAE">
                <w:rPr>
                  <w:rFonts w:cs="Calibri"/>
                  <w:color w:val="44484B"/>
                  <w:w w:val="105"/>
                </w:rPr>
                <w:delText>go</w:delText>
              </w:r>
            </w:del>
          </w:p>
        </w:tc>
      </w:tr>
      <w:tr w:rsidR="00205830" w:rsidRPr="00F55AD7" w:rsidDel="00E84FAE" w14:paraId="752EABF2" w14:textId="7E768DE3" w:rsidTr="00205830">
        <w:trPr>
          <w:cantSplit/>
          <w:jc w:val="center"/>
          <w:del w:id="252" w:author="michele landi" w:date="2019-09-25T16:48:00Z"/>
        </w:trPr>
        <w:tc>
          <w:tcPr>
            <w:tcW w:w="947" w:type="dxa"/>
            <w:vAlign w:val="center"/>
          </w:tcPr>
          <w:p w14:paraId="7BAE9EA7" w14:textId="67CEF11D" w:rsidR="00205830" w:rsidRPr="00BC5D45" w:rsidDel="00E84FAE" w:rsidRDefault="00205830" w:rsidP="00205830">
            <w:pPr>
              <w:pStyle w:val="Tabletext"/>
              <w:rPr>
                <w:del w:id="253" w:author="michele landi" w:date="2019-09-25T16:48:00Z"/>
                <w:rFonts w:cs="Calibri"/>
                <w:b/>
                <w:color w:val="44484B"/>
                <w:w w:val="95"/>
              </w:rPr>
            </w:pPr>
            <w:del w:id="254" w:author="michele landi" w:date="2019-09-25T16:48:00Z">
              <w:r w:rsidRPr="00BC5D45" w:rsidDel="00E84FAE">
                <w:rPr>
                  <w:rFonts w:cs="Calibri"/>
                  <w:b/>
                  <w:color w:val="44484B"/>
                </w:rPr>
                <w:delText>H</w:delText>
              </w:r>
            </w:del>
          </w:p>
        </w:tc>
        <w:tc>
          <w:tcPr>
            <w:tcW w:w="1415" w:type="dxa"/>
            <w:vAlign w:val="center"/>
          </w:tcPr>
          <w:p w14:paraId="750954D1" w14:textId="0904C466" w:rsidR="00205830" w:rsidRPr="00BC5D45" w:rsidDel="00E84FAE" w:rsidRDefault="00205830" w:rsidP="00205830">
            <w:pPr>
              <w:pStyle w:val="Tabletext"/>
              <w:rPr>
                <w:del w:id="255" w:author="michele landi" w:date="2019-09-25T16:48:00Z"/>
                <w:rFonts w:cs="Calibri"/>
                <w:color w:val="44484B"/>
                <w:w w:val="115"/>
              </w:rPr>
            </w:pPr>
            <w:del w:id="256" w:author="michele landi" w:date="2019-09-25T16:48:00Z">
              <w:r w:rsidRPr="00BC5D45" w:rsidDel="00E84FAE">
                <w:rPr>
                  <w:rFonts w:cs="Calibri"/>
                  <w:color w:val="44484B"/>
                  <w:w w:val="115"/>
                </w:rPr>
                <w:delText>Hotel</w:delText>
              </w:r>
            </w:del>
          </w:p>
        </w:tc>
        <w:tc>
          <w:tcPr>
            <w:tcW w:w="2264" w:type="dxa"/>
            <w:vAlign w:val="center"/>
          </w:tcPr>
          <w:p w14:paraId="0207C25A" w14:textId="3E4C89DF" w:rsidR="00205830" w:rsidRPr="00BC5D45" w:rsidDel="00E84FAE" w:rsidRDefault="00205830" w:rsidP="00205830">
            <w:pPr>
              <w:pStyle w:val="Tabletext"/>
              <w:rPr>
                <w:del w:id="257" w:author="michele landi" w:date="2019-09-25T16:48:00Z"/>
                <w:rFonts w:cs="Calibri"/>
                <w:b/>
                <w:color w:val="44484B"/>
              </w:rPr>
            </w:pPr>
            <w:del w:id="258" w:author="michele landi" w:date="2019-09-25T16:48:00Z">
              <w:r w:rsidRPr="00BC5D45" w:rsidDel="00E84FAE">
                <w:rPr>
                  <w:rFonts w:cs="Calibri"/>
                  <w:color w:val="44484B"/>
                  <w:w w:val="110"/>
                </w:rPr>
                <w:delText>hoh</w:delText>
              </w:r>
              <w:r w:rsidRPr="00BC5D45" w:rsidDel="00E84FAE">
                <w:rPr>
                  <w:rFonts w:cs="Calibri"/>
                  <w:color w:val="44484B"/>
                  <w:spacing w:val="-15"/>
                  <w:w w:val="110"/>
                </w:rPr>
                <w:delText xml:space="preserve"> </w:delText>
              </w:r>
              <w:r w:rsidRPr="00BC5D45" w:rsidDel="00E84FAE">
                <w:rPr>
                  <w:rFonts w:cs="Calibri"/>
                  <w:b/>
                  <w:color w:val="44484B"/>
                  <w:spacing w:val="-2"/>
                  <w:w w:val="110"/>
                </w:rPr>
                <w:delText>tel</w:delText>
              </w:r>
            </w:del>
          </w:p>
        </w:tc>
        <w:tc>
          <w:tcPr>
            <w:tcW w:w="565" w:type="dxa"/>
            <w:tcBorders>
              <w:top w:val="nil"/>
              <w:bottom w:val="nil"/>
            </w:tcBorders>
          </w:tcPr>
          <w:p w14:paraId="7EB7A3E0" w14:textId="1952037C" w:rsidR="00205830" w:rsidDel="00E84FAE" w:rsidRDefault="00205830" w:rsidP="00205830">
            <w:pPr>
              <w:pStyle w:val="Tabletext"/>
              <w:rPr>
                <w:del w:id="259" w:author="michele landi" w:date="2019-09-25T16:48:00Z"/>
              </w:rPr>
            </w:pPr>
          </w:p>
        </w:tc>
        <w:tc>
          <w:tcPr>
            <w:tcW w:w="948" w:type="dxa"/>
            <w:vAlign w:val="center"/>
          </w:tcPr>
          <w:p w14:paraId="6616B685" w14:textId="46C91255" w:rsidR="00205830" w:rsidDel="00E84FAE" w:rsidRDefault="00205830" w:rsidP="00205830">
            <w:pPr>
              <w:pStyle w:val="Tabletext"/>
              <w:rPr>
                <w:del w:id="260" w:author="michele landi" w:date="2019-09-25T16:48:00Z"/>
              </w:rPr>
            </w:pPr>
            <w:del w:id="261" w:author="michele landi" w:date="2019-09-25T16:48:00Z">
              <w:r w:rsidRPr="00BC5D45" w:rsidDel="00E84FAE">
                <w:rPr>
                  <w:rFonts w:cs="Calibri"/>
                  <w:b/>
                  <w:color w:val="44484B"/>
                </w:rPr>
                <w:delText>U</w:delText>
              </w:r>
            </w:del>
          </w:p>
        </w:tc>
        <w:tc>
          <w:tcPr>
            <w:tcW w:w="1430" w:type="dxa"/>
            <w:vAlign w:val="center"/>
          </w:tcPr>
          <w:p w14:paraId="1064FDB0" w14:textId="331D8D50" w:rsidR="00205830" w:rsidDel="00E84FAE" w:rsidRDefault="00205830" w:rsidP="00205830">
            <w:pPr>
              <w:pStyle w:val="Tabletext"/>
              <w:rPr>
                <w:del w:id="262" w:author="michele landi" w:date="2019-09-25T16:48:00Z"/>
              </w:rPr>
            </w:pPr>
            <w:del w:id="263" w:author="michele landi" w:date="2019-09-25T16:48:00Z">
              <w:r w:rsidRPr="00BC5D45" w:rsidDel="00E84FAE">
                <w:rPr>
                  <w:rFonts w:cs="Calibri"/>
                  <w:color w:val="44484B"/>
                  <w:w w:val="115"/>
                </w:rPr>
                <w:delText>Uniform</w:delText>
              </w:r>
            </w:del>
          </w:p>
        </w:tc>
        <w:tc>
          <w:tcPr>
            <w:tcW w:w="2264" w:type="dxa"/>
            <w:vAlign w:val="center"/>
          </w:tcPr>
          <w:p w14:paraId="0D64F599" w14:textId="4A06B5BA" w:rsidR="00205830" w:rsidDel="00E84FAE" w:rsidRDefault="00205830" w:rsidP="00205830">
            <w:pPr>
              <w:pStyle w:val="Tabletext"/>
              <w:rPr>
                <w:del w:id="264" w:author="michele landi" w:date="2019-09-25T16:48:00Z"/>
              </w:rPr>
            </w:pPr>
            <w:del w:id="265" w:author="michele landi" w:date="2019-09-25T16:48:00Z">
              <w:r w:rsidRPr="00BC5D45" w:rsidDel="00E84FAE">
                <w:rPr>
                  <w:rFonts w:cs="Calibri"/>
                  <w:b/>
                  <w:color w:val="44484B"/>
                  <w:spacing w:val="-2"/>
                  <w:w w:val="110"/>
                </w:rPr>
                <w:delText>you</w:delText>
              </w:r>
              <w:r w:rsidRPr="00BC5D45" w:rsidDel="00E84FAE">
                <w:rPr>
                  <w:rFonts w:cs="Calibri"/>
                  <w:b/>
                  <w:color w:val="44484B"/>
                  <w:spacing w:val="-21"/>
                  <w:w w:val="110"/>
                </w:rPr>
                <w:delText xml:space="preserve"> </w:delText>
              </w:r>
              <w:r w:rsidRPr="00BC5D45" w:rsidDel="00E84FAE">
                <w:rPr>
                  <w:rFonts w:cs="Calibri"/>
                  <w:color w:val="44484B"/>
                  <w:w w:val="110"/>
                </w:rPr>
                <w:delText>nee</w:delText>
              </w:r>
              <w:r w:rsidRPr="00BC5D45" w:rsidDel="00E84FAE">
                <w:rPr>
                  <w:rFonts w:cs="Calibri"/>
                  <w:color w:val="44484B"/>
                  <w:spacing w:val="1"/>
                  <w:w w:val="110"/>
                </w:rPr>
                <w:delText xml:space="preserve"> </w:delText>
              </w:r>
              <w:r w:rsidRPr="00BC5D45" w:rsidDel="00E84FAE">
                <w:rPr>
                  <w:rFonts w:cs="Calibri"/>
                  <w:color w:val="44484B"/>
                  <w:w w:val="110"/>
                </w:rPr>
                <w:delText>form</w:delText>
              </w:r>
            </w:del>
          </w:p>
        </w:tc>
      </w:tr>
      <w:tr w:rsidR="00205830" w:rsidRPr="00F55AD7" w:rsidDel="00E84FAE" w14:paraId="450260A3" w14:textId="2C6A6F34" w:rsidTr="00205830">
        <w:trPr>
          <w:cantSplit/>
          <w:jc w:val="center"/>
          <w:del w:id="266" w:author="michele landi" w:date="2019-09-25T16:48:00Z"/>
        </w:trPr>
        <w:tc>
          <w:tcPr>
            <w:tcW w:w="947" w:type="dxa"/>
            <w:vAlign w:val="center"/>
          </w:tcPr>
          <w:p w14:paraId="6F73EB91" w14:textId="252E3E32" w:rsidR="00205830" w:rsidRPr="00BC5D45" w:rsidDel="00E84FAE" w:rsidRDefault="00205830" w:rsidP="00205830">
            <w:pPr>
              <w:pStyle w:val="Tabletext"/>
              <w:rPr>
                <w:del w:id="267" w:author="michele landi" w:date="2019-09-25T16:48:00Z"/>
                <w:rFonts w:cs="Calibri"/>
                <w:b/>
                <w:color w:val="44484B"/>
                <w:w w:val="95"/>
              </w:rPr>
            </w:pPr>
            <w:del w:id="268" w:author="michele landi" w:date="2019-09-25T16:48:00Z">
              <w:r w:rsidRPr="00BC5D45" w:rsidDel="00E84FAE">
                <w:rPr>
                  <w:rFonts w:cs="Calibri"/>
                  <w:b/>
                  <w:color w:val="44484B"/>
                  <w:w w:val="95"/>
                </w:rPr>
                <w:delText>I</w:delText>
              </w:r>
            </w:del>
          </w:p>
        </w:tc>
        <w:tc>
          <w:tcPr>
            <w:tcW w:w="1415" w:type="dxa"/>
            <w:vAlign w:val="center"/>
          </w:tcPr>
          <w:p w14:paraId="4D20FA1C" w14:textId="7A14B9E2" w:rsidR="00205830" w:rsidRPr="00BC5D45" w:rsidDel="00E84FAE" w:rsidRDefault="00205830" w:rsidP="00205830">
            <w:pPr>
              <w:pStyle w:val="Tabletext"/>
              <w:rPr>
                <w:del w:id="269" w:author="michele landi" w:date="2019-09-25T16:48:00Z"/>
                <w:rFonts w:cs="Calibri"/>
                <w:color w:val="44484B"/>
                <w:w w:val="115"/>
              </w:rPr>
            </w:pPr>
            <w:del w:id="270" w:author="michele landi" w:date="2019-09-25T16:48:00Z">
              <w:r w:rsidRPr="00BC5D45" w:rsidDel="00E84FAE">
                <w:rPr>
                  <w:rFonts w:cs="Calibri"/>
                  <w:color w:val="44484B"/>
                  <w:w w:val="115"/>
                </w:rPr>
                <w:delText>India</w:delText>
              </w:r>
            </w:del>
          </w:p>
        </w:tc>
        <w:tc>
          <w:tcPr>
            <w:tcW w:w="2264" w:type="dxa"/>
            <w:vAlign w:val="center"/>
          </w:tcPr>
          <w:p w14:paraId="0527D553" w14:textId="71B0BBE4" w:rsidR="00205830" w:rsidRPr="00BC5D45" w:rsidDel="00E84FAE" w:rsidRDefault="00205830" w:rsidP="00205830">
            <w:pPr>
              <w:pStyle w:val="Tabletext"/>
              <w:rPr>
                <w:del w:id="271" w:author="michele landi" w:date="2019-09-25T16:48:00Z"/>
                <w:rFonts w:cs="Calibri"/>
                <w:b/>
                <w:color w:val="44484B"/>
              </w:rPr>
            </w:pPr>
            <w:del w:id="272" w:author="michele landi" w:date="2019-09-25T16:48:00Z">
              <w:r w:rsidRPr="00BC5D45" w:rsidDel="00E84FAE">
                <w:rPr>
                  <w:rFonts w:cs="Calibri"/>
                  <w:color w:val="44484B"/>
                  <w:w w:val="115"/>
                </w:rPr>
                <w:delText>in</w:delText>
              </w:r>
              <w:r w:rsidRPr="00BC5D45" w:rsidDel="00E84FAE">
                <w:rPr>
                  <w:rFonts w:cs="Calibri"/>
                  <w:color w:val="44484B"/>
                  <w:spacing w:val="4"/>
                  <w:w w:val="115"/>
                </w:rPr>
                <w:delText xml:space="preserve"> </w:delText>
              </w:r>
              <w:r w:rsidRPr="00BC5D45" w:rsidDel="00E84FAE">
                <w:rPr>
                  <w:rFonts w:cs="Calibri"/>
                  <w:color w:val="44484B"/>
                  <w:w w:val="115"/>
                </w:rPr>
                <w:delText>dee</w:delText>
              </w:r>
              <w:r w:rsidRPr="00BC5D45" w:rsidDel="00E84FAE">
                <w:rPr>
                  <w:rFonts w:cs="Calibri"/>
                  <w:color w:val="44484B"/>
                  <w:spacing w:val="5"/>
                  <w:w w:val="115"/>
                </w:rPr>
                <w:delText xml:space="preserve"> </w:delText>
              </w:r>
              <w:r w:rsidRPr="00BC5D45" w:rsidDel="00E84FAE">
                <w:rPr>
                  <w:rFonts w:cs="Calibri"/>
                  <w:color w:val="44484B"/>
                  <w:w w:val="115"/>
                </w:rPr>
                <w:delText>a</w:delText>
              </w:r>
            </w:del>
          </w:p>
        </w:tc>
        <w:tc>
          <w:tcPr>
            <w:tcW w:w="565" w:type="dxa"/>
            <w:tcBorders>
              <w:top w:val="nil"/>
              <w:bottom w:val="nil"/>
            </w:tcBorders>
          </w:tcPr>
          <w:p w14:paraId="642F79C3" w14:textId="24251D8E" w:rsidR="00205830" w:rsidDel="00E84FAE" w:rsidRDefault="00205830" w:rsidP="00205830">
            <w:pPr>
              <w:pStyle w:val="Tabletext"/>
              <w:rPr>
                <w:del w:id="273" w:author="michele landi" w:date="2019-09-25T16:48:00Z"/>
              </w:rPr>
            </w:pPr>
          </w:p>
        </w:tc>
        <w:tc>
          <w:tcPr>
            <w:tcW w:w="948" w:type="dxa"/>
            <w:vAlign w:val="center"/>
          </w:tcPr>
          <w:p w14:paraId="0C5F18EA" w14:textId="6E135604" w:rsidR="00205830" w:rsidDel="00E84FAE" w:rsidRDefault="00205830" w:rsidP="00205830">
            <w:pPr>
              <w:pStyle w:val="Tabletext"/>
              <w:rPr>
                <w:del w:id="274" w:author="michele landi" w:date="2019-09-25T16:48:00Z"/>
              </w:rPr>
            </w:pPr>
            <w:del w:id="275" w:author="michele landi" w:date="2019-09-25T16:48:00Z">
              <w:r w:rsidRPr="00BC5D45" w:rsidDel="00E84FAE">
                <w:rPr>
                  <w:rFonts w:cs="Calibri"/>
                  <w:b/>
                  <w:color w:val="44484B"/>
                  <w:w w:val="95"/>
                </w:rPr>
                <w:delText>V</w:delText>
              </w:r>
            </w:del>
          </w:p>
        </w:tc>
        <w:tc>
          <w:tcPr>
            <w:tcW w:w="1430" w:type="dxa"/>
            <w:vAlign w:val="center"/>
          </w:tcPr>
          <w:p w14:paraId="374B9224" w14:textId="4C9F51A5" w:rsidR="00205830" w:rsidDel="00E84FAE" w:rsidRDefault="00205830" w:rsidP="00205830">
            <w:pPr>
              <w:pStyle w:val="Tabletext"/>
              <w:rPr>
                <w:del w:id="276" w:author="michele landi" w:date="2019-09-25T16:48:00Z"/>
              </w:rPr>
            </w:pPr>
            <w:del w:id="277" w:author="michele landi" w:date="2019-09-25T16:48:00Z">
              <w:r w:rsidRPr="00BC5D45" w:rsidDel="00E84FAE">
                <w:rPr>
                  <w:rFonts w:cs="Calibri"/>
                  <w:color w:val="44484B"/>
                  <w:w w:val="115"/>
                </w:rPr>
                <w:delText>Victor</w:delText>
              </w:r>
            </w:del>
          </w:p>
        </w:tc>
        <w:tc>
          <w:tcPr>
            <w:tcW w:w="2264" w:type="dxa"/>
            <w:vAlign w:val="center"/>
          </w:tcPr>
          <w:p w14:paraId="69322D57" w14:textId="7F1A3B86" w:rsidR="00205830" w:rsidDel="00E84FAE" w:rsidRDefault="00205830" w:rsidP="00205830">
            <w:pPr>
              <w:pStyle w:val="Tabletext"/>
              <w:rPr>
                <w:del w:id="278" w:author="michele landi" w:date="2019-09-25T16:48:00Z"/>
              </w:rPr>
            </w:pPr>
            <w:del w:id="279" w:author="michele landi" w:date="2019-09-25T16:48:00Z">
              <w:r w:rsidRPr="00BC5D45" w:rsidDel="00E84FAE">
                <w:rPr>
                  <w:rFonts w:cs="Calibri"/>
                  <w:b/>
                  <w:color w:val="44484B"/>
                  <w:w w:val="105"/>
                </w:rPr>
                <w:delText>vik</w:delText>
              </w:r>
              <w:r w:rsidRPr="00BC5D45" w:rsidDel="00E84FAE">
                <w:rPr>
                  <w:rFonts w:cs="Calibri"/>
                  <w:b/>
                  <w:color w:val="44484B"/>
                  <w:spacing w:val="-22"/>
                  <w:w w:val="105"/>
                </w:rPr>
                <w:delText xml:space="preserve"> </w:delText>
              </w:r>
              <w:r w:rsidRPr="00BC5D45" w:rsidDel="00E84FAE">
                <w:rPr>
                  <w:rFonts w:cs="Calibri"/>
                  <w:color w:val="44484B"/>
                  <w:w w:val="105"/>
                </w:rPr>
                <w:delText>tah</w:delText>
              </w:r>
            </w:del>
          </w:p>
        </w:tc>
      </w:tr>
      <w:tr w:rsidR="00205830" w:rsidRPr="00F55AD7" w:rsidDel="00E84FAE" w14:paraId="11372A5D" w14:textId="728D2E42" w:rsidTr="00205830">
        <w:trPr>
          <w:cantSplit/>
          <w:jc w:val="center"/>
          <w:del w:id="280" w:author="michele landi" w:date="2019-09-25T16:48:00Z"/>
        </w:trPr>
        <w:tc>
          <w:tcPr>
            <w:tcW w:w="947" w:type="dxa"/>
            <w:vAlign w:val="center"/>
          </w:tcPr>
          <w:p w14:paraId="546DADBC" w14:textId="448AA95E" w:rsidR="00205830" w:rsidRPr="00BC5D45" w:rsidDel="00E84FAE" w:rsidRDefault="00205830" w:rsidP="00205830">
            <w:pPr>
              <w:pStyle w:val="Tabletext"/>
              <w:rPr>
                <w:del w:id="281" w:author="michele landi" w:date="2019-09-25T16:48:00Z"/>
                <w:rFonts w:cs="Calibri"/>
                <w:b/>
                <w:color w:val="44484B"/>
                <w:w w:val="95"/>
              </w:rPr>
            </w:pPr>
            <w:del w:id="282" w:author="michele landi" w:date="2019-09-25T16:48:00Z">
              <w:r w:rsidRPr="00BC5D45" w:rsidDel="00E84FAE">
                <w:rPr>
                  <w:rFonts w:cs="Calibri"/>
                  <w:b/>
                  <w:color w:val="44484B"/>
                  <w:w w:val="60"/>
                </w:rPr>
                <w:delText>J</w:delText>
              </w:r>
            </w:del>
          </w:p>
        </w:tc>
        <w:tc>
          <w:tcPr>
            <w:tcW w:w="1415" w:type="dxa"/>
            <w:vAlign w:val="center"/>
          </w:tcPr>
          <w:p w14:paraId="0EAEF265" w14:textId="397E0691" w:rsidR="00205830" w:rsidRPr="00BC5D45" w:rsidDel="00E84FAE" w:rsidRDefault="00205830" w:rsidP="00205830">
            <w:pPr>
              <w:pStyle w:val="Tabletext"/>
              <w:rPr>
                <w:del w:id="283" w:author="michele landi" w:date="2019-09-25T16:48:00Z"/>
                <w:rFonts w:cs="Calibri"/>
                <w:color w:val="44484B"/>
                <w:w w:val="115"/>
              </w:rPr>
            </w:pPr>
            <w:del w:id="284" w:author="michele landi" w:date="2019-09-25T16:48:00Z">
              <w:r w:rsidRPr="00BC5D45" w:rsidDel="00E84FAE">
                <w:rPr>
                  <w:rFonts w:cs="Calibri"/>
                  <w:color w:val="44484B"/>
                  <w:w w:val="110"/>
                </w:rPr>
                <w:delText>Juliet</w:delText>
              </w:r>
            </w:del>
          </w:p>
        </w:tc>
        <w:tc>
          <w:tcPr>
            <w:tcW w:w="2264" w:type="dxa"/>
            <w:vAlign w:val="center"/>
          </w:tcPr>
          <w:p w14:paraId="6895D226" w14:textId="72095C9C" w:rsidR="00205830" w:rsidRPr="00BC5D45" w:rsidDel="00E84FAE" w:rsidRDefault="00205830" w:rsidP="00205830">
            <w:pPr>
              <w:pStyle w:val="Tabletext"/>
              <w:rPr>
                <w:del w:id="285" w:author="michele landi" w:date="2019-09-25T16:48:00Z"/>
                <w:rFonts w:cs="Calibri"/>
                <w:b/>
                <w:color w:val="44484B"/>
              </w:rPr>
            </w:pPr>
            <w:del w:id="286" w:author="michele landi" w:date="2019-09-25T16:48:00Z">
              <w:r w:rsidRPr="00BC5D45" w:rsidDel="00E84FAE">
                <w:rPr>
                  <w:rFonts w:cs="Calibri"/>
                  <w:b/>
                  <w:color w:val="44484B"/>
                </w:rPr>
                <w:delText>jew</w:delText>
              </w:r>
              <w:r w:rsidRPr="00BC5D45" w:rsidDel="00E84FAE">
                <w:rPr>
                  <w:rFonts w:cs="Calibri"/>
                  <w:b/>
                  <w:color w:val="44484B"/>
                  <w:spacing w:val="-19"/>
                </w:rPr>
                <w:delText xml:space="preserve"> </w:delText>
              </w:r>
              <w:r w:rsidRPr="00BC5D45" w:rsidDel="00E84FAE">
                <w:rPr>
                  <w:rFonts w:cs="Calibri"/>
                  <w:color w:val="44484B"/>
                </w:rPr>
                <w:delText>lee</w:delText>
              </w:r>
              <w:r w:rsidRPr="00BC5D45" w:rsidDel="00E84FAE">
                <w:rPr>
                  <w:rFonts w:cs="Calibri"/>
                  <w:color w:val="44484B"/>
                  <w:spacing w:val="2"/>
                </w:rPr>
                <w:delText xml:space="preserve"> </w:delText>
              </w:r>
              <w:r w:rsidRPr="00BC5D45" w:rsidDel="00E84FAE">
                <w:rPr>
                  <w:rFonts w:cs="Calibri"/>
                  <w:b/>
                  <w:color w:val="44484B"/>
                </w:rPr>
                <w:delText>ett</w:delText>
              </w:r>
            </w:del>
          </w:p>
        </w:tc>
        <w:tc>
          <w:tcPr>
            <w:tcW w:w="565" w:type="dxa"/>
            <w:tcBorders>
              <w:top w:val="nil"/>
              <w:bottom w:val="nil"/>
            </w:tcBorders>
          </w:tcPr>
          <w:p w14:paraId="56ABE441" w14:textId="6C32BF62" w:rsidR="00205830" w:rsidDel="00E84FAE" w:rsidRDefault="00205830" w:rsidP="00205830">
            <w:pPr>
              <w:pStyle w:val="Tabletext"/>
              <w:rPr>
                <w:del w:id="287" w:author="michele landi" w:date="2019-09-25T16:48:00Z"/>
              </w:rPr>
            </w:pPr>
          </w:p>
        </w:tc>
        <w:tc>
          <w:tcPr>
            <w:tcW w:w="948" w:type="dxa"/>
            <w:vAlign w:val="center"/>
          </w:tcPr>
          <w:p w14:paraId="1B607366" w14:textId="7C99345F" w:rsidR="00205830" w:rsidDel="00E84FAE" w:rsidRDefault="00205830" w:rsidP="00205830">
            <w:pPr>
              <w:pStyle w:val="Tabletext"/>
              <w:rPr>
                <w:del w:id="288" w:author="michele landi" w:date="2019-09-25T16:48:00Z"/>
              </w:rPr>
            </w:pPr>
            <w:del w:id="289" w:author="michele landi" w:date="2019-09-25T16:48:00Z">
              <w:r w:rsidRPr="00BC5D45" w:rsidDel="00E84FAE">
                <w:rPr>
                  <w:rFonts w:cs="Calibri"/>
                  <w:b/>
                  <w:color w:val="44484B"/>
                </w:rPr>
                <w:delText>W</w:delText>
              </w:r>
            </w:del>
          </w:p>
        </w:tc>
        <w:tc>
          <w:tcPr>
            <w:tcW w:w="1430" w:type="dxa"/>
            <w:vAlign w:val="center"/>
          </w:tcPr>
          <w:p w14:paraId="5E37C51A" w14:textId="3AB9DD31" w:rsidR="00205830" w:rsidDel="00E84FAE" w:rsidRDefault="00205830" w:rsidP="00205830">
            <w:pPr>
              <w:pStyle w:val="Tabletext"/>
              <w:rPr>
                <w:del w:id="290" w:author="michele landi" w:date="2019-09-25T16:48:00Z"/>
              </w:rPr>
            </w:pPr>
            <w:del w:id="291" w:author="michele landi" w:date="2019-09-25T16:48:00Z">
              <w:r w:rsidRPr="00BC5D45" w:rsidDel="00E84FAE">
                <w:rPr>
                  <w:rFonts w:cs="Calibri"/>
                  <w:color w:val="44484B"/>
                  <w:w w:val="115"/>
                </w:rPr>
                <w:delText>Whiskey</w:delText>
              </w:r>
            </w:del>
          </w:p>
        </w:tc>
        <w:tc>
          <w:tcPr>
            <w:tcW w:w="2264" w:type="dxa"/>
            <w:vAlign w:val="center"/>
          </w:tcPr>
          <w:p w14:paraId="1C91675D" w14:textId="2494910C" w:rsidR="00205830" w:rsidDel="00E84FAE" w:rsidRDefault="00205830" w:rsidP="00205830">
            <w:pPr>
              <w:pStyle w:val="Tabletext"/>
              <w:rPr>
                <w:del w:id="292" w:author="michele landi" w:date="2019-09-25T16:48:00Z"/>
              </w:rPr>
            </w:pPr>
            <w:del w:id="293" w:author="michele landi" w:date="2019-09-25T16:48:00Z">
              <w:r w:rsidRPr="00BC5D45" w:rsidDel="00E84FAE">
                <w:rPr>
                  <w:rFonts w:cs="Calibri"/>
                  <w:b/>
                  <w:color w:val="44484B"/>
                </w:rPr>
                <w:delText>wiss</w:delText>
              </w:r>
              <w:r w:rsidRPr="00BC5D45" w:rsidDel="00E84FAE">
                <w:rPr>
                  <w:rFonts w:cs="Calibri"/>
                  <w:b/>
                  <w:color w:val="44484B"/>
                  <w:spacing w:val="-31"/>
                </w:rPr>
                <w:delText xml:space="preserve"> </w:delText>
              </w:r>
              <w:r w:rsidRPr="00BC5D45" w:rsidDel="00E84FAE">
                <w:rPr>
                  <w:rFonts w:cs="Calibri"/>
                  <w:color w:val="44484B"/>
                </w:rPr>
                <w:delText>key</w:delText>
              </w:r>
            </w:del>
          </w:p>
        </w:tc>
      </w:tr>
      <w:tr w:rsidR="00205830" w:rsidRPr="00F55AD7" w:rsidDel="00E84FAE" w14:paraId="525FD44A" w14:textId="75644748" w:rsidTr="00205830">
        <w:trPr>
          <w:cantSplit/>
          <w:jc w:val="center"/>
          <w:del w:id="294" w:author="michele landi" w:date="2019-09-25T16:48:00Z"/>
        </w:trPr>
        <w:tc>
          <w:tcPr>
            <w:tcW w:w="947" w:type="dxa"/>
            <w:vAlign w:val="center"/>
          </w:tcPr>
          <w:p w14:paraId="51496835" w14:textId="51AA9AE5" w:rsidR="00205830" w:rsidRPr="00BC5D45" w:rsidDel="00E84FAE" w:rsidRDefault="00205830" w:rsidP="00205830">
            <w:pPr>
              <w:pStyle w:val="Tabletext"/>
              <w:rPr>
                <w:del w:id="295" w:author="michele landi" w:date="2019-09-25T16:48:00Z"/>
                <w:rFonts w:cs="Calibri"/>
                <w:b/>
                <w:color w:val="44484B"/>
                <w:w w:val="95"/>
              </w:rPr>
            </w:pPr>
            <w:del w:id="296" w:author="michele landi" w:date="2019-09-25T16:48:00Z">
              <w:r w:rsidRPr="00BC5D45" w:rsidDel="00E84FAE">
                <w:rPr>
                  <w:rFonts w:cs="Calibri"/>
                  <w:b/>
                  <w:color w:val="44484B"/>
                  <w:w w:val="90"/>
                </w:rPr>
                <w:delText>K</w:delText>
              </w:r>
            </w:del>
          </w:p>
        </w:tc>
        <w:tc>
          <w:tcPr>
            <w:tcW w:w="1415" w:type="dxa"/>
            <w:vAlign w:val="center"/>
          </w:tcPr>
          <w:p w14:paraId="082F8AB4" w14:textId="19051F81" w:rsidR="00205830" w:rsidRPr="00BC5D45" w:rsidDel="00E84FAE" w:rsidRDefault="00205830" w:rsidP="00205830">
            <w:pPr>
              <w:pStyle w:val="Tabletext"/>
              <w:rPr>
                <w:del w:id="297" w:author="michele landi" w:date="2019-09-25T16:48:00Z"/>
                <w:rFonts w:cs="Calibri"/>
                <w:color w:val="44484B"/>
                <w:w w:val="115"/>
              </w:rPr>
            </w:pPr>
            <w:del w:id="298" w:author="michele landi" w:date="2019-09-25T16:48:00Z">
              <w:r w:rsidRPr="00BC5D45" w:rsidDel="00E84FAE">
                <w:rPr>
                  <w:rFonts w:cs="Calibri"/>
                  <w:color w:val="44484B"/>
                  <w:w w:val="115"/>
                </w:rPr>
                <w:delText>Kilo</w:delText>
              </w:r>
            </w:del>
          </w:p>
        </w:tc>
        <w:tc>
          <w:tcPr>
            <w:tcW w:w="2264" w:type="dxa"/>
            <w:vAlign w:val="center"/>
          </w:tcPr>
          <w:p w14:paraId="22E8DFE1" w14:textId="5BEAFD68" w:rsidR="00205830" w:rsidRPr="00BC5D45" w:rsidDel="00E84FAE" w:rsidRDefault="00205830" w:rsidP="00205830">
            <w:pPr>
              <w:pStyle w:val="Tabletext"/>
              <w:rPr>
                <w:del w:id="299" w:author="michele landi" w:date="2019-09-25T16:48:00Z"/>
                <w:rFonts w:cs="Calibri"/>
                <w:b/>
                <w:color w:val="44484B"/>
              </w:rPr>
            </w:pPr>
            <w:del w:id="300" w:author="michele landi" w:date="2019-09-25T16:48:00Z">
              <w:r w:rsidRPr="00BC5D45" w:rsidDel="00E84FAE">
                <w:rPr>
                  <w:rFonts w:cs="Calibri"/>
                  <w:b/>
                  <w:color w:val="44484B"/>
                  <w:w w:val="105"/>
                </w:rPr>
                <w:delText>key</w:delText>
              </w:r>
              <w:r w:rsidRPr="00BC5D45" w:rsidDel="00E84FAE">
                <w:rPr>
                  <w:rFonts w:cs="Calibri"/>
                  <w:b/>
                  <w:color w:val="44484B"/>
                  <w:spacing w:val="-31"/>
                  <w:w w:val="105"/>
                </w:rPr>
                <w:delText xml:space="preserve"> </w:delText>
              </w:r>
              <w:r w:rsidRPr="00BC5D45" w:rsidDel="00E84FAE">
                <w:rPr>
                  <w:rFonts w:cs="Calibri"/>
                  <w:color w:val="44484B"/>
                  <w:w w:val="105"/>
                </w:rPr>
                <w:delText>loh</w:delText>
              </w:r>
            </w:del>
          </w:p>
        </w:tc>
        <w:tc>
          <w:tcPr>
            <w:tcW w:w="565" w:type="dxa"/>
            <w:tcBorders>
              <w:top w:val="nil"/>
              <w:bottom w:val="nil"/>
            </w:tcBorders>
          </w:tcPr>
          <w:p w14:paraId="5AE16EF6" w14:textId="61085552" w:rsidR="00205830" w:rsidDel="00E84FAE" w:rsidRDefault="00205830" w:rsidP="00205830">
            <w:pPr>
              <w:pStyle w:val="Tabletext"/>
              <w:rPr>
                <w:del w:id="301" w:author="michele landi" w:date="2019-09-25T16:48:00Z"/>
              </w:rPr>
            </w:pPr>
          </w:p>
        </w:tc>
        <w:tc>
          <w:tcPr>
            <w:tcW w:w="948" w:type="dxa"/>
            <w:vAlign w:val="center"/>
          </w:tcPr>
          <w:p w14:paraId="156AC45D" w14:textId="74565186" w:rsidR="00205830" w:rsidDel="00E84FAE" w:rsidRDefault="00205830" w:rsidP="00205830">
            <w:pPr>
              <w:pStyle w:val="Tabletext"/>
              <w:rPr>
                <w:del w:id="302" w:author="michele landi" w:date="2019-09-25T16:48:00Z"/>
              </w:rPr>
            </w:pPr>
            <w:del w:id="303" w:author="michele landi" w:date="2019-09-25T16:48:00Z">
              <w:r w:rsidRPr="00BC5D45" w:rsidDel="00E84FAE">
                <w:rPr>
                  <w:rFonts w:cs="Calibri"/>
                  <w:b/>
                  <w:color w:val="44484B"/>
                  <w:w w:val="95"/>
                </w:rPr>
                <w:delText>X</w:delText>
              </w:r>
            </w:del>
          </w:p>
        </w:tc>
        <w:tc>
          <w:tcPr>
            <w:tcW w:w="1430" w:type="dxa"/>
            <w:vAlign w:val="center"/>
          </w:tcPr>
          <w:p w14:paraId="3BFBD3F7" w14:textId="5B879D45" w:rsidR="00205830" w:rsidDel="00E84FAE" w:rsidRDefault="00205830" w:rsidP="00205830">
            <w:pPr>
              <w:pStyle w:val="Tabletext"/>
              <w:rPr>
                <w:del w:id="304" w:author="michele landi" w:date="2019-09-25T16:48:00Z"/>
              </w:rPr>
            </w:pPr>
            <w:del w:id="305" w:author="michele landi" w:date="2019-09-25T16:48:00Z">
              <w:r w:rsidRPr="00BC5D45" w:rsidDel="00E84FAE">
                <w:rPr>
                  <w:rFonts w:cs="Calibri"/>
                  <w:color w:val="44484B"/>
                  <w:w w:val="115"/>
                </w:rPr>
                <w:delText>X-ray</w:delText>
              </w:r>
            </w:del>
          </w:p>
        </w:tc>
        <w:tc>
          <w:tcPr>
            <w:tcW w:w="2264" w:type="dxa"/>
            <w:vAlign w:val="center"/>
          </w:tcPr>
          <w:p w14:paraId="46FF7CB4" w14:textId="5F63092F" w:rsidR="00205830" w:rsidDel="00E84FAE" w:rsidRDefault="00205830" w:rsidP="00205830">
            <w:pPr>
              <w:pStyle w:val="Tabletext"/>
              <w:rPr>
                <w:del w:id="306" w:author="michele landi" w:date="2019-09-25T16:48:00Z"/>
              </w:rPr>
            </w:pPr>
            <w:del w:id="307" w:author="michele landi" w:date="2019-09-25T16:48:00Z">
              <w:r w:rsidRPr="00BC5D45" w:rsidDel="00E84FAE">
                <w:rPr>
                  <w:rFonts w:cs="Calibri"/>
                  <w:b/>
                  <w:color w:val="44484B"/>
                </w:rPr>
                <w:delText>ecks</w:delText>
              </w:r>
              <w:r w:rsidRPr="00BC5D45" w:rsidDel="00E84FAE">
                <w:rPr>
                  <w:rFonts w:cs="Calibri"/>
                  <w:b/>
                  <w:color w:val="44484B"/>
                  <w:spacing w:val="-37"/>
                </w:rPr>
                <w:delText xml:space="preserve"> </w:delText>
              </w:r>
              <w:r w:rsidRPr="00BC5D45" w:rsidDel="00E84FAE">
                <w:rPr>
                  <w:rFonts w:cs="Calibri"/>
                  <w:color w:val="44484B"/>
                </w:rPr>
                <w:delText>ray</w:delText>
              </w:r>
            </w:del>
          </w:p>
        </w:tc>
      </w:tr>
      <w:tr w:rsidR="00205830" w:rsidRPr="00F55AD7" w:rsidDel="00E84FAE" w14:paraId="3BE17027" w14:textId="59C143A3" w:rsidTr="00205830">
        <w:trPr>
          <w:cantSplit/>
          <w:jc w:val="center"/>
          <w:del w:id="308" w:author="michele landi" w:date="2019-09-25T16:48:00Z"/>
        </w:trPr>
        <w:tc>
          <w:tcPr>
            <w:tcW w:w="947" w:type="dxa"/>
            <w:vAlign w:val="center"/>
          </w:tcPr>
          <w:p w14:paraId="7ECE05AF" w14:textId="230F94FC" w:rsidR="00205830" w:rsidRPr="00BC5D45" w:rsidDel="00E84FAE" w:rsidRDefault="00205830" w:rsidP="00205830">
            <w:pPr>
              <w:pStyle w:val="Tabletext"/>
              <w:rPr>
                <w:del w:id="309" w:author="michele landi" w:date="2019-09-25T16:48:00Z"/>
                <w:rFonts w:cs="Calibri"/>
                <w:b/>
                <w:color w:val="44484B"/>
                <w:w w:val="95"/>
              </w:rPr>
            </w:pPr>
            <w:del w:id="310" w:author="michele landi" w:date="2019-09-25T16:48:00Z">
              <w:r w:rsidRPr="00BC5D45" w:rsidDel="00E84FAE">
                <w:rPr>
                  <w:rFonts w:cs="Calibri"/>
                  <w:b/>
                  <w:color w:val="44484B"/>
                  <w:w w:val="95"/>
                </w:rPr>
                <w:delText>L</w:delText>
              </w:r>
            </w:del>
          </w:p>
        </w:tc>
        <w:tc>
          <w:tcPr>
            <w:tcW w:w="1415" w:type="dxa"/>
            <w:vAlign w:val="center"/>
          </w:tcPr>
          <w:p w14:paraId="40BCFD84" w14:textId="7299ACA7" w:rsidR="00205830" w:rsidRPr="00BC5D45" w:rsidDel="00E84FAE" w:rsidRDefault="00205830" w:rsidP="00205830">
            <w:pPr>
              <w:pStyle w:val="Tabletext"/>
              <w:rPr>
                <w:del w:id="311" w:author="michele landi" w:date="2019-09-25T16:48:00Z"/>
                <w:rFonts w:cs="Calibri"/>
                <w:color w:val="44484B"/>
                <w:w w:val="115"/>
              </w:rPr>
            </w:pPr>
            <w:del w:id="312" w:author="michele landi" w:date="2019-09-25T16:48:00Z">
              <w:r w:rsidRPr="00BC5D45" w:rsidDel="00E84FAE">
                <w:rPr>
                  <w:rFonts w:cs="Calibri"/>
                  <w:color w:val="44484B"/>
                  <w:w w:val="120"/>
                </w:rPr>
                <w:delText>Lima</w:delText>
              </w:r>
            </w:del>
          </w:p>
        </w:tc>
        <w:tc>
          <w:tcPr>
            <w:tcW w:w="2264" w:type="dxa"/>
            <w:vAlign w:val="center"/>
          </w:tcPr>
          <w:p w14:paraId="2D567D02" w14:textId="7F4CC189" w:rsidR="00205830" w:rsidRPr="00BC5D45" w:rsidDel="00E84FAE" w:rsidRDefault="00205830" w:rsidP="00205830">
            <w:pPr>
              <w:pStyle w:val="Tabletext"/>
              <w:rPr>
                <w:del w:id="313" w:author="michele landi" w:date="2019-09-25T16:48:00Z"/>
                <w:rFonts w:cs="Calibri"/>
                <w:b/>
                <w:color w:val="44484B"/>
              </w:rPr>
            </w:pPr>
            <w:del w:id="314" w:author="michele landi" w:date="2019-09-25T16:48:00Z">
              <w:r w:rsidRPr="00BC5D45" w:rsidDel="00E84FAE">
                <w:rPr>
                  <w:rFonts w:cs="Calibri"/>
                  <w:b/>
                  <w:color w:val="44484B"/>
                  <w:w w:val="105"/>
                </w:rPr>
                <w:delText>lee</w:delText>
              </w:r>
              <w:r w:rsidRPr="00BC5D45" w:rsidDel="00E84FAE">
                <w:rPr>
                  <w:rFonts w:cs="Calibri"/>
                  <w:b/>
                  <w:color w:val="44484B"/>
                  <w:spacing w:val="-13"/>
                  <w:w w:val="105"/>
                </w:rPr>
                <w:delText xml:space="preserve"> </w:delText>
              </w:r>
              <w:r w:rsidRPr="00BC5D45" w:rsidDel="00E84FAE">
                <w:rPr>
                  <w:rFonts w:cs="Calibri"/>
                  <w:color w:val="44484B"/>
                  <w:w w:val="105"/>
                </w:rPr>
                <w:delText>mah</w:delText>
              </w:r>
            </w:del>
          </w:p>
        </w:tc>
        <w:tc>
          <w:tcPr>
            <w:tcW w:w="565" w:type="dxa"/>
            <w:tcBorders>
              <w:top w:val="nil"/>
              <w:bottom w:val="nil"/>
            </w:tcBorders>
          </w:tcPr>
          <w:p w14:paraId="6A067736" w14:textId="3EA9ADAA" w:rsidR="00205830" w:rsidDel="00E84FAE" w:rsidRDefault="00205830" w:rsidP="00205830">
            <w:pPr>
              <w:pStyle w:val="Tabletext"/>
              <w:rPr>
                <w:del w:id="315" w:author="michele landi" w:date="2019-09-25T16:48:00Z"/>
              </w:rPr>
            </w:pPr>
          </w:p>
        </w:tc>
        <w:tc>
          <w:tcPr>
            <w:tcW w:w="948" w:type="dxa"/>
            <w:vAlign w:val="center"/>
          </w:tcPr>
          <w:p w14:paraId="15184962" w14:textId="3284C491" w:rsidR="00205830" w:rsidDel="00E84FAE" w:rsidRDefault="00205830" w:rsidP="00205830">
            <w:pPr>
              <w:pStyle w:val="Tabletext"/>
              <w:rPr>
                <w:del w:id="316" w:author="michele landi" w:date="2019-09-25T16:48:00Z"/>
              </w:rPr>
            </w:pPr>
            <w:del w:id="317" w:author="michele landi" w:date="2019-09-25T16:48:00Z">
              <w:r w:rsidRPr="00BC5D45" w:rsidDel="00E84FAE">
                <w:rPr>
                  <w:rFonts w:cs="Calibri"/>
                  <w:b/>
                  <w:color w:val="44484B"/>
                  <w:w w:val="90"/>
                </w:rPr>
                <w:delText>Y</w:delText>
              </w:r>
            </w:del>
          </w:p>
        </w:tc>
        <w:tc>
          <w:tcPr>
            <w:tcW w:w="1430" w:type="dxa"/>
            <w:vAlign w:val="center"/>
          </w:tcPr>
          <w:p w14:paraId="5FC3E441" w14:textId="020213FE" w:rsidR="00205830" w:rsidDel="00E84FAE" w:rsidRDefault="00205830" w:rsidP="00205830">
            <w:pPr>
              <w:pStyle w:val="Tabletext"/>
              <w:rPr>
                <w:del w:id="318" w:author="michele landi" w:date="2019-09-25T16:48:00Z"/>
              </w:rPr>
            </w:pPr>
            <w:del w:id="319" w:author="michele landi" w:date="2019-09-25T16:48:00Z">
              <w:r w:rsidRPr="00BC5D45" w:rsidDel="00E84FAE">
                <w:rPr>
                  <w:rFonts w:cs="Calibri"/>
                  <w:color w:val="44484B"/>
                  <w:w w:val="115"/>
                </w:rPr>
                <w:delText>Yankee</w:delText>
              </w:r>
            </w:del>
          </w:p>
        </w:tc>
        <w:tc>
          <w:tcPr>
            <w:tcW w:w="2264" w:type="dxa"/>
            <w:vAlign w:val="center"/>
          </w:tcPr>
          <w:p w14:paraId="79187F88" w14:textId="5418E2CA" w:rsidR="00205830" w:rsidDel="00E84FAE" w:rsidRDefault="00205830" w:rsidP="00205830">
            <w:pPr>
              <w:pStyle w:val="Tabletext"/>
              <w:rPr>
                <w:del w:id="320" w:author="michele landi" w:date="2019-09-25T16:48:00Z"/>
              </w:rPr>
            </w:pPr>
            <w:del w:id="321" w:author="michele landi" w:date="2019-09-25T16:48:00Z">
              <w:r w:rsidRPr="00BC5D45" w:rsidDel="00E84FAE">
                <w:rPr>
                  <w:rFonts w:cs="Calibri"/>
                  <w:b/>
                  <w:color w:val="44484B"/>
                  <w:spacing w:val="-2"/>
                  <w:w w:val="105"/>
                </w:rPr>
                <w:delText>yang</w:delText>
              </w:r>
              <w:r w:rsidRPr="00BC5D45" w:rsidDel="00E84FAE">
                <w:rPr>
                  <w:rFonts w:cs="Calibri"/>
                  <w:b/>
                  <w:color w:val="44484B"/>
                  <w:spacing w:val="-45"/>
                  <w:w w:val="105"/>
                </w:rPr>
                <w:delText xml:space="preserve"> </w:delText>
              </w:r>
              <w:r w:rsidRPr="00BC5D45" w:rsidDel="00E84FAE">
                <w:rPr>
                  <w:rFonts w:cs="Calibri"/>
                  <w:color w:val="44484B"/>
                  <w:w w:val="105"/>
                </w:rPr>
                <w:delText>key</w:delText>
              </w:r>
            </w:del>
          </w:p>
        </w:tc>
      </w:tr>
      <w:tr w:rsidR="00205830" w:rsidRPr="00F55AD7" w:rsidDel="00E84FAE" w14:paraId="440CBDC8" w14:textId="5BD59828" w:rsidTr="00205830">
        <w:trPr>
          <w:cantSplit/>
          <w:jc w:val="center"/>
          <w:del w:id="322" w:author="michele landi" w:date="2019-09-25T16:48:00Z"/>
        </w:trPr>
        <w:tc>
          <w:tcPr>
            <w:tcW w:w="947" w:type="dxa"/>
            <w:vAlign w:val="center"/>
          </w:tcPr>
          <w:p w14:paraId="214EFF81" w14:textId="248C0E6F" w:rsidR="00205830" w:rsidRPr="00BC5D45" w:rsidDel="00E84FAE" w:rsidRDefault="00205830" w:rsidP="00205830">
            <w:pPr>
              <w:pStyle w:val="Tabletext"/>
              <w:rPr>
                <w:del w:id="323" w:author="michele landi" w:date="2019-09-25T16:48:00Z"/>
                <w:rFonts w:cs="Calibri"/>
                <w:b/>
                <w:color w:val="44484B"/>
                <w:w w:val="95"/>
              </w:rPr>
            </w:pPr>
            <w:del w:id="324" w:author="michele landi" w:date="2019-09-25T16:48:00Z">
              <w:r w:rsidRPr="00BC5D45" w:rsidDel="00E84FAE">
                <w:rPr>
                  <w:rFonts w:cs="Calibri"/>
                  <w:b/>
                  <w:color w:val="44484B"/>
                </w:rPr>
                <w:delText>M</w:delText>
              </w:r>
            </w:del>
          </w:p>
        </w:tc>
        <w:tc>
          <w:tcPr>
            <w:tcW w:w="1415" w:type="dxa"/>
            <w:vAlign w:val="center"/>
          </w:tcPr>
          <w:p w14:paraId="6EACCA35" w14:textId="5A0EE586" w:rsidR="00205830" w:rsidRPr="00BC5D45" w:rsidDel="00E84FAE" w:rsidRDefault="00205830" w:rsidP="00205830">
            <w:pPr>
              <w:pStyle w:val="Tabletext"/>
              <w:rPr>
                <w:del w:id="325" w:author="michele landi" w:date="2019-09-25T16:48:00Z"/>
                <w:rFonts w:cs="Calibri"/>
                <w:color w:val="44484B"/>
                <w:w w:val="115"/>
              </w:rPr>
            </w:pPr>
            <w:del w:id="326" w:author="michele landi" w:date="2019-09-25T16:48:00Z">
              <w:r w:rsidRPr="00BC5D45" w:rsidDel="00E84FAE">
                <w:rPr>
                  <w:rFonts w:cs="Calibri"/>
                  <w:color w:val="44484B"/>
                  <w:spacing w:val="-1"/>
                  <w:w w:val="110"/>
                </w:rPr>
                <w:delText>Mike</w:delText>
              </w:r>
            </w:del>
          </w:p>
        </w:tc>
        <w:tc>
          <w:tcPr>
            <w:tcW w:w="2264" w:type="dxa"/>
            <w:vAlign w:val="center"/>
          </w:tcPr>
          <w:p w14:paraId="75D644FE" w14:textId="56755A64" w:rsidR="00205830" w:rsidRPr="00BC5D45" w:rsidDel="00E84FAE" w:rsidRDefault="00205830" w:rsidP="00205830">
            <w:pPr>
              <w:pStyle w:val="Tabletext"/>
              <w:rPr>
                <w:del w:id="327" w:author="michele landi" w:date="2019-09-25T16:48:00Z"/>
                <w:rFonts w:cs="Calibri"/>
                <w:b/>
                <w:color w:val="44484B"/>
              </w:rPr>
            </w:pPr>
            <w:del w:id="328" w:author="michele landi" w:date="2019-09-25T16:48:00Z">
              <w:r w:rsidRPr="00BC5D45" w:rsidDel="00E84FAE">
                <w:rPr>
                  <w:rFonts w:cs="Calibri"/>
                  <w:b/>
                  <w:color w:val="44484B"/>
                  <w:spacing w:val="-1"/>
                </w:rPr>
                <w:delText>mi</w:delText>
              </w:r>
              <w:r w:rsidRPr="00BC5D45" w:rsidDel="00E84FAE">
                <w:rPr>
                  <w:rFonts w:cs="Calibri"/>
                  <w:b/>
                  <w:color w:val="44484B"/>
                  <w:spacing w:val="-2"/>
                </w:rPr>
                <w:delText>ke</w:delText>
              </w:r>
            </w:del>
          </w:p>
        </w:tc>
        <w:tc>
          <w:tcPr>
            <w:tcW w:w="565" w:type="dxa"/>
            <w:tcBorders>
              <w:top w:val="nil"/>
              <w:bottom w:val="nil"/>
            </w:tcBorders>
          </w:tcPr>
          <w:p w14:paraId="3821BA49" w14:textId="6F199F2B" w:rsidR="00205830" w:rsidDel="00E84FAE" w:rsidRDefault="00205830" w:rsidP="00205830">
            <w:pPr>
              <w:pStyle w:val="Tabletext"/>
              <w:rPr>
                <w:del w:id="329" w:author="michele landi" w:date="2019-09-25T16:48:00Z"/>
              </w:rPr>
            </w:pPr>
          </w:p>
        </w:tc>
        <w:tc>
          <w:tcPr>
            <w:tcW w:w="948" w:type="dxa"/>
            <w:vAlign w:val="center"/>
          </w:tcPr>
          <w:p w14:paraId="00F45FA9" w14:textId="17EE3226" w:rsidR="00205830" w:rsidDel="00E84FAE" w:rsidRDefault="00205830" w:rsidP="00205830">
            <w:pPr>
              <w:pStyle w:val="Tabletext"/>
              <w:rPr>
                <w:del w:id="330" w:author="michele landi" w:date="2019-09-25T16:48:00Z"/>
              </w:rPr>
            </w:pPr>
            <w:del w:id="331" w:author="michele landi" w:date="2019-09-25T16:48:00Z">
              <w:r w:rsidRPr="00BC5D45" w:rsidDel="00E84FAE">
                <w:rPr>
                  <w:rFonts w:cs="Calibri"/>
                  <w:b/>
                  <w:color w:val="44484B"/>
                  <w:w w:val="90"/>
                </w:rPr>
                <w:delText>Z</w:delText>
              </w:r>
            </w:del>
          </w:p>
        </w:tc>
        <w:tc>
          <w:tcPr>
            <w:tcW w:w="1430" w:type="dxa"/>
            <w:vAlign w:val="center"/>
          </w:tcPr>
          <w:p w14:paraId="3A068167" w14:textId="4627254B" w:rsidR="00205830" w:rsidDel="00E84FAE" w:rsidRDefault="00205830" w:rsidP="00205830">
            <w:pPr>
              <w:pStyle w:val="Tabletext"/>
              <w:rPr>
                <w:del w:id="332" w:author="michele landi" w:date="2019-09-25T16:48:00Z"/>
              </w:rPr>
            </w:pPr>
            <w:del w:id="333" w:author="michele landi" w:date="2019-09-25T16:48:00Z">
              <w:r w:rsidRPr="00BC5D45" w:rsidDel="00E84FAE">
                <w:rPr>
                  <w:rFonts w:cs="Calibri"/>
                  <w:color w:val="44484B"/>
                  <w:spacing w:val="-1"/>
                  <w:w w:val="120"/>
                </w:rPr>
                <w:delText>Zu</w:delText>
              </w:r>
              <w:r w:rsidRPr="00BC5D45" w:rsidDel="00E84FAE">
                <w:rPr>
                  <w:rFonts w:cs="Calibri"/>
                  <w:color w:val="44484B"/>
                  <w:spacing w:val="-2"/>
                  <w:w w:val="120"/>
                </w:rPr>
                <w:delText>lu</w:delText>
              </w:r>
            </w:del>
          </w:p>
        </w:tc>
        <w:tc>
          <w:tcPr>
            <w:tcW w:w="2264" w:type="dxa"/>
            <w:vAlign w:val="center"/>
          </w:tcPr>
          <w:p w14:paraId="269F304D" w14:textId="6F2E3C8B" w:rsidR="00205830" w:rsidDel="00E84FAE" w:rsidRDefault="00205830" w:rsidP="00205830">
            <w:pPr>
              <w:pStyle w:val="Tabletext"/>
              <w:rPr>
                <w:del w:id="334" w:author="michele landi" w:date="2019-09-25T16:48:00Z"/>
              </w:rPr>
            </w:pPr>
            <w:del w:id="335" w:author="michele landi" w:date="2019-09-25T16:48:00Z">
              <w:r w:rsidRPr="00BC5D45" w:rsidDel="00E84FAE">
                <w:rPr>
                  <w:rFonts w:cs="Calibri"/>
                  <w:b/>
                  <w:color w:val="44484B"/>
                  <w:w w:val="105"/>
                </w:rPr>
                <w:delText>zoo</w:delText>
              </w:r>
              <w:r w:rsidRPr="00BC5D45" w:rsidDel="00E84FAE">
                <w:rPr>
                  <w:rFonts w:cs="Calibri"/>
                  <w:b/>
                  <w:color w:val="44484B"/>
                  <w:spacing w:val="-33"/>
                  <w:w w:val="105"/>
                </w:rPr>
                <w:delText xml:space="preserve"> </w:delText>
              </w:r>
              <w:r w:rsidRPr="00BC5D45" w:rsidDel="00E84FAE">
                <w:rPr>
                  <w:rFonts w:cs="Calibri"/>
                  <w:color w:val="44484B"/>
                  <w:w w:val="105"/>
                </w:rPr>
                <w:delText>loo</w:delText>
              </w:r>
            </w:del>
          </w:p>
        </w:tc>
      </w:tr>
    </w:tbl>
    <w:p w14:paraId="36A272F0" w14:textId="2C3B1385" w:rsidR="00F06234" w:rsidDel="00E84FAE" w:rsidRDefault="00F06234" w:rsidP="00F06234">
      <w:pPr>
        <w:pStyle w:val="BodyText"/>
        <w:rPr>
          <w:del w:id="336" w:author="michele landi" w:date="2019-09-25T16:48:00Z"/>
        </w:rPr>
      </w:pPr>
    </w:p>
    <w:p w14:paraId="057C0940" w14:textId="54B8E9DF" w:rsidR="00F06234" w:rsidRPr="00F55AD7" w:rsidDel="00E84FAE" w:rsidRDefault="00205830">
      <w:pPr>
        <w:pStyle w:val="Heading2"/>
        <w:rPr>
          <w:del w:id="337" w:author="michele landi" w:date="2019-09-25T16:48:00Z"/>
        </w:rPr>
      </w:pPr>
      <w:bookmarkStart w:id="338" w:name="_Toc18993221"/>
      <w:del w:id="339" w:author="michele landi" w:date="2019-09-25T16:48:00Z">
        <w:r w:rsidRPr="00205830" w:rsidDel="00E84FAE">
          <w:delText>PHONETIC NUMBERS [NUMERALS]</w:delText>
        </w:r>
        <w:bookmarkEnd w:id="338"/>
      </w:del>
    </w:p>
    <w:p w14:paraId="027B9ABF" w14:textId="54F0EE0C" w:rsidR="00F06234" w:rsidRPr="00F55AD7" w:rsidDel="00E84FAE" w:rsidRDefault="00F06234" w:rsidP="00F06234">
      <w:pPr>
        <w:pStyle w:val="Heading2separationline"/>
        <w:rPr>
          <w:del w:id="340" w:author="michele landi" w:date="2019-09-25T16:48:00Z"/>
        </w:rPr>
      </w:pPr>
    </w:p>
    <w:p w14:paraId="088452EA" w14:textId="39E91AA0" w:rsidR="00205830" w:rsidRPr="009B1953" w:rsidDel="00E84FAE" w:rsidRDefault="00205830" w:rsidP="00205830">
      <w:pPr>
        <w:pStyle w:val="BodyText"/>
        <w:rPr>
          <w:del w:id="341" w:author="michele landi" w:date="2019-09-25T16:48:00Z"/>
        </w:rPr>
      </w:pPr>
      <w:del w:id="342" w:author="michele landi" w:date="2019-09-25T16:48:00Z">
        <w:r w:rsidRPr="009B1953" w:rsidDel="00E84FAE">
          <w:delText>Numbers are to be spoken in separate digits.  For example:</w:delText>
        </w:r>
      </w:del>
    </w:p>
    <w:p w14:paraId="576D98E6" w14:textId="3EAF44EA" w:rsidR="00205830" w:rsidRPr="009B1953" w:rsidDel="00E84FAE" w:rsidRDefault="00205830" w:rsidP="00205830">
      <w:pPr>
        <w:pStyle w:val="BodyText"/>
        <w:ind w:left="708"/>
        <w:rPr>
          <w:del w:id="343" w:author="michele landi" w:date="2019-09-25T16:48:00Z"/>
        </w:rPr>
      </w:pPr>
      <w:del w:id="344" w:author="michele landi" w:date="2019-09-25T16:48:00Z">
        <w:r w:rsidRPr="009B1953" w:rsidDel="00E84FAE">
          <w:delText>“One-five-zero” for 150</w:delText>
        </w:r>
      </w:del>
    </w:p>
    <w:p w14:paraId="3C3D8B92" w14:textId="0EAB2E97" w:rsidR="00F06234" w:rsidDel="00E84FAE" w:rsidRDefault="00205830" w:rsidP="00205830">
      <w:pPr>
        <w:pStyle w:val="BodyText"/>
        <w:rPr>
          <w:del w:id="345" w:author="michele landi" w:date="2019-09-25T16:48:00Z"/>
        </w:rPr>
      </w:pPr>
      <w:del w:id="346" w:author="michele landi" w:date="2019-09-25T16:48:00Z">
        <w:r w:rsidDel="00E84FAE">
          <w:delText>P</w:delText>
        </w:r>
        <w:r w:rsidRPr="000803AE" w:rsidDel="00E84FAE">
          <w:delText>ronunciation of numbers shall be in the phonetic form as follows:</w:delText>
        </w:r>
      </w:del>
    </w:p>
    <w:tbl>
      <w:tblPr>
        <w:tblStyle w:val="TableGrid"/>
        <w:tblW w:w="9833" w:type="dxa"/>
        <w:jc w:val="center"/>
        <w:tblLook w:val="04A0" w:firstRow="1" w:lastRow="0" w:firstColumn="1" w:lastColumn="0" w:noHBand="0" w:noVBand="1"/>
      </w:tblPr>
      <w:tblGrid>
        <w:gridCol w:w="1124"/>
        <w:gridCol w:w="1386"/>
        <w:gridCol w:w="2206"/>
        <w:gridCol w:w="534"/>
        <w:gridCol w:w="947"/>
        <w:gridCol w:w="1430"/>
        <w:gridCol w:w="2206"/>
      </w:tblGrid>
      <w:tr w:rsidR="00205830" w:rsidRPr="00B635F3" w:rsidDel="00E84FAE" w14:paraId="017E54FD" w14:textId="1EBFEC3D" w:rsidTr="00205830">
        <w:trPr>
          <w:cantSplit/>
          <w:tblHeader/>
          <w:jc w:val="center"/>
          <w:del w:id="347" w:author="michele landi" w:date="2019-09-25T16:48:00Z"/>
        </w:trPr>
        <w:tc>
          <w:tcPr>
            <w:tcW w:w="1124" w:type="dxa"/>
            <w:shd w:val="clear" w:color="auto" w:fill="auto"/>
            <w:vAlign w:val="center"/>
          </w:tcPr>
          <w:p w14:paraId="0D09120C" w14:textId="6C4B75FB" w:rsidR="00205830" w:rsidRPr="00B635F3" w:rsidDel="00E84FAE" w:rsidRDefault="00205830" w:rsidP="00205830">
            <w:pPr>
              <w:pStyle w:val="Tableheading"/>
              <w:rPr>
                <w:del w:id="348" w:author="michele landi" w:date="2019-09-25T16:48:00Z"/>
              </w:rPr>
            </w:pPr>
            <w:del w:id="349" w:author="michele landi" w:date="2019-09-25T16:48:00Z">
              <w:r w:rsidDel="00E84FAE">
                <w:delText>Number</w:delText>
              </w:r>
            </w:del>
          </w:p>
        </w:tc>
        <w:tc>
          <w:tcPr>
            <w:tcW w:w="1386" w:type="dxa"/>
            <w:vAlign w:val="center"/>
          </w:tcPr>
          <w:p w14:paraId="3005FC1D" w14:textId="25FA0B35" w:rsidR="00205830" w:rsidRPr="00B635F3" w:rsidDel="00E84FAE" w:rsidRDefault="00205830" w:rsidP="00205830">
            <w:pPr>
              <w:pStyle w:val="Tableheading"/>
              <w:rPr>
                <w:del w:id="350" w:author="michele landi" w:date="2019-09-25T16:48:00Z"/>
              </w:rPr>
            </w:pPr>
            <w:del w:id="351" w:author="michele landi" w:date="2019-09-25T16:48:00Z">
              <w:r w:rsidRPr="00B635F3" w:rsidDel="00E84FAE">
                <w:delText>Spelling</w:delText>
              </w:r>
            </w:del>
          </w:p>
        </w:tc>
        <w:tc>
          <w:tcPr>
            <w:tcW w:w="2206" w:type="dxa"/>
            <w:vAlign w:val="center"/>
          </w:tcPr>
          <w:p w14:paraId="70A5C418" w14:textId="241B7B78" w:rsidR="00205830" w:rsidRPr="00B635F3" w:rsidDel="00E84FAE" w:rsidRDefault="00205830" w:rsidP="00205830">
            <w:pPr>
              <w:pStyle w:val="Tableheading"/>
              <w:rPr>
                <w:del w:id="352" w:author="michele landi" w:date="2019-09-25T16:48:00Z"/>
              </w:rPr>
            </w:pPr>
            <w:del w:id="353" w:author="michele landi" w:date="2019-09-25T16:48:00Z">
              <w:r w:rsidRPr="00B635F3" w:rsidDel="00E84FAE">
                <w:delText>Pronunciation</w:delText>
              </w:r>
            </w:del>
          </w:p>
        </w:tc>
        <w:tc>
          <w:tcPr>
            <w:tcW w:w="534" w:type="dxa"/>
            <w:tcBorders>
              <w:top w:val="nil"/>
              <w:bottom w:val="nil"/>
              <w:right w:val="nil"/>
            </w:tcBorders>
            <w:vAlign w:val="center"/>
          </w:tcPr>
          <w:p w14:paraId="2260C4AE" w14:textId="4D5C6184" w:rsidR="00205830" w:rsidRPr="00B635F3" w:rsidDel="00E84FAE" w:rsidRDefault="00205830" w:rsidP="00205830">
            <w:pPr>
              <w:pStyle w:val="Tableheading"/>
              <w:rPr>
                <w:del w:id="354" w:author="michele landi" w:date="2019-09-25T16:48:00Z"/>
              </w:rPr>
            </w:pPr>
          </w:p>
        </w:tc>
        <w:tc>
          <w:tcPr>
            <w:tcW w:w="947" w:type="dxa"/>
            <w:tcBorders>
              <w:top w:val="nil"/>
              <w:left w:val="nil"/>
              <w:bottom w:val="nil"/>
              <w:right w:val="single" w:sz="4" w:space="0" w:color="auto"/>
            </w:tcBorders>
            <w:shd w:val="clear" w:color="auto" w:fill="auto"/>
            <w:vAlign w:val="center"/>
          </w:tcPr>
          <w:p w14:paraId="756619B4" w14:textId="6C15E442" w:rsidR="00205830" w:rsidRPr="00B635F3" w:rsidDel="00E84FAE" w:rsidRDefault="00205830" w:rsidP="00205830">
            <w:pPr>
              <w:pStyle w:val="Tableheading"/>
              <w:rPr>
                <w:del w:id="355" w:author="michele landi" w:date="2019-09-25T16:48:00Z"/>
              </w:rPr>
            </w:pPr>
          </w:p>
        </w:tc>
        <w:tc>
          <w:tcPr>
            <w:tcW w:w="1430" w:type="dxa"/>
            <w:tcBorders>
              <w:left w:val="single" w:sz="4" w:space="0" w:color="auto"/>
            </w:tcBorders>
            <w:shd w:val="clear" w:color="auto" w:fill="auto"/>
            <w:vAlign w:val="center"/>
          </w:tcPr>
          <w:p w14:paraId="68F50E11" w14:textId="1EE2B9FB" w:rsidR="00205830" w:rsidRPr="00B635F3" w:rsidDel="00E84FAE" w:rsidRDefault="00205830" w:rsidP="00205830">
            <w:pPr>
              <w:pStyle w:val="Tableheading"/>
              <w:rPr>
                <w:del w:id="356" w:author="michele landi" w:date="2019-09-25T16:48:00Z"/>
              </w:rPr>
            </w:pPr>
            <w:del w:id="357" w:author="michele landi" w:date="2019-09-25T16:48:00Z">
              <w:r w:rsidRPr="00B635F3" w:rsidDel="00E84FAE">
                <w:delText>Spelling</w:delText>
              </w:r>
            </w:del>
          </w:p>
        </w:tc>
        <w:tc>
          <w:tcPr>
            <w:tcW w:w="2206" w:type="dxa"/>
            <w:shd w:val="clear" w:color="auto" w:fill="auto"/>
            <w:vAlign w:val="center"/>
          </w:tcPr>
          <w:p w14:paraId="1C298FCC" w14:textId="7B058B5A" w:rsidR="00205830" w:rsidRPr="00B635F3" w:rsidDel="00E84FAE" w:rsidRDefault="00205830" w:rsidP="00205830">
            <w:pPr>
              <w:pStyle w:val="Tableheading"/>
              <w:rPr>
                <w:del w:id="358" w:author="michele landi" w:date="2019-09-25T16:48:00Z"/>
              </w:rPr>
            </w:pPr>
            <w:del w:id="359" w:author="michele landi" w:date="2019-09-25T16:48:00Z">
              <w:r w:rsidRPr="00B635F3" w:rsidDel="00E84FAE">
                <w:delText>Pronunciation</w:delText>
              </w:r>
            </w:del>
          </w:p>
        </w:tc>
      </w:tr>
      <w:tr w:rsidR="00205830" w:rsidRPr="00F55AD7" w:rsidDel="00E84FAE" w14:paraId="0AF71CD4" w14:textId="67F4CE80" w:rsidTr="00205830">
        <w:trPr>
          <w:cantSplit/>
          <w:jc w:val="center"/>
          <w:del w:id="360" w:author="michele landi" w:date="2019-09-25T16:48:00Z"/>
        </w:trPr>
        <w:tc>
          <w:tcPr>
            <w:tcW w:w="1124" w:type="dxa"/>
            <w:vAlign w:val="center"/>
          </w:tcPr>
          <w:p w14:paraId="668F1326" w14:textId="1EA7AF50" w:rsidR="00205830" w:rsidRPr="00F55AD7" w:rsidDel="00E84FAE" w:rsidRDefault="00205830" w:rsidP="00205830">
            <w:pPr>
              <w:pStyle w:val="Tabletext"/>
              <w:rPr>
                <w:del w:id="361" w:author="michele landi" w:date="2019-09-25T16:48:00Z"/>
              </w:rPr>
            </w:pPr>
            <w:del w:id="362" w:author="michele landi" w:date="2019-09-25T16:48:00Z">
              <w:r w:rsidRPr="005F65EA" w:rsidDel="00E84FAE">
                <w:rPr>
                  <w:rFonts w:eastAsia="Times New Roman"/>
                  <w:b/>
                  <w:w w:val="105"/>
                  <w:lang w:val="en-US" w:eastAsia="en-AU"/>
                </w:rPr>
                <w:delText>0</w:delText>
              </w:r>
            </w:del>
          </w:p>
        </w:tc>
        <w:tc>
          <w:tcPr>
            <w:tcW w:w="1386" w:type="dxa"/>
            <w:vAlign w:val="center"/>
          </w:tcPr>
          <w:p w14:paraId="19DE7D36" w14:textId="0FDAAB5B" w:rsidR="00205830" w:rsidDel="00E84FAE" w:rsidRDefault="00205830" w:rsidP="00205830">
            <w:pPr>
              <w:pStyle w:val="Tabletext"/>
              <w:rPr>
                <w:del w:id="363" w:author="michele landi" w:date="2019-09-25T16:48:00Z"/>
                <w:color w:val="000000"/>
              </w:rPr>
            </w:pPr>
            <w:del w:id="364" w:author="michele landi" w:date="2019-09-25T16:48:00Z">
              <w:r w:rsidRPr="005F65EA" w:rsidDel="00E84FAE">
                <w:rPr>
                  <w:rFonts w:eastAsia="Times New Roman"/>
                  <w:w w:val="105"/>
                  <w:lang w:val="en-US" w:eastAsia="en-AU"/>
                </w:rPr>
                <w:delText>zero</w:delText>
              </w:r>
            </w:del>
          </w:p>
        </w:tc>
        <w:tc>
          <w:tcPr>
            <w:tcW w:w="2206" w:type="dxa"/>
            <w:vAlign w:val="center"/>
          </w:tcPr>
          <w:p w14:paraId="07764ED9" w14:textId="53CAA16D" w:rsidR="00205830" w:rsidDel="00E84FAE" w:rsidRDefault="00205830" w:rsidP="00205830">
            <w:pPr>
              <w:pStyle w:val="Tabletext"/>
              <w:rPr>
                <w:del w:id="365" w:author="michele landi" w:date="2019-09-25T16:48:00Z"/>
                <w:color w:val="000000"/>
              </w:rPr>
            </w:pPr>
            <w:del w:id="366" w:author="michele landi" w:date="2019-09-25T16:48:00Z">
              <w:r w:rsidRPr="005F65EA" w:rsidDel="00E84FAE">
                <w:rPr>
                  <w:rFonts w:eastAsia="Times New Roman"/>
                  <w:w w:val="105"/>
                  <w:lang w:val="en-US" w:eastAsia="en-AU"/>
                </w:rPr>
                <w:delText>zeero</w:delText>
              </w:r>
            </w:del>
          </w:p>
        </w:tc>
        <w:tc>
          <w:tcPr>
            <w:tcW w:w="534" w:type="dxa"/>
            <w:tcBorders>
              <w:top w:val="nil"/>
              <w:bottom w:val="nil"/>
              <w:right w:val="nil"/>
            </w:tcBorders>
          </w:tcPr>
          <w:p w14:paraId="60BB8038" w14:textId="1F9FA459" w:rsidR="00205830" w:rsidDel="00E84FAE" w:rsidRDefault="00205830" w:rsidP="00205830">
            <w:pPr>
              <w:pStyle w:val="Tabletext"/>
              <w:rPr>
                <w:del w:id="367" w:author="michele landi" w:date="2019-09-25T16:48:00Z"/>
                <w:color w:val="000000"/>
              </w:rPr>
            </w:pPr>
          </w:p>
        </w:tc>
        <w:tc>
          <w:tcPr>
            <w:tcW w:w="947" w:type="dxa"/>
            <w:tcBorders>
              <w:top w:val="nil"/>
              <w:left w:val="nil"/>
              <w:bottom w:val="nil"/>
              <w:right w:val="single" w:sz="4" w:space="0" w:color="auto"/>
            </w:tcBorders>
            <w:vAlign w:val="center"/>
          </w:tcPr>
          <w:p w14:paraId="1432D6B0" w14:textId="4A70A454" w:rsidR="00205830" w:rsidRPr="00F55AD7" w:rsidDel="00E84FAE" w:rsidRDefault="00205830" w:rsidP="00205830">
            <w:pPr>
              <w:pStyle w:val="Tabletext"/>
              <w:rPr>
                <w:del w:id="368" w:author="michele landi" w:date="2019-09-25T16:48:00Z"/>
              </w:rPr>
            </w:pPr>
          </w:p>
        </w:tc>
        <w:tc>
          <w:tcPr>
            <w:tcW w:w="1430" w:type="dxa"/>
            <w:tcBorders>
              <w:left w:val="single" w:sz="4" w:space="0" w:color="auto"/>
            </w:tcBorders>
          </w:tcPr>
          <w:p w14:paraId="7D62D874" w14:textId="2F2143E4" w:rsidR="00205830" w:rsidRPr="00F55AD7" w:rsidDel="00E84FAE" w:rsidRDefault="00205830" w:rsidP="00205830">
            <w:pPr>
              <w:pStyle w:val="Tabletext"/>
              <w:rPr>
                <w:del w:id="369" w:author="michele landi" w:date="2019-09-25T16:48:00Z"/>
              </w:rPr>
            </w:pPr>
            <w:del w:id="370" w:author="michele landi" w:date="2019-09-25T16:48:00Z">
              <w:r w:rsidRPr="005F65EA" w:rsidDel="00E84FAE">
                <w:rPr>
                  <w:rFonts w:eastAsia="Times New Roman"/>
                  <w:w w:val="105"/>
                  <w:lang w:val="en-US" w:eastAsia="en-AU"/>
                </w:rPr>
                <w:delText>Decimal</w:delText>
              </w:r>
            </w:del>
          </w:p>
        </w:tc>
        <w:tc>
          <w:tcPr>
            <w:tcW w:w="2206" w:type="dxa"/>
          </w:tcPr>
          <w:p w14:paraId="5416D506" w14:textId="7FCC9ECB" w:rsidR="00205830" w:rsidRPr="00F55AD7" w:rsidDel="00E84FAE" w:rsidRDefault="00205830" w:rsidP="00205830">
            <w:pPr>
              <w:pStyle w:val="Tabletext"/>
              <w:rPr>
                <w:del w:id="371" w:author="michele landi" w:date="2019-09-25T16:48:00Z"/>
              </w:rPr>
            </w:pPr>
            <w:del w:id="372" w:author="michele landi" w:date="2019-09-25T16:48:00Z">
              <w:r w:rsidRPr="005F65EA" w:rsidDel="00E84FAE">
                <w:rPr>
                  <w:rFonts w:eastAsia="Times New Roman"/>
                  <w:b/>
                  <w:w w:val="105"/>
                  <w:lang w:val="en-US" w:eastAsia="en-AU"/>
                </w:rPr>
                <w:delText>day see mal</w:delText>
              </w:r>
            </w:del>
          </w:p>
        </w:tc>
      </w:tr>
      <w:tr w:rsidR="00205830" w:rsidRPr="00F55AD7" w:rsidDel="00E84FAE" w14:paraId="11596AEB" w14:textId="5FB71958" w:rsidTr="00205830">
        <w:trPr>
          <w:cantSplit/>
          <w:jc w:val="center"/>
          <w:del w:id="373" w:author="michele landi" w:date="2019-09-25T16:48:00Z"/>
        </w:trPr>
        <w:tc>
          <w:tcPr>
            <w:tcW w:w="1124" w:type="dxa"/>
            <w:vAlign w:val="center"/>
          </w:tcPr>
          <w:p w14:paraId="451995BB" w14:textId="46B6A491" w:rsidR="00205830" w:rsidRPr="00F55AD7" w:rsidDel="00E84FAE" w:rsidRDefault="00205830" w:rsidP="00205830">
            <w:pPr>
              <w:pStyle w:val="Tabletext"/>
              <w:rPr>
                <w:del w:id="374" w:author="michele landi" w:date="2019-09-25T16:48:00Z"/>
              </w:rPr>
            </w:pPr>
            <w:del w:id="375" w:author="michele landi" w:date="2019-09-25T16:48:00Z">
              <w:r w:rsidRPr="005F65EA" w:rsidDel="00E84FAE">
                <w:rPr>
                  <w:rFonts w:eastAsia="Times New Roman"/>
                  <w:b/>
                  <w:w w:val="105"/>
                  <w:lang w:val="en-US" w:eastAsia="en-AU"/>
                </w:rPr>
                <w:delText>1</w:delText>
              </w:r>
            </w:del>
          </w:p>
        </w:tc>
        <w:tc>
          <w:tcPr>
            <w:tcW w:w="1386" w:type="dxa"/>
            <w:vAlign w:val="center"/>
          </w:tcPr>
          <w:p w14:paraId="019200ED" w14:textId="51F21850" w:rsidR="00205830" w:rsidDel="00E84FAE" w:rsidRDefault="00205830" w:rsidP="00205830">
            <w:pPr>
              <w:pStyle w:val="Tabletext"/>
              <w:rPr>
                <w:del w:id="376" w:author="michele landi" w:date="2019-09-25T16:48:00Z"/>
                <w:color w:val="000000"/>
              </w:rPr>
            </w:pPr>
            <w:del w:id="377" w:author="michele landi" w:date="2019-09-25T16:48:00Z">
              <w:r w:rsidRPr="005F65EA" w:rsidDel="00E84FAE">
                <w:rPr>
                  <w:rFonts w:eastAsia="Times New Roman"/>
                  <w:w w:val="105"/>
                  <w:lang w:val="en-US" w:eastAsia="en-AU"/>
                </w:rPr>
                <w:delText>one</w:delText>
              </w:r>
            </w:del>
          </w:p>
        </w:tc>
        <w:tc>
          <w:tcPr>
            <w:tcW w:w="2206" w:type="dxa"/>
            <w:vAlign w:val="center"/>
          </w:tcPr>
          <w:p w14:paraId="593A3D57" w14:textId="1F3BB4C8" w:rsidR="00205830" w:rsidDel="00E84FAE" w:rsidRDefault="00205830" w:rsidP="00205830">
            <w:pPr>
              <w:pStyle w:val="Tabletext"/>
              <w:rPr>
                <w:del w:id="378" w:author="michele landi" w:date="2019-09-25T16:48:00Z"/>
                <w:color w:val="000000"/>
              </w:rPr>
            </w:pPr>
            <w:del w:id="379" w:author="michele landi" w:date="2019-09-25T16:48:00Z">
              <w:r w:rsidRPr="005F65EA" w:rsidDel="00E84FAE">
                <w:rPr>
                  <w:rFonts w:eastAsia="Times New Roman"/>
                  <w:w w:val="105"/>
                  <w:lang w:val="en-US" w:eastAsia="en-AU"/>
                </w:rPr>
                <w:delText>wun</w:delText>
              </w:r>
            </w:del>
          </w:p>
        </w:tc>
        <w:tc>
          <w:tcPr>
            <w:tcW w:w="534" w:type="dxa"/>
            <w:tcBorders>
              <w:top w:val="nil"/>
              <w:bottom w:val="nil"/>
              <w:right w:val="nil"/>
            </w:tcBorders>
          </w:tcPr>
          <w:p w14:paraId="2A502A1E" w14:textId="50931108" w:rsidR="00205830" w:rsidDel="00E84FAE" w:rsidRDefault="00205830" w:rsidP="00205830">
            <w:pPr>
              <w:pStyle w:val="Tabletext"/>
              <w:rPr>
                <w:del w:id="380" w:author="michele landi" w:date="2019-09-25T16:48:00Z"/>
                <w:color w:val="000000"/>
              </w:rPr>
            </w:pPr>
          </w:p>
        </w:tc>
        <w:tc>
          <w:tcPr>
            <w:tcW w:w="947" w:type="dxa"/>
            <w:tcBorders>
              <w:top w:val="nil"/>
              <w:left w:val="nil"/>
              <w:bottom w:val="nil"/>
              <w:right w:val="single" w:sz="4" w:space="0" w:color="auto"/>
            </w:tcBorders>
            <w:vAlign w:val="center"/>
          </w:tcPr>
          <w:p w14:paraId="606C9B56" w14:textId="35013879" w:rsidR="00205830" w:rsidRPr="00F55AD7" w:rsidDel="00E84FAE" w:rsidRDefault="00205830" w:rsidP="00205830">
            <w:pPr>
              <w:pStyle w:val="Tabletext"/>
              <w:rPr>
                <w:del w:id="381" w:author="michele landi" w:date="2019-09-25T16:48:00Z"/>
              </w:rPr>
            </w:pPr>
          </w:p>
        </w:tc>
        <w:tc>
          <w:tcPr>
            <w:tcW w:w="1430" w:type="dxa"/>
            <w:tcBorders>
              <w:left w:val="single" w:sz="4" w:space="0" w:color="auto"/>
              <w:bottom w:val="single" w:sz="4" w:space="0" w:color="auto"/>
            </w:tcBorders>
          </w:tcPr>
          <w:p w14:paraId="4190154C" w14:textId="5940DEB2" w:rsidR="00205830" w:rsidRPr="00F55AD7" w:rsidDel="00E84FAE" w:rsidRDefault="00205830" w:rsidP="00205830">
            <w:pPr>
              <w:pStyle w:val="Tabletext"/>
              <w:rPr>
                <w:del w:id="382" w:author="michele landi" w:date="2019-09-25T16:48:00Z"/>
              </w:rPr>
            </w:pPr>
            <w:del w:id="383" w:author="michele landi" w:date="2019-09-25T16:48:00Z">
              <w:r w:rsidRPr="005F65EA" w:rsidDel="00E84FAE">
                <w:rPr>
                  <w:rFonts w:eastAsia="Times New Roman"/>
                  <w:w w:val="105"/>
                  <w:lang w:val="en-US" w:eastAsia="en-AU"/>
                </w:rPr>
                <w:delText>Hundred</w:delText>
              </w:r>
            </w:del>
          </w:p>
        </w:tc>
        <w:tc>
          <w:tcPr>
            <w:tcW w:w="2206" w:type="dxa"/>
            <w:tcBorders>
              <w:bottom w:val="single" w:sz="4" w:space="0" w:color="auto"/>
            </w:tcBorders>
          </w:tcPr>
          <w:p w14:paraId="4F8DE365" w14:textId="45EE3D6B" w:rsidR="00205830" w:rsidRPr="00F55AD7" w:rsidDel="00E84FAE" w:rsidRDefault="00205830" w:rsidP="00205830">
            <w:pPr>
              <w:pStyle w:val="Tabletext"/>
              <w:rPr>
                <w:del w:id="384" w:author="michele landi" w:date="2019-09-25T16:48:00Z"/>
              </w:rPr>
            </w:pPr>
            <w:del w:id="385" w:author="michele landi" w:date="2019-09-25T16:48:00Z">
              <w:r w:rsidRPr="005F65EA" w:rsidDel="00E84FAE">
                <w:rPr>
                  <w:rFonts w:eastAsia="Times New Roman"/>
                  <w:b/>
                  <w:w w:val="105"/>
                  <w:lang w:val="en-US" w:eastAsia="en-AU"/>
                </w:rPr>
                <w:delText>hun</w:delText>
              </w:r>
              <w:r w:rsidRPr="005F65EA" w:rsidDel="00E84FAE">
                <w:rPr>
                  <w:rFonts w:eastAsia="Times New Roman"/>
                  <w:w w:val="105"/>
                  <w:lang w:val="en-US" w:eastAsia="en-AU"/>
                </w:rPr>
                <w:delText xml:space="preserve"> dred</w:delText>
              </w:r>
            </w:del>
          </w:p>
        </w:tc>
      </w:tr>
      <w:tr w:rsidR="00205830" w:rsidRPr="00F55AD7" w:rsidDel="00E84FAE" w14:paraId="0153F236" w14:textId="0B50E50E" w:rsidTr="00205830">
        <w:trPr>
          <w:cantSplit/>
          <w:jc w:val="center"/>
          <w:del w:id="386" w:author="michele landi" w:date="2019-09-25T16:48:00Z"/>
        </w:trPr>
        <w:tc>
          <w:tcPr>
            <w:tcW w:w="1124" w:type="dxa"/>
            <w:vAlign w:val="center"/>
          </w:tcPr>
          <w:p w14:paraId="2E6768F4" w14:textId="510B64DF" w:rsidR="00205830" w:rsidRPr="00F55AD7" w:rsidDel="00E84FAE" w:rsidRDefault="00205830" w:rsidP="00205830">
            <w:pPr>
              <w:pStyle w:val="Tabletext"/>
              <w:rPr>
                <w:del w:id="387" w:author="michele landi" w:date="2019-09-25T16:48:00Z"/>
              </w:rPr>
            </w:pPr>
            <w:del w:id="388" w:author="michele landi" w:date="2019-09-25T16:48:00Z">
              <w:r w:rsidRPr="005F65EA" w:rsidDel="00E84FAE">
                <w:rPr>
                  <w:rFonts w:eastAsia="Times New Roman"/>
                  <w:b/>
                  <w:w w:val="105"/>
                  <w:lang w:val="en-US" w:eastAsia="en-AU"/>
                </w:rPr>
                <w:delText>2</w:delText>
              </w:r>
            </w:del>
          </w:p>
        </w:tc>
        <w:tc>
          <w:tcPr>
            <w:tcW w:w="1386" w:type="dxa"/>
            <w:vAlign w:val="center"/>
          </w:tcPr>
          <w:p w14:paraId="5032193A" w14:textId="02943572" w:rsidR="00205830" w:rsidDel="00E84FAE" w:rsidRDefault="00205830" w:rsidP="00205830">
            <w:pPr>
              <w:pStyle w:val="Tabletext"/>
              <w:rPr>
                <w:del w:id="389" w:author="michele landi" w:date="2019-09-25T16:48:00Z"/>
              </w:rPr>
            </w:pPr>
            <w:del w:id="390" w:author="michele landi" w:date="2019-09-25T16:48:00Z">
              <w:r w:rsidRPr="005F65EA" w:rsidDel="00E84FAE">
                <w:rPr>
                  <w:rFonts w:eastAsia="Times New Roman"/>
                  <w:w w:val="105"/>
                  <w:lang w:val="en-US" w:eastAsia="en-AU"/>
                </w:rPr>
                <w:delText>two</w:delText>
              </w:r>
            </w:del>
          </w:p>
        </w:tc>
        <w:tc>
          <w:tcPr>
            <w:tcW w:w="2206" w:type="dxa"/>
            <w:vAlign w:val="center"/>
          </w:tcPr>
          <w:p w14:paraId="2CFEB5F1" w14:textId="5C85A922" w:rsidR="00205830" w:rsidDel="00E84FAE" w:rsidRDefault="00205830" w:rsidP="00205830">
            <w:pPr>
              <w:pStyle w:val="Tabletext"/>
              <w:rPr>
                <w:del w:id="391" w:author="michele landi" w:date="2019-09-25T16:48:00Z"/>
              </w:rPr>
            </w:pPr>
            <w:del w:id="392" w:author="michele landi" w:date="2019-09-25T16:48:00Z">
              <w:r w:rsidRPr="005F65EA" w:rsidDel="00E84FAE">
                <w:rPr>
                  <w:rFonts w:eastAsia="Times New Roman"/>
                  <w:b/>
                  <w:bCs/>
                  <w:w w:val="105"/>
                  <w:lang w:val="en-US" w:eastAsia="en-AU"/>
                </w:rPr>
                <w:delText>too</w:delText>
              </w:r>
            </w:del>
          </w:p>
        </w:tc>
        <w:tc>
          <w:tcPr>
            <w:tcW w:w="534" w:type="dxa"/>
            <w:tcBorders>
              <w:top w:val="nil"/>
              <w:bottom w:val="nil"/>
              <w:right w:val="nil"/>
            </w:tcBorders>
          </w:tcPr>
          <w:p w14:paraId="4296994B" w14:textId="0EB65456" w:rsidR="00205830" w:rsidDel="00E84FAE" w:rsidRDefault="00205830" w:rsidP="00205830">
            <w:pPr>
              <w:pStyle w:val="Tabletext"/>
              <w:rPr>
                <w:del w:id="393" w:author="michele landi" w:date="2019-09-25T16:48:00Z"/>
              </w:rPr>
            </w:pPr>
          </w:p>
        </w:tc>
        <w:tc>
          <w:tcPr>
            <w:tcW w:w="947" w:type="dxa"/>
            <w:tcBorders>
              <w:top w:val="nil"/>
              <w:left w:val="nil"/>
              <w:bottom w:val="nil"/>
              <w:right w:val="single" w:sz="4" w:space="0" w:color="auto"/>
            </w:tcBorders>
            <w:vAlign w:val="center"/>
          </w:tcPr>
          <w:p w14:paraId="2683BBAC" w14:textId="03CE2D61" w:rsidR="00205830" w:rsidRPr="00F55AD7" w:rsidDel="00E84FAE" w:rsidRDefault="00205830" w:rsidP="00205830">
            <w:pPr>
              <w:pStyle w:val="Tabletext"/>
              <w:rPr>
                <w:del w:id="394" w:author="michele landi" w:date="2019-09-25T16:48:00Z"/>
              </w:rPr>
            </w:pPr>
          </w:p>
        </w:tc>
        <w:tc>
          <w:tcPr>
            <w:tcW w:w="1430" w:type="dxa"/>
            <w:tcBorders>
              <w:left w:val="single" w:sz="4" w:space="0" w:color="auto"/>
              <w:bottom w:val="single" w:sz="4" w:space="0" w:color="auto"/>
            </w:tcBorders>
          </w:tcPr>
          <w:p w14:paraId="26C37EC4" w14:textId="46265E1E" w:rsidR="00205830" w:rsidRPr="00F55AD7" w:rsidDel="00E84FAE" w:rsidRDefault="00205830" w:rsidP="00205830">
            <w:pPr>
              <w:pStyle w:val="Tabletext"/>
              <w:rPr>
                <w:del w:id="395" w:author="michele landi" w:date="2019-09-25T16:48:00Z"/>
              </w:rPr>
            </w:pPr>
            <w:del w:id="396" w:author="michele landi" w:date="2019-09-25T16:48:00Z">
              <w:r w:rsidRPr="005F65EA" w:rsidDel="00E84FAE">
                <w:rPr>
                  <w:rFonts w:eastAsia="Times New Roman"/>
                  <w:bCs/>
                  <w:w w:val="105"/>
                  <w:lang w:val="en-US" w:eastAsia="en-AU"/>
                </w:rPr>
                <w:delText>Thousand</w:delText>
              </w:r>
            </w:del>
          </w:p>
        </w:tc>
        <w:tc>
          <w:tcPr>
            <w:tcW w:w="2206" w:type="dxa"/>
            <w:tcBorders>
              <w:bottom w:val="single" w:sz="4" w:space="0" w:color="auto"/>
            </w:tcBorders>
          </w:tcPr>
          <w:p w14:paraId="34E2F168" w14:textId="0DC9A1CD" w:rsidR="00205830" w:rsidRPr="00F55AD7" w:rsidDel="00E84FAE" w:rsidRDefault="00205830" w:rsidP="00205830">
            <w:pPr>
              <w:pStyle w:val="Tabletext"/>
              <w:rPr>
                <w:del w:id="397" w:author="michele landi" w:date="2019-09-25T16:48:00Z"/>
              </w:rPr>
            </w:pPr>
            <w:del w:id="398" w:author="michele landi" w:date="2019-09-25T16:48:00Z">
              <w:r w:rsidRPr="005F65EA" w:rsidDel="00E84FAE">
                <w:rPr>
                  <w:rFonts w:eastAsia="Times New Roman"/>
                  <w:b/>
                  <w:bCs/>
                  <w:w w:val="105"/>
                  <w:lang w:val="en-US" w:eastAsia="en-AU"/>
                </w:rPr>
                <w:delText>tou sand</w:delText>
              </w:r>
            </w:del>
          </w:p>
        </w:tc>
      </w:tr>
      <w:tr w:rsidR="00205830" w:rsidRPr="00F55AD7" w:rsidDel="00E84FAE" w14:paraId="2283FC90" w14:textId="4656D609" w:rsidTr="00205830">
        <w:trPr>
          <w:cantSplit/>
          <w:jc w:val="center"/>
          <w:del w:id="399" w:author="michele landi" w:date="2019-09-25T16:48:00Z"/>
        </w:trPr>
        <w:tc>
          <w:tcPr>
            <w:tcW w:w="1124" w:type="dxa"/>
            <w:vAlign w:val="center"/>
          </w:tcPr>
          <w:p w14:paraId="0C7FA36A" w14:textId="1A56585B" w:rsidR="00205830" w:rsidRPr="00BC5D45" w:rsidDel="00E84FAE" w:rsidRDefault="00205830" w:rsidP="00205830">
            <w:pPr>
              <w:pStyle w:val="Tabletext"/>
              <w:rPr>
                <w:del w:id="400" w:author="michele landi" w:date="2019-09-25T16:48:00Z"/>
                <w:rFonts w:cs="Calibri"/>
                <w:b/>
                <w:color w:val="44484B"/>
                <w:w w:val="95"/>
              </w:rPr>
            </w:pPr>
            <w:del w:id="401" w:author="michele landi" w:date="2019-09-25T16:48:00Z">
              <w:r w:rsidRPr="005F65EA" w:rsidDel="00E84FAE">
                <w:rPr>
                  <w:rFonts w:eastAsia="Times New Roman"/>
                  <w:b/>
                  <w:w w:val="105"/>
                  <w:lang w:val="en-US" w:eastAsia="en-AU"/>
                </w:rPr>
                <w:delText>3</w:delText>
              </w:r>
            </w:del>
          </w:p>
        </w:tc>
        <w:tc>
          <w:tcPr>
            <w:tcW w:w="1386" w:type="dxa"/>
            <w:vAlign w:val="center"/>
          </w:tcPr>
          <w:p w14:paraId="17ACC9EA" w14:textId="725082E5" w:rsidR="00205830" w:rsidRPr="00BC5D45" w:rsidDel="00E84FAE" w:rsidRDefault="00205830" w:rsidP="00205830">
            <w:pPr>
              <w:pStyle w:val="Tabletext"/>
              <w:rPr>
                <w:del w:id="402" w:author="michele landi" w:date="2019-09-25T16:48:00Z"/>
                <w:rFonts w:cs="Calibri"/>
                <w:color w:val="44484B"/>
                <w:w w:val="115"/>
              </w:rPr>
            </w:pPr>
            <w:del w:id="403" w:author="michele landi" w:date="2019-09-25T16:48:00Z">
              <w:r w:rsidRPr="005F65EA" w:rsidDel="00E84FAE">
                <w:rPr>
                  <w:rFonts w:eastAsia="Times New Roman"/>
                  <w:w w:val="105"/>
                  <w:lang w:val="en-US" w:eastAsia="en-AU"/>
                </w:rPr>
                <w:delText>three</w:delText>
              </w:r>
            </w:del>
          </w:p>
        </w:tc>
        <w:tc>
          <w:tcPr>
            <w:tcW w:w="2206" w:type="dxa"/>
            <w:vAlign w:val="center"/>
          </w:tcPr>
          <w:p w14:paraId="5ACAE205" w14:textId="2E0A0FE4" w:rsidR="00205830" w:rsidRPr="00BC5D45" w:rsidDel="00E84FAE" w:rsidRDefault="00205830" w:rsidP="00205830">
            <w:pPr>
              <w:pStyle w:val="Tabletext"/>
              <w:rPr>
                <w:del w:id="404" w:author="michele landi" w:date="2019-09-25T16:48:00Z"/>
                <w:rFonts w:cs="Calibri"/>
                <w:b/>
                <w:color w:val="44484B"/>
              </w:rPr>
            </w:pPr>
            <w:del w:id="405" w:author="michele landi" w:date="2019-09-25T16:48:00Z">
              <w:r w:rsidRPr="005F65EA" w:rsidDel="00E84FAE">
                <w:rPr>
                  <w:rFonts w:eastAsia="Times New Roman"/>
                  <w:b/>
                  <w:bCs/>
                  <w:w w:val="105"/>
                  <w:lang w:val="en-US" w:eastAsia="en-AU"/>
                </w:rPr>
                <w:delText>tree</w:delText>
              </w:r>
            </w:del>
          </w:p>
        </w:tc>
        <w:tc>
          <w:tcPr>
            <w:tcW w:w="534" w:type="dxa"/>
            <w:tcBorders>
              <w:top w:val="nil"/>
              <w:bottom w:val="nil"/>
              <w:right w:val="nil"/>
            </w:tcBorders>
          </w:tcPr>
          <w:p w14:paraId="344DD15E" w14:textId="53107019" w:rsidR="00205830" w:rsidDel="00E84FAE" w:rsidRDefault="00205830" w:rsidP="00205830">
            <w:pPr>
              <w:pStyle w:val="Tabletext"/>
              <w:rPr>
                <w:del w:id="406" w:author="michele landi" w:date="2019-09-25T16:48:00Z"/>
              </w:rPr>
            </w:pPr>
          </w:p>
        </w:tc>
        <w:tc>
          <w:tcPr>
            <w:tcW w:w="947" w:type="dxa"/>
            <w:tcBorders>
              <w:top w:val="nil"/>
              <w:left w:val="nil"/>
              <w:bottom w:val="nil"/>
              <w:right w:val="nil"/>
            </w:tcBorders>
            <w:vAlign w:val="center"/>
          </w:tcPr>
          <w:p w14:paraId="2865C264" w14:textId="38A959DB" w:rsidR="00205830" w:rsidDel="00E84FAE" w:rsidRDefault="00205830" w:rsidP="00205830">
            <w:pPr>
              <w:pStyle w:val="Tabletext"/>
              <w:rPr>
                <w:del w:id="407" w:author="michele landi" w:date="2019-09-25T16:48:00Z"/>
              </w:rPr>
            </w:pPr>
          </w:p>
        </w:tc>
        <w:tc>
          <w:tcPr>
            <w:tcW w:w="1430" w:type="dxa"/>
            <w:tcBorders>
              <w:top w:val="single" w:sz="4" w:space="0" w:color="auto"/>
              <w:left w:val="nil"/>
              <w:bottom w:val="nil"/>
              <w:right w:val="nil"/>
            </w:tcBorders>
            <w:vAlign w:val="center"/>
          </w:tcPr>
          <w:p w14:paraId="62DF357E" w14:textId="53E8FA2D" w:rsidR="00205830" w:rsidDel="00E84FAE" w:rsidRDefault="00205830" w:rsidP="00205830">
            <w:pPr>
              <w:pStyle w:val="Tabletext"/>
              <w:rPr>
                <w:del w:id="408" w:author="michele landi" w:date="2019-09-25T16:48:00Z"/>
              </w:rPr>
            </w:pPr>
          </w:p>
        </w:tc>
        <w:tc>
          <w:tcPr>
            <w:tcW w:w="2206" w:type="dxa"/>
            <w:tcBorders>
              <w:top w:val="single" w:sz="4" w:space="0" w:color="auto"/>
              <w:left w:val="nil"/>
              <w:bottom w:val="nil"/>
              <w:right w:val="nil"/>
            </w:tcBorders>
            <w:vAlign w:val="center"/>
          </w:tcPr>
          <w:p w14:paraId="28140156" w14:textId="2BD28576" w:rsidR="00205830" w:rsidDel="00E84FAE" w:rsidRDefault="00205830" w:rsidP="00205830">
            <w:pPr>
              <w:pStyle w:val="Tabletext"/>
              <w:rPr>
                <w:del w:id="409" w:author="michele landi" w:date="2019-09-25T16:48:00Z"/>
              </w:rPr>
            </w:pPr>
          </w:p>
        </w:tc>
      </w:tr>
      <w:tr w:rsidR="00205830" w:rsidRPr="00F55AD7" w:rsidDel="00E84FAE" w14:paraId="36771729" w14:textId="660698F6" w:rsidTr="00205830">
        <w:trPr>
          <w:cantSplit/>
          <w:jc w:val="center"/>
          <w:del w:id="410" w:author="michele landi" w:date="2019-09-25T16:48:00Z"/>
        </w:trPr>
        <w:tc>
          <w:tcPr>
            <w:tcW w:w="1124" w:type="dxa"/>
            <w:vAlign w:val="center"/>
          </w:tcPr>
          <w:p w14:paraId="3C7CDC41" w14:textId="0A50D859" w:rsidR="00205830" w:rsidRPr="00BC5D45" w:rsidDel="00E84FAE" w:rsidRDefault="00205830" w:rsidP="00205830">
            <w:pPr>
              <w:pStyle w:val="Tabletext"/>
              <w:rPr>
                <w:del w:id="411" w:author="michele landi" w:date="2019-09-25T16:48:00Z"/>
                <w:rFonts w:cs="Calibri"/>
                <w:b/>
                <w:color w:val="44484B"/>
                <w:w w:val="95"/>
              </w:rPr>
            </w:pPr>
            <w:del w:id="412" w:author="michele landi" w:date="2019-09-25T16:48:00Z">
              <w:r w:rsidRPr="005F65EA" w:rsidDel="00E84FAE">
                <w:rPr>
                  <w:rFonts w:eastAsia="Times New Roman"/>
                  <w:b/>
                  <w:w w:val="105"/>
                  <w:lang w:val="en-US" w:eastAsia="en-AU"/>
                </w:rPr>
                <w:delText>4</w:delText>
              </w:r>
            </w:del>
          </w:p>
        </w:tc>
        <w:tc>
          <w:tcPr>
            <w:tcW w:w="1386" w:type="dxa"/>
            <w:vAlign w:val="center"/>
          </w:tcPr>
          <w:p w14:paraId="1D1A8F71" w14:textId="432AA563" w:rsidR="00205830" w:rsidRPr="00BC5D45" w:rsidDel="00E84FAE" w:rsidRDefault="00205830" w:rsidP="00205830">
            <w:pPr>
              <w:pStyle w:val="Tabletext"/>
              <w:rPr>
                <w:del w:id="413" w:author="michele landi" w:date="2019-09-25T16:48:00Z"/>
                <w:rFonts w:cs="Calibri"/>
                <w:color w:val="44484B"/>
                <w:w w:val="115"/>
              </w:rPr>
            </w:pPr>
            <w:del w:id="414" w:author="michele landi" w:date="2019-09-25T16:48:00Z">
              <w:r w:rsidRPr="005F65EA" w:rsidDel="00E84FAE">
                <w:rPr>
                  <w:rFonts w:eastAsia="Times New Roman"/>
                  <w:w w:val="105"/>
                  <w:lang w:val="en-US" w:eastAsia="en-AU"/>
                </w:rPr>
                <w:delText>four</w:delText>
              </w:r>
            </w:del>
          </w:p>
        </w:tc>
        <w:tc>
          <w:tcPr>
            <w:tcW w:w="2206" w:type="dxa"/>
            <w:vAlign w:val="center"/>
          </w:tcPr>
          <w:p w14:paraId="1EFDB61F" w14:textId="6341935A" w:rsidR="00205830" w:rsidRPr="00BC5D45" w:rsidDel="00E84FAE" w:rsidRDefault="00205830" w:rsidP="00205830">
            <w:pPr>
              <w:pStyle w:val="Tabletext"/>
              <w:rPr>
                <w:del w:id="415" w:author="michele landi" w:date="2019-09-25T16:48:00Z"/>
                <w:rFonts w:cs="Calibri"/>
                <w:b/>
                <w:color w:val="44484B"/>
              </w:rPr>
            </w:pPr>
            <w:del w:id="416" w:author="michele landi" w:date="2019-09-25T16:48:00Z">
              <w:r w:rsidRPr="005F65EA" w:rsidDel="00E84FAE">
                <w:rPr>
                  <w:rFonts w:eastAsia="Times New Roman"/>
                  <w:b/>
                  <w:bCs/>
                  <w:w w:val="105"/>
                  <w:lang w:val="en-US" w:eastAsia="en-AU"/>
                </w:rPr>
                <w:delText>fower</w:delText>
              </w:r>
            </w:del>
          </w:p>
        </w:tc>
        <w:tc>
          <w:tcPr>
            <w:tcW w:w="534" w:type="dxa"/>
            <w:tcBorders>
              <w:top w:val="nil"/>
              <w:bottom w:val="nil"/>
              <w:right w:val="nil"/>
            </w:tcBorders>
          </w:tcPr>
          <w:p w14:paraId="06409576" w14:textId="65BECB05" w:rsidR="00205830" w:rsidDel="00E84FAE" w:rsidRDefault="00205830" w:rsidP="00205830">
            <w:pPr>
              <w:pStyle w:val="Tabletext"/>
              <w:rPr>
                <w:del w:id="417" w:author="michele landi" w:date="2019-09-25T16:48:00Z"/>
              </w:rPr>
            </w:pPr>
          </w:p>
        </w:tc>
        <w:tc>
          <w:tcPr>
            <w:tcW w:w="947" w:type="dxa"/>
            <w:tcBorders>
              <w:top w:val="nil"/>
              <w:left w:val="nil"/>
              <w:bottom w:val="nil"/>
              <w:right w:val="nil"/>
            </w:tcBorders>
            <w:vAlign w:val="center"/>
          </w:tcPr>
          <w:p w14:paraId="76B28D4E" w14:textId="637F6B29" w:rsidR="00205830" w:rsidDel="00E84FAE" w:rsidRDefault="00205830" w:rsidP="00205830">
            <w:pPr>
              <w:pStyle w:val="Tabletext"/>
              <w:rPr>
                <w:del w:id="418" w:author="michele landi" w:date="2019-09-25T16:48:00Z"/>
              </w:rPr>
            </w:pPr>
          </w:p>
        </w:tc>
        <w:tc>
          <w:tcPr>
            <w:tcW w:w="1430" w:type="dxa"/>
            <w:tcBorders>
              <w:top w:val="nil"/>
              <w:left w:val="nil"/>
              <w:bottom w:val="nil"/>
              <w:right w:val="nil"/>
            </w:tcBorders>
            <w:vAlign w:val="center"/>
          </w:tcPr>
          <w:p w14:paraId="3AE3E771" w14:textId="2A3EF6C3" w:rsidR="00205830" w:rsidDel="00E84FAE" w:rsidRDefault="00205830" w:rsidP="00205830">
            <w:pPr>
              <w:pStyle w:val="Tabletext"/>
              <w:rPr>
                <w:del w:id="419" w:author="michele landi" w:date="2019-09-25T16:48:00Z"/>
              </w:rPr>
            </w:pPr>
          </w:p>
        </w:tc>
        <w:tc>
          <w:tcPr>
            <w:tcW w:w="2206" w:type="dxa"/>
            <w:tcBorders>
              <w:top w:val="nil"/>
              <w:left w:val="nil"/>
              <w:bottom w:val="nil"/>
              <w:right w:val="nil"/>
            </w:tcBorders>
            <w:vAlign w:val="center"/>
          </w:tcPr>
          <w:p w14:paraId="5432A880" w14:textId="4C8D5BC6" w:rsidR="00205830" w:rsidDel="00E84FAE" w:rsidRDefault="00205830" w:rsidP="00205830">
            <w:pPr>
              <w:pStyle w:val="Tabletext"/>
              <w:rPr>
                <w:del w:id="420" w:author="michele landi" w:date="2019-09-25T16:48:00Z"/>
              </w:rPr>
            </w:pPr>
          </w:p>
        </w:tc>
      </w:tr>
      <w:tr w:rsidR="00205830" w:rsidRPr="00F55AD7" w:rsidDel="00E84FAE" w14:paraId="04FA22BF" w14:textId="119E6C98" w:rsidTr="00205830">
        <w:trPr>
          <w:cantSplit/>
          <w:jc w:val="center"/>
          <w:del w:id="421" w:author="michele landi" w:date="2019-09-25T16:48:00Z"/>
        </w:trPr>
        <w:tc>
          <w:tcPr>
            <w:tcW w:w="1124" w:type="dxa"/>
            <w:vAlign w:val="center"/>
          </w:tcPr>
          <w:p w14:paraId="11C03F83" w14:textId="4436F66D" w:rsidR="00205830" w:rsidRPr="00BC5D45" w:rsidDel="00E84FAE" w:rsidRDefault="00205830" w:rsidP="00205830">
            <w:pPr>
              <w:pStyle w:val="Tabletext"/>
              <w:rPr>
                <w:del w:id="422" w:author="michele landi" w:date="2019-09-25T16:48:00Z"/>
                <w:rFonts w:cs="Calibri"/>
                <w:b/>
                <w:color w:val="44484B"/>
                <w:w w:val="95"/>
              </w:rPr>
            </w:pPr>
            <w:del w:id="423" w:author="michele landi" w:date="2019-09-25T16:48:00Z">
              <w:r w:rsidRPr="005F65EA" w:rsidDel="00E84FAE">
                <w:rPr>
                  <w:rFonts w:eastAsia="Times New Roman"/>
                  <w:b/>
                  <w:w w:val="105"/>
                  <w:lang w:val="en-US" w:eastAsia="en-AU"/>
                </w:rPr>
                <w:delText>5</w:delText>
              </w:r>
            </w:del>
          </w:p>
        </w:tc>
        <w:tc>
          <w:tcPr>
            <w:tcW w:w="1386" w:type="dxa"/>
            <w:vAlign w:val="center"/>
          </w:tcPr>
          <w:p w14:paraId="1751403C" w14:textId="77DE2331" w:rsidR="00205830" w:rsidRPr="00BC5D45" w:rsidDel="00E84FAE" w:rsidRDefault="00205830" w:rsidP="00205830">
            <w:pPr>
              <w:pStyle w:val="Tabletext"/>
              <w:rPr>
                <w:del w:id="424" w:author="michele landi" w:date="2019-09-25T16:48:00Z"/>
                <w:rFonts w:cs="Calibri"/>
                <w:color w:val="44484B"/>
                <w:w w:val="115"/>
              </w:rPr>
            </w:pPr>
            <w:del w:id="425" w:author="michele landi" w:date="2019-09-25T16:48:00Z">
              <w:r w:rsidRPr="005F65EA" w:rsidDel="00E84FAE">
                <w:rPr>
                  <w:rFonts w:eastAsia="Times New Roman"/>
                  <w:w w:val="105"/>
                  <w:lang w:val="en-US" w:eastAsia="en-AU"/>
                </w:rPr>
                <w:delText>five</w:delText>
              </w:r>
            </w:del>
          </w:p>
        </w:tc>
        <w:tc>
          <w:tcPr>
            <w:tcW w:w="2206" w:type="dxa"/>
            <w:vAlign w:val="center"/>
          </w:tcPr>
          <w:p w14:paraId="231A07C1" w14:textId="2E3AA823" w:rsidR="00205830" w:rsidRPr="00BC5D45" w:rsidDel="00E84FAE" w:rsidRDefault="00205830" w:rsidP="00205830">
            <w:pPr>
              <w:pStyle w:val="Tabletext"/>
              <w:rPr>
                <w:del w:id="426" w:author="michele landi" w:date="2019-09-25T16:48:00Z"/>
                <w:rFonts w:cs="Calibri"/>
                <w:b/>
                <w:color w:val="44484B"/>
              </w:rPr>
            </w:pPr>
            <w:del w:id="427" w:author="michele landi" w:date="2019-09-25T16:48:00Z">
              <w:r w:rsidRPr="005F65EA" w:rsidDel="00E84FAE">
                <w:rPr>
                  <w:rFonts w:eastAsia="Times New Roman"/>
                  <w:b/>
                  <w:bCs/>
                  <w:w w:val="105"/>
                  <w:lang w:val="en-US" w:eastAsia="en-AU"/>
                </w:rPr>
                <w:delText>fife</w:delText>
              </w:r>
            </w:del>
          </w:p>
        </w:tc>
        <w:tc>
          <w:tcPr>
            <w:tcW w:w="534" w:type="dxa"/>
            <w:tcBorders>
              <w:top w:val="nil"/>
              <w:bottom w:val="nil"/>
              <w:right w:val="nil"/>
            </w:tcBorders>
          </w:tcPr>
          <w:p w14:paraId="38A8354E" w14:textId="1B510043" w:rsidR="00205830" w:rsidDel="00E84FAE" w:rsidRDefault="00205830" w:rsidP="00205830">
            <w:pPr>
              <w:pStyle w:val="Tabletext"/>
              <w:rPr>
                <w:del w:id="428" w:author="michele landi" w:date="2019-09-25T16:48:00Z"/>
              </w:rPr>
            </w:pPr>
          </w:p>
        </w:tc>
        <w:tc>
          <w:tcPr>
            <w:tcW w:w="947" w:type="dxa"/>
            <w:tcBorders>
              <w:top w:val="nil"/>
              <w:left w:val="nil"/>
              <w:bottom w:val="nil"/>
              <w:right w:val="nil"/>
            </w:tcBorders>
            <w:vAlign w:val="center"/>
          </w:tcPr>
          <w:p w14:paraId="2811C209" w14:textId="0D83D100" w:rsidR="00205830" w:rsidDel="00E84FAE" w:rsidRDefault="00205830" w:rsidP="00205830">
            <w:pPr>
              <w:pStyle w:val="Tabletext"/>
              <w:rPr>
                <w:del w:id="429" w:author="michele landi" w:date="2019-09-25T16:48:00Z"/>
              </w:rPr>
            </w:pPr>
          </w:p>
        </w:tc>
        <w:tc>
          <w:tcPr>
            <w:tcW w:w="1430" w:type="dxa"/>
            <w:tcBorders>
              <w:top w:val="nil"/>
              <w:left w:val="nil"/>
              <w:bottom w:val="nil"/>
              <w:right w:val="nil"/>
            </w:tcBorders>
            <w:vAlign w:val="center"/>
          </w:tcPr>
          <w:p w14:paraId="4C4D9ECC" w14:textId="14F5AB7E" w:rsidR="00205830" w:rsidDel="00E84FAE" w:rsidRDefault="00205830" w:rsidP="00205830">
            <w:pPr>
              <w:pStyle w:val="Tabletext"/>
              <w:rPr>
                <w:del w:id="430" w:author="michele landi" w:date="2019-09-25T16:48:00Z"/>
              </w:rPr>
            </w:pPr>
          </w:p>
        </w:tc>
        <w:tc>
          <w:tcPr>
            <w:tcW w:w="2206" w:type="dxa"/>
            <w:tcBorders>
              <w:top w:val="nil"/>
              <w:left w:val="nil"/>
              <w:bottom w:val="nil"/>
              <w:right w:val="nil"/>
            </w:tcBorders>
            <w:vAlign w:val="center"/>
          </w:tcPr>
          <w:p w14:paraId="58D1D58B" w14:textId="2FC0C6FC" w:rsidR="00205830" w:rsidDel="00E84FAE" w:rsidRDefault="00205830" w:rsidP="00205830">
            <w:pPr>
              <w:pStyle w:val="Tabletext"/>
              <w:rPr>
                <w:del w:id="431" w:author="michele landi" w:date="2019-09-25T16:48:00Z"/>
              </w:rPr>
            </w:pPr>
          </w:p>
        </w:tc>
      </w:tr>
      <w:tr w:rsidR="00205830" w:rsidRPr="00F55AD7" w:rsidDel="00E84FAE" w14:paraId="71217725" w14:textId="2C24D443" w:rsidTr="00205830">
        <w:trPr>
          <w:cantSplit/>
          <w:jc w:val="center"/>
          <w:del w:id="432" w:author="michele landi" w:date="2019-09-25T16:48:00Z"/>
        </w:trPr>
        <w:tc>
          <w:tcPr>
            <w:tcW w:w="1124" w:type="dxa"/>
            <w:vAlign w:val="center"/>
          </w:tcPr>
          <w:p w14:paraId="0B13A66C" w14:textId="1B09138B" w:rsidR="00205830" w:rsidRPr="00BC5D45" w:rsidDel="00E84FAE" w:rsidRDefault="00205830" w:rsidP="00205830">
            <w:pPr>
              <w:pStyle w:val="Tabletext"/>
              <w:rPr>
                <w:del w:id="433" w:author="michele landi" w:date="2019-09-25T16:48:00Z"/>
                <w:rFonts w:cs="Calibri"/>
                <w:b/>
                <w:color w:val="44484B"/>
                <w:w w:val="95"/>
              </w:rPr>
            </w:pPr>
            <w:del w:id="434" w:author="michele landi" w:date="2019-09-25T16:48:00Z">
              <w:r w:rsidRPr="005F65EA" w:rsidDel="00E84FAE">
                <w:rPr>
                  <w:rFonts w:eastAsia="Times New Roman"/>
                  <w:b/>
                  <w:w w:val="105"/>
                  <w:lang w:val="en-US" w:eastAsia="en-AU"/>
                </w:rPr>
                <w:delText>6</w:delText>
              </w:r>
            </w:del>
          </w:p>
        </w:tc>
        <w:tc>
          <w:tcPr>
            <w:tcW w:w="1386" w:type="dxa"/>
            <w:vAlign w:val="center"/>
          </w:tcPr>
          <w:p w14:paraId="0BE43715" w14:textId="0E7F2ADE" w:rsidR="00205830" w:rsidRPr="00BC5D45" w:rsidDel="00E84FAE" w:rsidRDefault="00205830" w:rsidP="00205830">
            <w:pPr>
              <w:pStyle w:val="Tabletext"/>
              <w:rPr>
                <w:del w:id="435" w:author="michele landi" w:date="2019-09-25T16:48:00Z"/>
                <w:rFonts w:cs="Calibri"/>
                <w:color w:val="44484B"/>
                <w:w w:val="115"/>
              </w:rPr>
            </w:pPr>
            <w:del w:id="436" w:author="michele landi" w:date="2019-09-25T16:48:00Z">
              <w:r w:rsidRPr="005F65EA" w:rsidDel="00E84FAE">
                <w:rPr>
                  <w:rFonts w:eastAsia="Times New Roman"/>
                  <w:w w:val="105"/>
                  <w:lang w:val="en-US" w:eastAsia="en-AU"/>
                </w:rPr>
                <w:delText>six</w:delText>
              </w:r>
            </w:del>
          </w:p>
        </w:tc>
        <w:tc>
          <w:tcPr>
            <w:tcW w:w="2206" w:type="dxa"/>
            <w:vAlign w:val="center"/>
          </w:tcPr>
          <w:p w14:paraId="4D21DCCC" w14:textId="69AD956E" w:rsidR="00205830" w:rsidRPr="00BC5D45" w:rsidDel="00E84FAE" w:rsidRDefault="00205830" w:rsidP="00205830">
            <w:pPr>
              <w:pStyle w:val="Tabletext"/>
              <w:rPr>
                <w:del w:id="437" w:author="michele landi" w:date="2019-09-25T16:48:00Z"/>
                <w:rFonts w:cs="Calibri"/>
                <w:b/>
                <w:color w:val="44484B"/>
              </w:rPr>
            </w:pPr>
            <w:del w:id="438" w:author="michele landi" w:date="2019-09-25T16:48:00Z">
              <w:r w:rsidRPr="005F65EA" w:rsidDel="00E84FAE">
                <w:rPr>
                  <w:rFonts w:eastAsia="Times New Roman"/>
                  <w:w w:val="105"/>
                  <w:lang w:val="en-US" w:eastAsia="en-AU"/>
                </w:rPr>
                <w:delText>six</w:delText>
              </w:r>
            </w:del>
          </w:p>
        </w:tc>
        <w:tc>
          <w:tcPr>
            <w:tcW w:w="534" w:type="dxa"/>
            <w:tcBorders>
              <w:top w:val="nil"/>
              <w:bottom w:val="nil"/>
              <w:right w:val="nil"/>
            </w:tcBorders>
          </w:tcPr>
          <w:p w14:paraId="2720527B" w14:textId="434A8A22" w:rsidR="00205830" w:rsidDel="00E84FAE" w:rsidRDefault="00205830" w:rsidP="00205830">
            <w:pPr>
              <w:pStyle w:val="Tabletext"/>
              <w:rPr>
                <w:del w:id="439" w:author="michele landi" w:date="2019-09-25T16:48:00Z"/>
              </w:rPr>
            </w:pPr>
          </w:p>
        </w:tc>
        <w:tc>
          <w:tcPr>
            <w:tcW w:w="947" w:type="dxa"/>
            <w:tcBorders>
              <w:top w:val="nil"/>
              <w:left w:val="nil"/>
              <w:bottom w:val="nil"/>
              <w:right w:val="nil"/>
            </w:tcBorders>
            <w:vAlign w:val="center"/>
          </w:tcPr>
          <w:p w14:paraId="1E090064" w14:textId="1DA206C8" w:rsidR="00205830" w:rsidDel="00E84FAE" w:rsidRDefault="00205830" w:rsidP="00205830">
            <w:pPr>
              <w:pStyle w:val="Tabletext"/>
              <w:rPr>
                <w:del w:id="440" w:author="michele landi" w:date="2019-09-25T16:48:00Z"/>
              </w:rPr>
            </w:pPr>
          </w:p>
        </w:tc>
        <w:tc>
          <w:tcPr>
            <w:tcW w:w="1430" w:type="dxa"/>
            <w:tcBorders>
              <w:top w:val="nil"/>
              <w:left w:val="nil"/>
              <w:bottom w:val="nil"/>
              <w:right w:val="nil"/>
            </w:tcBorders>
            <w:vAlign w:val="center"/>
          </w:tcPr>
          <w:p w14:paraId="5A60CFA6" w14:textId="6BEAE49F" w:rsidR="00205830" w:rsidDel="00E84FAE" w:rsidRDefault="00205830" w:rsidP="00205830">
            <w:pPr>
              <w:pStyle w:val="Tabletext"/>
              <w:rPr>
                <w:del w:id="441" w:author="michele landi" w:date="2019-09-25T16:48:00Z"/>
              </w:rPr>
            </w:pPr>
          </w:p>
        </w:tc>
        <w:tc>
          <w:tcPr>
            <w:tcW w:w="2206" w:type="dxa"/>
            <w:tcBorders>
              <w:top w:val="nil"/>
              <w:left w:val="nil"/>
              <w:bottom w:val="nil"/>
              <w:right w:val="nil"/>
            </w:tcBorders>
            <w:vAlign w:val="center"/>
          </w:tcPr>
          <w:p w14:paraId="4F0AEC8B" w14:textId="2D5189EB" w:rsidR="00205830" w:rsidDel="00E84FAE" w:rsidRDefault="00205830" w:rsidP="00205830">
            <w:pPr>
              <w:pStyle w:val="Tabletext"/>
              <w:rPr>
                <w:del w:id="442" w:author="michele landi" w:date="2019-09-25T16:48:00Z"/>
              </w:rPr>
            </w:pPr>
          </w:p>
        </w:tc>
      </w:tr>
      <w:tr w:rsidR="00205830" w:rsidRPr="00F55AD7" w:rsidDel="00E84FAE" w14:paraId="638FB09B" w14:textId="44A212CC" w:rsidTr="00205830">
        <w:trPr>
          <w:cantSplit/>
          <w:jc w:val="center"/>
          <w:del w:id="443" w:author="michele landi" w:date="2019-09-25T16:48:00Z"/>
        </w:trPr>
        <w:tc>
          <w:tcPr>
            <w:tcW w:w="1124" w:type="dxa"/>
            <w:vAlign w:val="center"/>
          </w:tcPr>
          <w:p w14:paraId="2BE4C0CD" w14:textId="5E09DA1D" w:rsidR="00205830" w:rsidRPr="00BC5D45" w:rsidDel="00E84FAE" w:rsidRDefault="00205830" w:rsidP="00205830">
            <w:pPr>
              <w:pStyle w:val="Tabletext"/>
              <w:rPr>
                <w:del w:id="444" w:author="michele landi" w:date="2019-09-25T16:48:00Z"/>
                <w:rFonts w:cs="Calibri"/>
                <w:b/>
                <w:color w:val="44484B"/>
                <w:w w:val="95"/>
              </w:rPr>
            </w:pPr>
            <w:del w:id="445" w:author="michele landi" w:date="2019-09-25T16:48:00Z">
              <w:r w:rsidRPr="005F65EA" w:rsidDel="00E84FAE">
                <w:rPr>
                  <w:rFonts w:eastAsia="Times New Roman"/>
                  <w:b/>
                  <w:w w:val="105"/>
                  <w:lang w:val="en-US" w:eastAsia="en-AU"/>
                </w:rPr>
                <w:delText>7</w:delText>
              </w:r>
            </w:del>
          </w:p>
        </w:tc>
        <w:tc>
          <w:tcPr>
            <w:tcW w:w="1386" w:type="dxa"/>
            <w:vAlign w:val="center"/>
          </w:tcPr>
          <w:p w14:paraId="01C543C8" w14:textId="42010B31" w:rsidR="00205830" w:rsidRPr="00BC5D45" w:rsidDel="00E84FAE" w:rsidRDefault="00205830" w:rsidP="00205830">
            <w:pPr>
              <w:pStyle w:val="Tabletext"/>
              <w:rPr>
                <w:del w:id="446" w:author="michele landi" w:date="2019-09-25T16:48:00Z"/>
                <w:rFonts w:cs="Calibri"/>
                <w:color w:val="44484B"/>
                <w:w w:val="115"/>
              </w:rPr>
            </w:pPr>
            <w:del w:id="447" w:author="michele landi" w:date="2019-09-25T16:48:00Z">
              <w:r w:rsidRPr="005F65EA" w:rsidDel="00E84FAE">
                <w:rPr>
                  <w:rFonts w:eastAsia="Times New Roman"/>
                  <w:w w:val="105"/>
                  <w:lang w:val="en-US" w:eastAsia="en-AU"/>
                </w:rPr>
                <w:delText>seven</w:delText>
              </w:r>
            </w:del>
          </w:p>
        </w:tc>
        <w:tc>
          <w:tcPr>
            <w:tcW w:w="2206" w:type="dxa"/>
            <w:vAlign w:val="center"/>
          </w:tcPr>
          <w:p w14:paraId="07C5F1D4" w14:textId="3B6A4F81" w:rsidR="00205830" w:rsidRPr="00BC5D45" w:rsidDel="00E84FAE" w:rsidRDefault="00205830" w:rsidP="00205830">
            <w:pPr>
              <w:pStyle w:val="Tabletext"/>
              <w:rPr>
                <w:del w:id="448" w:author="michele landi" w:date="2019-09-25T16:48:00Z"/>
                <w:rFonts w:cs="Calibri"/>
                <w:b/>
                <w:color w:val="44484B"/>
              </w:rPr>
            </w:pPr>
            <w:del w:id="449" w:author="michele landi" w:date="2019-09-25T16:48:00Z">
              <w:r w:rsidRPr="005F65EA" w:rsidDel="00E84FAE">
                <w:rPr>
                  <w:rFonts w:eastAsia="Times New Roman"/>
                  <w:w w:val="105"/>
                  <w:lang w:val="en-US" w:eastAsia="en-AU"/>
                </w:rPr>
                <w:delText>seven</w:delText>
              </w:r>
            </w:del>
          </w:p>
        </w:tc>
        <w:tc>
          <w:tcPr>
            <w:tcW w:w="534" w:type="dxa"/>
            <w:tcBorders>
              <w:top w:val="nil"/>
              <w:bottom w:val="nil"/>
              <w:right w:val="nil"/>
            </w:tcBorders>
          </w:tcPr>
          <w:p w14:paraId="4FDAFEE6" w14:textId="7878D9D5" w:rsidR="00205830" w:rsidDel="00E84FAE" w:rsidRDefault="00205830" w:rsidP="00205830">
            <w:pPr>
              <w:pStyle w:val="Tabletext"/>
              <w:rPr>
                <w:del w:id="450" w:author="michele landi" w:date="2019-09-25T16:48:00Z"/>
              </w:rPr>
            </w:pPr>
          </w:p>
        </w:tc>
        <w:tc>
          <w:tcPr>
            <w:tcW w:w="947" w:type="dxa"/>
            <w:tcBorders>
              <w:top w:val="nil"/>
              <w:left w:val="nil"/>
              <w:bottom w:val="nil"/>
              <w:right w:val="nil"/>
            </w:tcBorders>
            <w:vAlign w:val="center"/>
          </w:tcPr>
          <w:p w14:paraId="1F71A6D2" w14:textId="4F49B5A4" w:rsidR="00205830" w:rsidDel="00E84FAE" w:rsidRDefault="00205830" w:rsidP="00205830">
            <w:pPr>
              <w:pStyle w:val="Tabletext"/>
              <w:rPr>
                <w:del w:id="451" w:author="michele landi" w:date="2019-09-25T16:48:00Z"/>
              </w:rPr>
            </w:pPr>
          </w:p>
        </w:tc>
        <w:tc>
          <w:tcPr>
            <w:tcW w:w="1430" w:type="dxa"/>
            <w:tcBorders>
              <w:top w:val="nil"/>
              <w:left w:val="nil"/>
              <w:bottom w:val="nil"/>
              <w:right w:val="nil"/>
            </w:tcBorders>
            <w:vAlign w:val="center"/>
          </w:tcPr>
          <w:p w14:paraId="661998B5" w14:textId="59CA38C2" w:rsidR="00205830" w:rsidDel="00E84FAE" w:rsidRDefault="00205830" w:rsidP="00205830">
            <w:pPr>
              <w:pStyle w:val="Tabletext"/>
              <w:rPr>
                <w:del w:id="452" w:author="michele landi" w:date="2019-09-25T16:48:00Z"/>
              </w:rPr>
            </w:pPr>
          </w:p>
        </w:tc>
        <w:tc>
          <w:tcPr>
            <w:tcW w:w="2206" w:type="dxa"/>
            <w:tcBorders>
              <w:top w:val="nil"/>
              <w:left w:val="nil"/>
              <w:bottom w:val="nil"/>
              <w:right w:val="nil"/>
            </w:tcBorders>
            <w:vAlign w:val="center"/>
          </w:tcPr>
          <w:p w14:paraId="7F045076" w14:textId="3DF03EB2" w:rsidR="00205830" w:rsidDel="00E84FAE" w:rsidRDefault="00205830" w:rsidP="00205830">
            <w:pPr>
              <w:pStyle w:val="Tabletext"/>
              <w:rPr>
                <w:del w:id="453" w:author="michele landi" w:date="2019-09-25T16:48:00Z"/>
              </w:rPr>
            </w:pPr>
          </w:p>
        </w:tc>
      </w:tr>
      <w:tr w:rsidR="00205830" w:rsidRPr="00F55AD7" w:rsidDel="00E84FAE" w14:paraId="2801509D" w14:textId="6812AB03" w:rsidTr="00205830">
        <w:trPr>
          <w:cantSplit/>
          <w:jc w:val="center"/>
          <w:del w:id="454" w:author="michele landi" w:date="2019-09-25T16:48:00Z"/>
        </w:trPr>
        <w:tc>
          <w:tcPr>
            <w:tcW w:w="1124" w:type="dxa"/>
            <w:vAlign w:val="center"/>
          </w:tcPr>
          <w:p w14:paraId="1A772053" w14:textId="64A559F9" w:rsidR="00205830" w:rsidRPr="00BC5D45" w:rsidDel="00E84FAE" w:rsidRDefault="00205830" w:rsidP="00205830">
            <w:pPr>
              <w:pStyle w:val="Tabletext"/>
              <w:rPr>
                <w:del w:id="455" w:author="michele landi" w:date="2019-09-25T16:48:00Z"/>
                <w:rFonts w:cs="Calibri"/>
                <w:b/>
                <w:color w:val="44484B"/>
                <w:w w:val="95"/>
              </w:rPr>
            </w:pPr>
            <w:del w:id="456" w:author="michele landi" w:date="2019-09-25T16:48:00Z">
              <w:r w:rsidRPr="005F65EA" w:rsidDel="00E84FAE">
                <w:rPr>
                  <w:rFonts w:eastAsia="Times New Roman"/>
                  <w:b/>
                  <w:w w:val="105"/>
                  <w:lang w:val="en-US" w:eastAsia="en-AU"/>
                </w:rPr>
                <w:delText>8</w:delText>
              </w:r>
            </w:del>
          </w:p>
        </w:tc>
        <w:tc>
          <w:tcPr>
            <w:tcW w:w="1386" w:type="dxa"/>
            <w:vAlign w:val="center"/>
          </w:tcPr>
          <w:p w14:paraId="671FC6D9" w14:textId="710F1602" w:rsidR="00205830" w:rsidRPr="00BC5D45" w:rsidDel="00E84FAE" w:rsidRDefault="00205830" w:rsidP="00205830">
            <w:pPr>
              <w:pStyle w:val="Tabletext"/>
              <w:rPr>
                <w:del w:id="457" w:author="michele landi" w:date="2019-09-25T16:48:00Z"/>
                <w:rFonts w:cs="Calibri"/>
                <w:color w:val="44484B"/>
                <w:w w:val="115"/>
              </w:rPr>
            </w:pPr>
            <w:del w:id="458" w:author="michele landi" w:date="2019-09-25T16:48:00Z">
              <w:r w:rsidRPr="005F65EA" w:rsidDel="00E84FAE">
                <w:rPr>
                  <w:rFonts w:eastAsia="Times New Roman"/>
                  <w:w w:val="105"/>
                  <w:lang w:val="en-US" w:eastAsia="en-AU"/>
                </w:rPr>
                <w:delText>eight</w:delText>
              </w:r>
            </w:del>
          </w:p>
        </w:tc>
        <w:tc>
          <w:tcPr>
            <w:tcW w:w="2206" w:type="dxa"/>
            <w:vAlign w:val="center"/>
          </w:tcPr>
          <w:p w14:paraId="491C6399" w14:textId="37A31DD2" w:rsidR="00205830" w:rsidRPr="00BC5D45" w:rsidDel="00E84FAE" w:rsidRDefault="00205830" w:rsidP="00205830">
            <w:pPr>
              <w:pStyle w:val="Tabletext"/>
              <w:rPr>
                <w:del w:id="459" w:author="michele landi" w:date="2019-09-25T16:48:00Z"/>
                <w:rFonts w:cs="Calibri"/>
                <w:b/>
                <w:color w:val="44484B"/>
              </w:rPr>
            </w:pPr>
            <w:del w:id="460" w:author="michele landi" w:date="2019-09-25T16:48:00Z">
              <w:r w:rsidRPr="005F65EA" w:rsidDel="00E84FAE">
                <w:rPr>
                  <w:rFonts w:eastAsia="Times New Roman"/>
                  <w:w w:val="105"/>
                  <w:lang w:val="en-US" w:eastAsia="en-AU"/>
                </w:rPr>
                <w:delText>ait</w:delText>
              </w:r>
            </w:del>
          </w:p>
        </w:tc>
        <w:tc>
          <w:tcPr>
            <w:tcW w:w="534" w:type="dxa"/>
            <w:tcBorders>
              <w:top w:val="nil"/>
              <w:bottom w:val="nil"/>
              <w:right w:val="nil"/>
            </w:tcBorders>
          </w:tcPr>
          <w:p w14:paraId="6125CC95" w14:textId="07BBC09B" w:rsidR="00205830" w:rsidDel="00E84FAE" w:rsidRDefault="00205830" w:rsidP="00205830">
            <w:pPr>
              <w:pStyle w:val="Tabletext"/>
              <w:rPr>
                <w:del w:id="461" w:author="michele landi" w:date="2019-09-25T16:48:00Z"/>
              </w:rPr>
            </w:pPr>
          </w:p>
        </w:tc>
        <w:tc>
          <w:tcPr>
            <w:tcW w:w="947" w:type="dxa"/>
            <w:tcBorders>
              <w:top w:val="nil"/>
              <w:left w:val="nil"/>
              <w:bottom w:val="nil"/>
              <w:right w:val="nil"/>
            </w:tcBorders>
            <w:vAlign w:val="center"/>
          </w:tcPr>
          <w:p w14:paraId="02264E78" w14:textId="48D8C071" w:rsidR="00205830" w:rsidDel="00E84FAE" w:rsidRDefault="00205830" w:rsidP="00205830">
            <w:pPr>
              <w:pStyle w:val="Tabletext"/>
              <w:rPr>
                <w:del w:id="462" w:author="michele landi" w:date="2019-09-25T16:48:00Z"/>
              </w:rPr>
            </w:pPr>
          </w:p>
        </w:tc>
        <w:tc>
          <w:tcPr>
            <w:tcW w:w="1430" w:type="dxa"/>
            <w:tcBorders>
              <w:top w:val="nil"/>
              <w:left w:val="nil"/>
              <w:bottom w:val="nil"/>
              <w:right w:val="nil"/>
            </w:tcBorders>
            <w:vAlign w:val="center"/>
          </w:tcPr>
          <w:p w14:paraId="129CF902" w14:textId="3E5B897D" w:rsidR="00205830" w:rsidDel="00E84FAE" w:rsidRDefault="00205830" w:rsidP="00205830">
            <w:pPr>
              <w:pStyle w:val="Tabletext"/>
              <w:rPr>
                <w:del w:id="463" w:author="michele landi" w:date="2019-09-25T16:48:00Z"/>
              </w:rPr>
            </w:pPr>
          </w:p>
        </w:tc>
        <w:tc>
          <w:tcPr>
            <w:tcW w:w="2206" w:type="dxa"/>
            <w:tcBorders>
              <w:top w:val="nil"/>
              <w:left w:val="nil"/>
              <w:bottom w:val="nil"/>
              <w:right w:val="nil"/>
            </w:tcBorders>
            <w:vAlign w:val="center"/>
          </w:tcPr>
          <w:p w14:paraId="2B098A09" w14:textId="58B66377" w:rsidR="00205830" w:rsidDel="00E84FAE" w:rsidRDefault="00205830" w:rsidP="00205830">
            <w:pPr>
              <w:pStyle w:val="Tabletext"/>
              <w:rPr>
                <w:del w:id="464" w:author="michele landi" w:date="2019-09-25T16:48:00Z"/>
              </w:rPr>
            </w:pPr>
          </w:p>
        </w:tc>
      </w:tr>
      <w:tr w:rsidR="00205830" w:rsidRPr="00F55AD7" w:rsidDel="00E84FAE" w14:paraId="7BA70F29" w14:textId="7644B4C7" w:rsidTr="00205830">
        <w:trPr>
          <w:cantSplit/>
          <w:jc w:val="center"/>
          <w:del w:id="465" w:author="michele landi" w:date="2019-09-25T16:48:00Z"/>
        </w:trPr>
        <w:tc>
          <w:tcPr>
            <w:tcW w:w="1124" w:type="dxa"/>
            <w:vAlign w:val="center"/>
          </w:tcPr>
          <w:p w14:paraId="557E6C9A" w14:textId="00A987CB" w:rsidR="00205830" w:rsidRPr="00BC5D45" w:rsidDel="00E84FAE" w:rsidRDefault="00205830" w:rsidP="00205830">
            <w:pPr>
              <w:pStyle w:val="Tabletext"/>
              <w:rPr>
                <w:del w:id="466" w:author="michele landi" w:date="2019-09-25T16:48:00Z"/>
                <w:rFonts w:cs="Calibri"/>
                <w:b/>
                <w:color w:val="44484B"/>
                <w:w w:val="95"/>
              </w:rPr>
            </w:pPr>
            <w:del w:id="467" w:author="michele landi" w:date="2019-09-25T16:48:00Z">
              <w:r w:rsidRPr="005F65EA" w:rsidDel="00E84FAE">
                <w:rPr>
                  <w:rFonts w:eastAsia="Times New Roman"/>
                  <w:b/>
                  <w:w w:val="105"/>
                  <w:lang w:val="en-US" w:eastAsia="en-AU"/>
                </w:rPr>
                <w:delText>9</w:delText>
              </w:r>
            </w:del>
          </w:p>
        </w:tc>
        <w:tc>
          <w:tcPr>
            <w:tcW w:w="1386" w:type="dxa"/>
            <w:vAlign w:val="center"/>
          </w:tcPr>
          <w:p w14:paraId="6E193A6A" w14:textId="4916A7BF" w:rsidR="00205830" w:rsidRPr="00BC5D45" w:rsidDel="00E84FAE" w:rsidRDefault="00205830" w:rsidP="00205830">
            <w:pPr>
              <w:pStyle w:val="Tabletext"/>
              <w:rPr>
                <w:del w:id="468" w:author="michele landi" w:date="2019-09-25T16:48:00Z"/>
                <w:rFonts w:cs="Calibri"/>
                <w:color w:val="44484B"/>
                <w:w w:val="115"/>
              </w:rPr>
            </w:pPr>
            <w:del w:id="469" w:author="michele landi" w:date="2019-09-25T16:48:00Z">
              <w:r w:rsidRPr="005F65EA" w:rsidDel="00E84FAE">
                <w:rPr>
                  <w:rFonts w:eastAsia="Times New Roman"/>
                  <w:w w:val="105"/>
                  <w:lang w:val="en-US" w:eastAsia="en-AU"/>
                </w:rPr>
                <w:delText>nine</w:delText>
              </w:r>
            </w:del>
          </w:p>
        </w:tc>
        <w:tc>
          <w:tcPr>
            <w:tcW w:w="2206" w:type="dxa"/>
            <w:vAlign w:val="center"/>
          </w:tcPr>
          <w:p w14:paraId="58E2F8FB" w14:textId="59008F61" w:rsidR="00205830" w:rsidRPr="00BC5D45" w:rsidDel="00E84FAE" w:rsidRDefault="00205830" w:rsidP="00205830">
            <w:pPr>
              <w:pStyle w:val="Tabletext"/>
              <w:rPr>
                <w:del w:id="470" w:author="michele landi" w:date="2019-09-25T16:48:00Z"/>
                <w:rFonts w:cs="Calibri"/>
                <w:b/>
                <w:color w:val="44484B"/>
              </w:rPr>
            </w:pPr>
            <w:del w:id="471" w:author="michele landi" w:date="2019-09-25T16:48:00Z">
              <w:r w:rsidRPr="005F65EA" w:rsidDel="00E84FAE">
                <w:rPr>
                  <w:rFonts w:eastAsia="Times New Roman"/>
                  <w:b/>
                  <w:bCs/>
                  <w:w w:val="105"/>
                  <w:lang w:val="en-US" w:eastAsia="en-AU"/>
                </w:rPr>
                <w:delText>Niner</w:delText>
              </w:r>
            </w:del>
          </w:p>
        </w:tc>
        <w:tc>
          <w:tcPr>
            <w:tcW w:w="534" w:type="dxa"/>
            <w:tcBorders>
              <w:top w:val="nil"/>
              <w:bottom w:val="nil"/>
              <w:right w:val="nil"/>
            </w:tcBorders>
          </w:tcPr>
          <w:p w14:paraId="1676946C" w14:textId="058965AB" w:rsidR="00205830" w:rsidDel="00E84FAE" w:rsidRDefault="00205830" w:rsidP="00205830">
            <w:pPr>
              <w:pStyle w:val="Tabletext"/>
              <w:rPr>
                <w:del w:id="472" w:author="michele landi" w:date="2019-09-25T16:48:00Z"/>
              </w:rPr>
            </w:pPr>
          </w:p>
        </w:tc>
        <w:tc>
          <w:tcPr>
            <w:tcW w:w="947" w:type="dxa"/>
            <w:tcBorders>
              <w:top w:val="nil"/>
              <w:left w:val="nil"/>
              <w:bottom w:val="nil"/>
              <w:right w:val="nil"/>
            </w:tcBorders>
            <w:vAlign w:val="center"/>
          </w:tcPr>
          <w:p w14:paraId="5E28A18A" w14:textId="030DF40B" w:rsidR="00205830" w:rsidDel="00E84FAE" w:rsidRDefault="00205830" w:rsidP="00205830">
            <w:pPr>
              <w:pStyle w:val="Tabletext"/>
              <w:rPr>
                <w:del w:id="473" w:author="michele landi" w:date="2019-09-25T16:48:00Z"/>
              </w:rPr>
            </w:pPr>
          </w:p>
        </w:tc>
        <w:tc>
          <w:tcPr>
            <w:tcW w:w="1430" w:type="dxa"/>
            <w:tcBorders>
              <w:top w:val="nil"/>
              <w:left w:val="nil"/>
              <w:bottom w:val="nil"/>
              <w:right w:val="nil"/>
            </w:tcBorders>
            <w:vAlign w:val="center"/>
          </w:tcPr>
          <w:p w14:paraId="57CA0EB6" w14:textId="4957EFD6" w:rsidR="00205830" w:rsidDel="00E84FAE" w:rsidRDefault="00205830" w:rsidP="00205830">
            <w:pPr>
              <w:pStyle w:val="Tabletext"/>
              <w:rPr>
                <w:del w:id="474" w:author="michele landi" w:date="2019-09-25T16:48:00Z"/>
              </w:rPr>
            </w:pPr>
          </w:p>
        </w:tc>
        <w:tc>
          <w:tcPr>
            <w:tcW w:w="2206" w:type="dxa"/>
            <w:tcBorders>
              <w:top w:val="nil"/>
              <w:left w:val="nil"/>
              <w:bottom w:val="nil"/>
              <w:right w:val="nil"/>
            </w:tcBorders>
            <w:vAlign w:val="center"/>
          </w:tcPr>
          <w:p w14:paraId="7DA34550" w14:textId="4D98B42B" w:rsidR="00205830" w:rsidDel="00E84FAE" w:rsidRDefault="00205830" w:rsidP="00205830">
            <w:pPr>
              <w:pStyle w:val="Tabletext"/>
              <w:rPr>
                <w:del w:id="475" w:author="michele landi" w:date="2019-09-25T16:48:00Z"/>
              </w:rPr>
            </w:pPr>
          </w:p>
        </w:tc>
      </w:tr>
    </w:tbl>
    <w:p w14:paraId="19FA26BA" w14:textId="44D82A5B" w:rsidR="00205830" w:rsidDel="00E84FAE" w:rsidRDefault="00205830" w:rsidP="00F06234">
      <w:pPr>
        <w:pStyle w:val="BodyText"/>
        <w:rPr>
          <w:del w:id="476" w:author="michele landi" w:date="2019-09-25T16:48:00Z"/>
        </w:rPr>
      </w:pPr>
    </w:p>
    <w:p w14:paraId="7692F6DF" w14:textId="4FA22D1F" w:rsidR="00F06234" w:rsidRPr="00F55AD7" w:rsidDel="00E84FAE" w:rsidRDefault="00205830">
      <w:pPr>
        <w:pStyle w:val="Heading2"/>
        <w:rPr>
          <w:del w:id="477" w:author="michele landi" w:date="2019-09-25T16:48:00Z"/>
        </w:rPr>
      </w:pPr>
      <w:bookmarkStart w:id="478" w:name="_Toc18993222"/>
      <w:del w:id="479" w:author="michele landi" w:date="2019-09-25T16:48:00Z">
        <w:r w:rsidRPr="00205830" w:rsidDel="00E84FAE">
          <w:lastRenderedPageBreak/>
          <w:delText>CLOSED LOOP COMMUNICATIONS [READ-BACK]</w:delText>
        </w:r>
        <w:bookmarkEnd w:id="478"/>
      </w:del>
    </w:p>
    <w:p w14:paraId="7F15C35E" w14:textId="1BA9EBCF" w:rsidR="00F06234" w:rsidRPr="00F55AD7" w:rsidDel="00E84FAE" w:rsidRDefault="00F06234" w:rsidP="00F06234">
      <w:pPr>
        <w:pStyle w:val="Heading2separationline"/>
        <w:rPr>
          <w:del w:id="480" w:author="michele landi" w:date="2019-09-25T16:48:00Z"/>
        </w:rPr>
      </w:pPr>
    </w:p>
    <w:p w14:paraId="6129B800" w14:textId="60C82D1A" w:rsidR="00205830" w:rsidDel="00E84FAE" w:rsidRDefault="00205830" w:rsidP="00205830">
      <w:pPr>
        <w:pStyle w:val="BodyText"/>
        <w:rPr>
          <w:del w:id="481" w:author="michele landi" w:date="2019-09-25T16:48:00Z"/>
        </w:rPr>
      </w:pPr>
      <w:del w:id="482" w:author="michele landi" w:date="2019-09-25T16:48:00Z">
        <w:r w:rsidDel="00E84FAE">
          <w:delText>Misunderstandings in messages received may include half-heard words or guessed-at numbers. The potential for misunderstanding increases with the complexity of messages and may cause the bridge team to:</w:delText>
        </w:r>
      </w:del>
    </w:p>
    <w:p w14:paraId="1884CDF1" w14:textId="4A27296F" w:rsidR="00205830" w:rsidDel="00E84FAE" w:rsidRDefault="00205830" w:rsidP="00205830">
      <w:pPr>
        <w:pStyle w:val="Bullet1"/>
        <w:rPr>
          <w:del w:id="483" w:author="michele landi" w:date="2019-09-25T16:48:00Z"/>
        </w:rPr>
      </w:pPr>
      <w:del w:id="484" w:author="michele landi" w:date="2019-09-25T16:48:00Z">
        <w:r w:rsidDel="00E84FAE">
          <w:delText>Accept inadequate information received; or</w:delText>
        </w:r>
      </w:del>
    </w:p>
    <w:p w14:paraId="39DD4648" w14:textId="5B6D740B" w:rsidR="00205830" w:rsidDel="00E84FAE" w:rsidRDefault="00205830" w:rsidP="00205830">
      <w:pPr>
        <w:pStyle w:val="Bullet1"/>
        <w:rPr>
          <w:del w:id="485" w:author="michele landi" w:date="2019-09-25T16:48:00Z"/>
        </w:rPr>
      </w:pPr>
      <w:del w:id="486" w:author="michele landi" w:date="2019-09-25T16:48:00Z">
        <w:r w:rsidDel="00E84FAE">
          <w:delText xml:space="preserve">Determine for themselves the most probable interpretation. </w:delText>
        </w:r>
      </w:del>
    </w:p>
    <w:p w14:paraId="78DE06AE" w14:textId="3D18154C" w:rsidR="00205830" w:rsidDel="00E84FAE" w:rsidRDefault="00205830" w:rsidP="00205830">
      <w:pPr>
        <w:pStyle w:val="BodyText"/>
        <w:rPr>
          <w:del w:id="487" w:author="michele landi" w:date="2019-09-25T16:48:00Z"/>
        </w:rPr>
      </w:pPr>
      <w:del w:id="488" w:author="michele landi" w:date="2019-09-25T16:48:00Z">
        <w:r w:rsidDel="00E84FAE">
          <w:delText xml:space="preserve">Closed-loop communication is a technique used to avoid misunderstandings whereby when the sender gives a message, the receiver repeats a received message, or an appropriate part thereof, back to the sender to obtain confirmation of correct reception. The sender then confirms the message; thereby common is using the word “yes”.  </w:delText>
        </w:r>
      </w:del>
    </w:p>
    <w:p w14:paraId="78B328D5" w14:textId="774C88F9" w:rsidR="00205830" w:rsidDel="00E84FAE" w:rsidRDefault="00205830" w:rsidP="00205830">
      <w:pPr>
        <w:pStyle w:val="BodyText"/>
        <w:rPr>
          <w:del w:id="489" w:author="michele landi" w:date="2019-09-25T16:48:00Z"/>
        </w:rPr>
      </w:pPr>
      <w:del w:id="490" w:author="michele landi" w:date="2019-09-25T16:48:00Z">
        <w:r w:rsidDel="00E84FAE">
          <w:delText>When the receiver incorrectly repeats the message back, the sender will say “negative” (or something similar) and then repeat the correct message. If the sender, the person giving the message, does not get a reply back, he must repeat it until the receiver starts closing the loop.</w:delText>
        </w:r>
      </w:del>
    </w:p>
    <w:p w14:paraId="0C327BAD" w14:textId="13B2CC46" w:rsidR="00205830" w:rsidDel="00E84FAE" w:rsidRDefault="00205830" w:rsidP="00205830">
      <w:pPr>
        <w:pStyle w:val="BodyText"/>
        <w:rPr>
          <w:del w:id="491" w:author="michele landi" w:date="2019-09-25T16:48:00Z"/>
        </w:rPr>
      </w:pPr>
      <w:del w:id="492" w:author="michele landi" w:date="2019-09-25T16:48:00Z">
        <w:r w:rsidDel="00E84FAE">
          <w:delText>Read back should be used to confirm that messages from VTS operators sent under message markers ‘INSTRUCTION, ADVICE or WARNING’ are correctly received and understood.  This can be achieved through the following steps:</w:delText>
        </w:r>
      </w:del>
    </w:p>
    <w:p w14:paraId="07BF5EEA" w14:textId="114307C4" w:rsidR="00205830" w:rsidDel="00E84FAE" w:rsidRDefault="00205830" w:rsidP="00205830">
      <w:pPr>
        <w:pStyle w:val="Bullet1"/>
        <w:rPr>
          <w:del w:id="493" w:author="michele landi" w:date="2019-09-25T16:48:00Z"/>
        </w:rPr>
      </w:pPr>
      <w:del w:id="494" w:author="michele landi" w:date="2019-09-25T16:48:00Z">
        <w:r w:rsidDel="00E84FAE">
          <w:delText xml:space="preserve">The VTS operator requesting the recipient to repeat back important information. </w:delText>
        </w:r>
        <w:r w:rsidR="00872744" w:rsidDel="00E84FAE">
          <w:delText xml:space="preserve">(For example, </w:delText>
        </w:r>
        <w:r w:rsidDel="00E84FAE">
          <w:delText>repeat advice, repeat instruction, repeat back</w:delText>
        </w:r>
        <w:r w:rsidR="00872744" w:rsidDel="00E84FAE">
          <w:delText xml:space="preserve">, or </w:delText>
        </w:r>
        <w:r w:rsidDel="00E84FAE">
          <w:delText>Question – do you understand</w:delText>
        </w:r>
        <w:r w:rsidR="00872744" w:rsidDel="00E84FAE">
          <w:delText>?)</w:delText>
        </w:r>
      </w:del>
    </w:p>
    <w:p w14:paraId="53A8D9EC" w14:textId="538DB37B" w:rsidR="00205830" w:rsidDel="00E84FAE" w:rsidRDefault="00205830" w:rsidP="00205830">
      <w:pPr>
        <w:pStyle w:val="Bullet1"/>
        <w:rPr>
          <w:del w:id="495" w:author="michele landi" w:date="2019-09-25T16:48:00Z"/>
        </w:rPr>
      </w:pPr>
      <w:del w:id="496" w:author="michele landi" w:date="2019-09-25T16:48:00Z">
        <w:r w:rsidDel="00E84FAE">
          <w:delText xml:space="preserve">The recipient reading back or acknowledging in a manner to clearly indicate they have understood the message and will take appropriate action. </w:delText>
        </w:r>
      </w:del>
    </w:p>
    <w:p w14:paraId="0FBD254E" w14:textId="624B2EAC" w:rsidR="00205830" w:rsidDel="00E84FAE" w:rsidRDefault="00205830" w:rsidP="00205830">
      <w:pPr>
        <w:pStyle w:val="Bullet1"/>
        <w:rPr>
          <w:del w:id="497" w:author="michele landi" w:date="2019-09-25T16:48:00Z"/>
        </w:rPr>
      </w:pPr>
      <w:del w:id="498" w:author="michele landi" w:date="2019-09-25T16:48:00Z">
        <w:r w:rsidDel="00E84FAE">
          <w:delText>The VTS operator listening to the read-back to ascertain that the message has been correctly acknowledged and take immediate action to correct any discrepancies revealed by the read-back.</w:delText>
        </w:r>
      </w:del>
    </w:p>
    <w:p w14:paraId="655EF570" w14:textId="36F7DC22" w:rsidR="00F06234" w:rsidDel="00E84FAE" w:rsidRDefault="00205830" w:rsidP="00205830">
      <w:pPr>
        <w:pStyle w:val="BodyText"/>
        <w:rPr>
          <w:del w:id="499" w:author="michele landi" w:date="2019-09-25T16:48:00Z"/>
        </w:rPr>
      </w:pPr>
      <w:del w:id="500" w:author="michele landi" w:date="2019-09-25T16:48:00Z">
        <w:r w:rsidDel="00E84FAE">
          <w:delText>Read-back should not be replaced by the use of terms such as “Roger” or “Copied”.</w:delText>
        </w:r>
      </w:del>
    </w:p>
    <w:p w14:paraId="1771930D" w14:textId="70085F4D" w:rsidR="00F06234" w:rsidRPr="00F55AD7" w:rsidDel="00E84FAE" w:rsidRDefault="00D90639">
      <w:pPr>
        <w:pStyle w:val="Heading2"/>
        <w:rPr>
          <w:del w:id="501" w:author="michele landi" w:date="2019-09-25T16:48:00Z"/>
        </w:rPr>
      </w:pPr>
      <w:bookmarkStart w:id="502" w:name="_Toc18993223"/>
      <w:del w:id="503" w:author="michele landi" w:date="2019-09-25T16:48:00Z">
        <w:r w:rsidDel="00E84FAE">
          <w:delText>Q</w:delText>
        </w:r>
        <w:r w:rsidR="00205830" w:rsidRPr="00205830" w:rsidDel="00E84FAE">
          <w:delText>UESTIONING TECHNIQUES</w:delText>
        </w:r>
        <w:bookmarkEnd w:id="502"/>
      </w:del>
    </w:p>
    <w:p w14:paraId="7B230D0C" w14:textId="0C3CF607" w:rsidR="00F06234" w:rsidRPr="00F55AD7" w:rsidDel="00E84FAE" w:rsidRDefault="00F06234" w:rsidP="00F06234">
      <w:pPr>
        <w:pStyle w:val="Heading2separationline"/>
        <w:rPr>
          <w:del w:id="504" w:author="michele landi" w:date="2019-09-25T16:48:00Z"/>
        </w:rPr>
      </w:pPr>
    </w:p>
    <w:p w14:paraId="0ABB5263" w14:textId="42A3D6D3" w:rsidR="00205830" w:rsidDel="00E84FAE" w:rsidRDefault="00205830" w:rsidP="00205830">
      <w:pPr>
        <w:pStyle w:val="BodyText"/>
        <w:rPr>
          <w:del w:id="505" w:author="michele landi" w:date="2019-09-25T16:48:00Z"/>
        </w:rPr>
      </w:pPr>
      <w:del w:id="506" w:author="michele landi" w:date="2019-09-25T16:48:00Z">
        <w:r w:rsidDel="00E84FAE">
          <w:delText>Information flow within a VTS is paramount.  VTS often gathers and disseminates information based on real time situations within the VTS area. In the computer world the term ‘garbage in, garbage out’ is often used.  The same applies to VTS communications, if you ask the wrong questions you will probably get the wrong answer.</w:delText>
        </w:r>
      </w:del>
    </w:p>
    <w:p w14:paraId="4F5455D6" w14:textId="2275366B" w:rsidR="00205830" w:rsidDel="00E84FAE" w:rsidRDefault="00205830" w:rsidP="00205830">
      <w:pPr>
        <w:pStyle w:val="BodyText"/>
        <w:rPr>
          <w:del w:id="507" w:author="michele landi" w:date="2019-09-25T16:48:00Z"/>
        </w:rPr>
      </w:pPr>
      <w:del w:id="508" w:author="michele landi" w:date="2019-09-25T16:48:00Z">
        <w:r w:rsidDel="00E84FAE">
          <w:delText>To ensure effective questioning the following techniques should be used:</w:delText>
        </w:r>
      </w:del>
    </w:p>
    <w:p w14:paraId="716DE395" w14:textId="05B57194" w:rsidR="00205830" w:rsidDel="00E84FAE" w:rsidRDefault="00205830" w:rsidP="00205830">
      <w:pPr>
        <w:pStyle w:val="Bullet1"/>
        <w:rPr>
          <w:del w:id="509" w:author="michele landi" w:date="2019-09-25T16:48:00Z"/>
        </w:rPr>
      </w:pPr>
      <w:del w:id="510" w:author="michele landi" w:date="2019-09-25T16:48:00Z">
        <w:r w:rsidDel="00E84FAE">
          <w:delText>Closed Questions</w:delText>
        </w:r>
      </w:del>
    </w:p>
    <w:p w14:paraId="1FC0BA1A" w14:textId="1CD2F1EA" w:rsidR="00205830" w:rsidDel="00E84FAE" w:rsidRDefault="00205830" w:rsidP="00205830">
      <w:pPr>
        <w:pStyle w:val="Bullet1"/>
        <w:rPr>
          <w:del w:id="511" w:author="michele landi" w:date="2019-09-25T16:48:00Z"/>
        </w:rPr>
      </w:pPr>
      <w:del w:id="512" w:author="michele landi" w:date="2019-09-25T16:48:00Z">
        <w:r w:rsidDel="00E84FAE">
          <w:delText>Open Questions</w:delText>
        </w:r>
      </w:del>
    </w:p>
    <w:p w14:paraId="3FB02B5F" w14:textId="63976BDB" w:rsidR="00205830" w:rsidDel="00E84FAE" w:rsidRDefault="00205830" w:rsidP="00205830">
      <w:pPr>
        <w:pStyle w:val="Bullet1"/>
        <w:rPr>
          <w:del w:id="513" w:author="michele landi" w:date="2019-09-25T16:48:00Z"/>
        </w:rPr>
      </w:pPr>
      <w:del w:id="514" w:author="michele landi" w:date="2019-09-25T16:48:00Z">
        <w:r w:rsidDel="00E84FAE">
          <w:delText>Funnel Questions</w:delText>
        </w:r>
      </w:del>
    </w:p>
    <w:p w14:paraId="0AB86F76" w14:textId="1721ACC0" w:rsidR="00F06234" w:rsidDel="00E84FAE" w:rsidRDefault="00205830" w:rsidP="00205830">
      <w:pPr>
        <w:pStyle w:val="Bullet1"/>
        <w:rPr>
          <w:del w:id="515" w:author="michele landi" w:date="2019-09-25T16:48:00Z"/>
        </w:rPr>
      </w:pPr>
      <w:del w:id="516" w:author="michele landi" w:date="2019-09-25T16:48:00Z">
        <w:r w:rsidDel="00E84FAE">
          <w:delText>Leading Questions</w:delText>
        </w:r>
        <w:r w:rsidR="00F06234" w:rsidDel="00E84FAE">
          <w:delText xml:space="preserve"> </w:delText>
        </w:r>
      </w:del>
    </w:p>
    <w:p w14:paraId="183AB18B" w14:textId="7B4EDAD1" w:rsidR="00F06234" w:rsidDel="00E84FAE" w:rsidRDefault="00205830" w:rsidP="00205830">
      <w:pPr>
        <w:pStyle w:val="Heading3"/>
        <w:rPr>
          <w:del w:id="517" w:author="michele landi" w:date="2019-09-25T16:48:00Z"/>
        </w:rPr>
      </w:pPr>
      <w:bookmarkStart w:id="518" w:name="_Toc18993224"/>
      <w:del w:id="519" w:author="michele landi" w:date="2019-09-25T16:48:00Z">
        <w:r w:rsidRPr="00205830" w:rsidDel="00E84FAE">
          <w:delText>CLOSED QUESTIONS</w:delText>
        </w:r>
        <w:bookmarkEnd w:id="518"/>
      </w:del>
    </w:p>
    <w:p w14:paraId="08B638FB" w14:textId="39C30AA7" w:rsidR="00205830" w:rsidDel="00E84FAE" w:rsidRDefault="00205830" w:rsidP="00205830">
      <w:pPr>
        <w:pStyle w:val="BodyText"/>
        <w:rPr>
          <w:del w:id="520" w:author="michele landi" w:date="2019-09-25T16:48:00Z"/>
        </w:rPr>
      </w:pPr>
      <w:del w:id="521" w:author="michele landi" w:date="2019-09-25T16:48:00Z">
        <w:r w:rsidDel="00E84FAE">
          <w:delText>A closed question usually receives a one word answer, or a short factual statement.</w:delText>
        </w:r>
      </w:del>
    </w:p>
    <w:tbl>
      <w:tblPr>
        <w:tblStyle w:val="TableGrid"/>
        <w:tblW w:w="0" w:type="auto"/>
        <w:jc w:val="center"/>
        <w:tblLook w:val="04A0" w:firstRow="1" w:lastRow="0" w:firstColumn="1" w:lastColumn="0" w:noHBand="0" w:noVBand="1"/>
      </w:tblPr>
      <w:tblGrid>
        <w:gridCol w:w="2541"/>
        <w:gridCol w:w="6701"/>
      </w:tblGrid>
      <w:tr w:rsidR="00205830" w:rsidRPr="00F55AD7" w:rsidDel="00E84FAE" w14:paraId="1B24E062" w14:textId="7569D752" w:rsidTr="00205830">
        <w:trPr>
          <w:tblHeader/>
          <w:jc w:val="center"/>
          <w:del w:id="522" w:author="michele landi" w:date="2019-09-25T16:48:00Z"/>
        </w:trPr>
        <w:tc>
          <w:tcPr>
            <w:tcW w:w="2541" w:type="dxa"/>
            <w:shd w:val="clear" w:color="auto" w:fill="FADBD1" w:themeFill="background2" w:themeFillTint="33"/>
          </w:tcPr>
          <w:p w14:paraId="6AA79BB8" w14:textId="64F82EC9" w:rsidR="00205830" w:rsidRPr="00C1400A" w:rsidDel="00E84FAE" w:rsidRDefault="00205830" w:rsidP="00205830">
            <w:pPr>
              <w:pStyle w:val="Tableheading"/>
              <w:rPr>
                <w:del w:id="523" w:author="michele landi" w:date="2019-09-25T16:48:00Z"/>
              </w:rPr>
            </w:pPr>
            <w:del w:id="524" w:author="michele landi" w:date="2019-09-25T16:48:00Z">
              <w:r w:rsidDel="00E84FAE">
                <w:delText>VTS</w:delText>
              </w:r>
            </w:del>
          </w:p>
        </w:tc>
        <w:tc>
          <w:tcPr>
            <w:tcW w:w="6701" w:type="dxa"/>
            <w:shd w:val="clear" w:color="auto" w:fill="FADBD1" w:themeFill="background2" w:themeFillTint="33"/>
          </w:tcPr>
          <w:p w14:paraId="3B0DCAAB" w14:textId="30883BC6" w:rsidR="00205830" w:rsidRPr="00F55AD7" w:rsidDel="00E84FAE" w:rsidRDefault="00205830" w:rsidP="00205830">
            <w:pPr>
              <w:pStyle w:val="Tabletext"/>
              <w:rPr>
                <w:del w:id="525" w:author="michele landi" w:date="2019-09-25T16:48:00Z"/>
              </w:rPr>
            </w:pPr>
            <w:del w:id="526" w:author="michele landi" w:date="2019-09-25T16:48:00Z">
              <w:r w:rsidRPr="0063013F" w:rsidDel="00E84FAE">
                <w:delText>QUESTION.  How many persons onboard?</w:delText>
              </w:r>
            </w:del>
          </w:p>
        </w:tc>
      </w:tr>
    </w:tbl>
    <w:p w14:paraId="3DA29C4E" w14:textId="78764E0F" w:rsidR="00205830" w:rsidDel="00E84FAE" w:rsidRDefault="00205830" w:rsidP="00205830">
      <w:pPr>
        <w:pStyle w:val="BodyText"/>
        <w:rPr>
          <w:del w:id="527" w:author="michele landi" w:date="2019-09-25T16:48:00Z"/>
        </w:rPr>
      </w:pPr>
    </w:p>
    <w:tbl>
      <w:tblPr>
        <w:tblStyle w:val="TableGrid"/>
        <w:tblW w:w="0" w:type="auto"/>
        <w:jc w:val="center"/>
        <w:tblLook w:val="04A0" w:firstRow="1" w:lastRow="0" w:firstColumn="1" w:lastColumn="0" w:noHBand="0" w:noVBand="1"/>
      </w:tblPr>
      <w:tblGrid>
        <w:gridCol w:w="2541"/>
        <w:gridCol w:w="6701"/>
      </w:tblGrid>
      <w:tr w:rsidR="00205830" w:rsidRPr="00F55AD7" w:rsidDel="00E84FAE" w14:paraId="65892560" w14:textId="65BD943E" w:rsidTr="00205830">
        <w:trPr>
          <w:tblHeader/>
          <w:jc w:val="center"/>
          <w:del w:id="528" w:author="michele landi" w:date="2019-09-25T16:48:00Z"/>
        </w:trPr>
        <w:tc>
          <w:tcPr>
            <w:tcW w:w="2541" w:type="dxa"/>
            <w:shd w:val="clear" w:color="auto" w:fill="FADBD1" w:themeFill="background2" w:themeFillTint="33"/>
          </w:tcPr>
          <w:p w14:paraId="70D65818" w14:textId="52B3ABB5" w:rsidR="00205830" w:rsidRPr="00C1400A" w:rsidDel="00E84FAE" w:rsidRDefault="00205830" w:rsidP="00205830">
            <w:pPr>
              <w:pStyle w:val="Tableheading"/>
              <w:rPr>
                <w:del w:id="529" w:author="michele landi" w:date="2019-09-25T16:48:00Z"/>
              </w:rPr>
            </w:pPr>
            <w:del w:id="530" w:author="michele landi" w:date="2019-09-25T16:48:00Z">
              <w:r w:rsidDel="00E84FAE">
                <w:delText>VTS</w:delText>
              </w:r>
            </w:del>
          </w:p>
        </w:tc>
        <w:tc>
          <w:tcPr>
            <w:tcW w:w="6701" w:type="dxa"/>
            <w:shd w:val="clear" w:color="auto" w:fill="FADBD1" w:themeFill="background2" w:themeFillTint="33"/>
          </w:tcPr>
          <w:p w14:paraId="69FE8D8C" w14:textId="0FB31F1F" w:rsidR="00205830" w:rsidRPr="00F55AD7" w:rsidDel="00E84FAE" w:rsidRDefault="00205830" w:rsidP="00205830">
            <w:pPr>
              <w:pStyle w:val="Tabletext"/>
              <w:rPr>
                <w:del w:id="531" w:author="michele landi" w:date="2019-09-25T16:48:00Z"/>
              </w:rPr>
            </w:pPr>
            <w:del w:id="532" w:author="michele landi" w:date="2019-09-25T16:48:00Z">
              <w:r w:rsidRPr="0063013F" w:rsidDel="00E84FAE">
                <w:delText>QUESTION.  Can you see the Entrance Beacon?</w:delText>
              </w:r>
            </w:del>
          </w:p>
        </w:tc>
      </w:tr>
    </w:tbl>
    <w:p w14:paraId="6AF31385" w14:textId="34ED0044" w:rsidR="00205830" w:rsidRPr="00205830" w:rsidDel="00E84FAE" w:rsidRDefault="00205830" w:rsidP="00205830">
      <w:pPr>
        <w:pStyle w:val="BodyText"/>
        <w:rPr>
          <w:del w:id="533" w:author="michele landi" w:date="2019-09-25T16:48:00Z"/>
        </w:rPr>
      </w:pPr>
    </w:p>
    <w:p w14:paraId="2EA24B2E" w14:textId="63849A03" w:rsidR="00205830" w:rsidRPr="00205830" w:rsidDel="00E84FAE" w:rsidRDefault="00205830" w:rsidP="00205830">
      <w:pPr>
        <w:pStyle w:val="Heading3"/>
        <w:rPr>
          <w:del w:id="534" w:author="michele landi" w:date="2019-09-25T16:48:00Z"/>
        </w:rPr>
      </w:pPr>
      <w:bookmarkStart w:id="535" w:name="_Toc18993225"/>
      <w:del w:id="536" w:author="michele landi" w:date="2019-09-25T16:48:00Z">
        <w:r w:rsidDel="00E84FAE">
          <w:lastRenderedPageBreak/>
          <w:delText>OPEN QUESTIONS</w:delText>
        </w:r>
        <w:bookmarkEnd w:id="535"/>
      </w:del>
    </w:p>
    <w:p w14:paraId="5C1DCAEB" w14:textId="1E6936A2" w:rsidR="00205830" w:rsidDel="00E84FAE" w:rsidRDefault="00205830" w:rsidP="00205830">
      <w:pPr>
        <w:pStyle w:val="BodyText"/>
        <w:rPr>
          <w:del w:id="537" w:author="michele landi" w:date="2019-09-25T16:48:00Z"/>
        </w:rPr>
      </w:pPr>
      <w:del w:id="538" w:author="michele landi" w:date="2019-09-25T16:48:00Z">
        <w:r w:rsidRPr="00205830" w:rsidDel="00E84FAE">
          <w:delText>Generally open questions deliberately seek longer answers and are the opposite of closed questions.  Open questions usually contain terms to elicit further information.</w:delText>
        </w:r>
      </w:del>
    </w:p>
    <w:tbl>
      <w:tblPr>
        <w:tblStyle w:val="TableGrid"/>
        <w:tblW w:w="0" w:type="auto"/>
        <w:jc w:val="center"/>
        <w:tblLook w:val="04A0" w:firstRow="1" w:lastRow="0" w:firstColumn="1" w:lastColumn="0" w:noHBand="0" w:noVBand="1"/>
      </w:tblPr>
      <w:tblGrid>
        <w:gridCol w:w="2541"/>
        <w:gridCol w:w="6701"/>
      </w:tblGrid>
      <w:tr w:rsidR="00205830" w:rsidRPr="00F55AD7" w:rsidDel="00E84FAE" w14:paraId="52C2C675" w14:textId="1FDB7B58" w:rsidTr="00205830">
        <w:trPr>
          <w:tblHeader/>
          <w:jc w:val="center"/>
          <w:del w:id="539" w:author="michele landi" w:date="2019-09-25T16:48:00Z"/>
        </w:trPr>
        <w:tc>
          <w:tcPr>
            <w:tcW w:w="2541" w:type="dxa"/>
            <w:shd w:val="clear" w:color="auto" w:fill="FADBD1" w:themeFill="background2" w:themeFillTint="33"/>
          </w:tcPr>
          <w:p w14:paraId="1C6BAFCE" w14:textId="4BE702A5" w:rsidR="00205830" w:rsidRPr="00C1400A" w:rsidDel="00E84FAE" w:rsidRDefault="00205830" w:rsidP="00205830">
            <w:pPr>
              <w:pStyle w:val="Tableheading"/>
              <w:rPr>
                <w:del w:id="540" w:author="michele landi" w:date="2019-09-25T16:48:00Z"/>
              </w:rPr>
            </w:pPr>
            <w:del w:id="541" w:author="michele landi" w:date="2019-09-25T16:48:00Z">
              <w:r w:rsidDel="00E84FAE">
                <w:delText>VTS</w:delText>
              </w:r>
            </w:del>
          </w:p>
        </w:tc>
        <w:tc>
          <w:tcPr>
            <w:tcW w:w="6701" w:type="dxa"/>
            <w:shd w:val="clear" w:color="auto" w:fill="FADBD1" w:themeFill="background2" w:themeFillTint="33"/>
          </w:tcPr>
          <w:p w14:paraId="6A44216A" w14:textId="2EA8E164" w:rsidR="00205830" w:rsidRPr="00F55AD7" w:rsidDel="00E84FAE" w:rsidRDefault="00205830" w:rsidP="00205830">
            <w:pPr>
              <w:pStyle w:val="Tabletext"/>
              <w:rPr>
                <w:del w:id="542" w:author="michele landi" w:date="2019-09-25T16:48:00Z"/>
              </w:rPr>
            </w:pPr>
            <w:del w:id="543" w:author="michele landi" w:date="2019-09-25T16:48:00Z">
              <w:r w:rsidRPr="00205830" w:rsidDel="00E84FAE">
                <w:delText>QUESTION.  What is the nature of your problem?</w:delText>
              </w:r>
            </w:del>
          </w:p>
        </w:tc>
      </w:tr>
    </w:tbl>
    <w:p w14:paraId="15446660" w14:textId="4217936B" w:rsidR="00205830" w:rsidDel="00E84FAE" w:rsidRDefault="00205830" w:rsidP="00205830">
      <w:pPr>
        <w:pStyle w:val="BodyText"/>
        <w:rPr>
          <w:del w:id="544" w:author="michele landi" w:date="2019-09-25T16:48:00Z"/>
        </w:rPr>
      </w:pPr>
    </w:p>
    <w:tbl>
      <w:tblPr>
        <w:tblStyle w:val="TableGrid"/>
        <w:tblW w:w="0" w:type="auto"/>
        <w:jc w:val="center"/>
        <w:tblLook w:val="04A0" w:firstRow="1" w:lastRow="0" w:firstColumn="1" w:lastColumn="0" w:noHBand="0" w:noVBand="1"/>
      </w:tblPr>
      <w:tblGrid>
        <w:gridCol w:w="2541"/>
        <w:gridCol w:w="6701"/>
      </w:tblGrid>
      <w:tr w:rsidR="00205830" w:rsidRPr="00F55AD7" w:rsidDel="00E84FAE" w14:paraId="50FA66E7" w14:textId="0567A655" w:rsidTr="00205830">
        <w:trPr>
          <w:tblHeader/>
          <w:jc w:val="center"/>
          <w:del w:id="545" w:author="michele landi" w:date="2019-09-25T16:48:00Z"/>
        </w:trPr>
        <w:tc>
          <w:tcPr>
            <w:tcW w:w="2541" w:type="dxa"/>
            <w:shd w:val="clear" w:color="auto" w:fill="FADBD1" w:themeFill="background2" w:themeFillTint="33"/>
          </w:tcPr>
          <w:p w14:paraId="02E062B1" w14:textId="381612F6" w:rsidR="00205830" w:rsidRPr="00C1400A" w:rsidDel="00E84FAE" w:rsidRDefault="00205830" w:rsidP="00205830">
            <w:pPr>
              <w:pStyle w:val="Tableheading"/>
              <w:rPr>
                <w:del w:id="546" w:author="michele landi" w:date="2019-09-25T16:48:00Z"/>
              </w:rPr>
            </w:pPr>
            <w:del w:id="547" w:author="michele landi" w:date="2019-09-25T16:48:00Z">
              <w:r w:rsidDel="00E84FAE">
                <w:delText>VTS</w:delText>
              </w:r>
            </w:del>
          </w:p>
        </w:tc>
        <w:tc>
          <w:tcPr>
            <w:tcW w:w="6701" w:type="dxa"/>
            <w:shd w:val="clear" w:color="auto" w:fill="FADBD1" w:themeFill="background2" w:themeFillTint="33"/>
          </w:tcPr>
          <w:p w14:paraId="7536C397" w14:textId="1EE9AB91" w:rsidR="00205830" w:rsidRPr="00F55AD7" w:rsidDel="00E84FAE" w:rsidRDefault="00205830" w:rsidP="00205830">
            <w:pPr>
              <w:pStyle w:val="Tabletext"/>
              <w:rPr>
                <w:del w:id="548" w:author="michele landi" w:date="2019-09-25T16:48:00Z"/>
              </w:rPr>
            </w:pPr>
            <w:del w:id="549" w:author="michele landi" w:date="2019-09-25T16:48:00Z">
              <w:r w:rsidRPr="0063013F" w:rsidDel="00E84FAE">
                <w:delText>QUESTION.  What is your intention?</w:delText>
              </w:r>
            </w:del>
          </w:p>
        </w:tc>
      </w:tr>
    </w:tbl>
    <w:p w14:paraId="314A7DD1" w14:textId="7464B762" w:rsidR="00205830" w:rsidDel="00E84FAE" w:rsidRDefault="00205830" w:rsidP="00205830">
      <w:pPr>
        <w:pStyle w:val="BodyText"/>
        <w:rPr>
          <w:del w:id="550" w:author="michele landi" w:date="2019-09-25T16:48:00Z"/>
        </w:rPr>
      </w:pPr>
    </w:p>
    <w:p w14:paraId="7C8E9CA8" w14:textId="56C7B991" w:rsidR="00205830" w:rsidRPr="00F55AD7" w:rsidDel="00E84FAE" w:rsidRDefault="00205830" w:rsidP="00205830">
      <w:pPr>
        <w:pStyle w:val="Heading3"/>
        <w:keepLines w:val="0"/>
        <w:tabs>
          <w:tab w:val="clear" w:pos="0"/>
          <w:tab w:val="num" w:pos="992"/>
        </w:tabs>
        <w:spacing w:line="240" w:lineRule="auto"/>
        <w:ind w:right="0"/>
        <w:rPr>
          <w:del w:id="551" w:author="michele landi" w:date="2019-09-25T16:48:00Z"/>
        </w:rPr>
      </w:pPr>
      <w:bookmarkStart w:id="552" w:name="_Toc18993226"/>
      <w:del w:id="553" w:author="michele landi" w:date="2019-09-25T16:48:00Z">
        <w:r w:rsidDel="00E84FAE">
          <w:delText>FUNNEL QUESTIONS</w:delText>
        </w:r>
        <w:bookmarkEnd w:id="552"/>
      </w:del>
    </w:p>
    <w:p w14:paraId="422FBB28" w14:textId="4DB4B3D2" w:rsidR="00205830" w:rsidDel="00E84FAE" w:rsidRDefault="00205830" w:rsidP="00F06234">
      <w:pPr>
        <w:pStyle w:val="BodyText"/>
        <w:rPr>
          <w:del w:id="554" w:author="michele landi" w:date="2019-09-25T16:48:00Z"/>
        </w:rPr>
      </w:pPr>
      <w:del w:id="555" w:author="michele landi" w:date="2019-09-25T16:48:00Z">
        <w:r w:rsidRPr="00205830" w:rsidDel="00E84FAE">
          <w:delText xml:space="preserve">This questioning technique involves the use of a series of questions. Initially general questions are asked which increase in detail with each subsequent question.  With funnel questioning it may be useful to start with </w:delText>
        </w:r>
        <w:r w:rsidR="005923C6" w:rsidDel="00E84FAE">
          <w:delText>one or more</w:delText>
        </w:r>
        <w:r w:rsidRPr="00205830" w:rsidDel="00E84FAE">
          <w:delText xml:space="preserve"> closed question</w:delText>
        </w:r>
        <w:r w:rsidR="005923C6" w:rsidDel="00E84FAE">
          <w:delText>s</w:delText>
        </w:r>
        <w:r w:rsidRPr="00205830" w:rsidDel="00E84FAE">
          <w:delText xml:space="preserve"> before following up with more open questions.</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205830" w:rsidRPr="00F55AD7" w:rsidDel="00E84FAE" w14:paraId="2C36E36F" w14:textId="6849BAB7" w:rsidTr="00205830">
        <w:trPr>
          <w:tblHeader/>
          <w:jc w:val="center"/>
          <w:del w:id="556" w:author="michele landi" w:date="2019-09-25T16:48:00Z"/>
        </w:trPr>
        <w:tc>
          <w:tcPr>
            <w:tcW w:w="2541" w:type="dxa"/>
            <w:shd w:val="clear" w:color="auto" w:fill="FADBD1" w:themeFill="background2" w:themeFillTint="33"/>
          </w:tcPr>
          <w:p w14:paraId="56145A89" w14:textId="04E9697A" w:rsidR="00205830" w:rsidRPr="00C1400A" w:rsidDel="00E84FAE" w:rsidRDefault="00205830" w:rsidP="00205830">
            <w:pPr>
              <w:pStyle w:val="Tableheading"/>
              <w:rPr>
                <w:del w:id="557" w:author="michele landi" w:date="2019-09-25T16:48:00Z"/>
              </w:rPr>
            </w:pPr>
            <w:del w:id="558" w:author="michele landi" w:date="2019-09-25T16:48:00Z">
              <w:r w:rsidDel="00E84FAE">
                <w:delText>VTS</w:delText>
              </w:r>
            </w:del>
          </w:p>
        </w:tc>
        <w:tc>
          <w:tcPr>
            <w:tcW w:w="6701" w:type="dxa"/>
            <w:shd w:val="clear" w:color="auto" w:fill="FADBD1" w:themeFill="background2" w:themeFillTint="33"/>
          </w:tcPr>
          <w:p w14:paraId="65E20DC3" w14:textId="013EFBAD" w:rsidR="00205830" w:rsidRPr="00F55AD7" w:rsidDel="00E84FAE" w:rsidRDefault="00205830" w:rsidP="00205830">
            <w:pPr>
              <w:pStyle w:val="Tabletext"/>
              <w:rPr>
                <w:del w:id="559" w:author="michele landi" w:date="2019-09-25T16:48:00Z"/>
              </w:rPr>
            </w:pPr>
            <w:del w:id="560" w:author="michele landi" w:date="2019-09-25T16:48:00Z">
              <w:r w:rsidDel="00E84FAE">
                <w:delText>QUESTION.  Can you see the Princes Inner Buoy?</w:delText>
              </w:r>
            </w:del>
          </w:p>
        </w:tc>
      </w:tr>
      <w:tr w:rsidR="00205830" w:rsidRPr="00F55AD7" w:rsidDel="00E84FAE" w14:paraId="12545D69" w14:textId="3C64527D" w:rsidTr="00205830">
        <w:tblPrEx>
          <w:jc w:val="left"/>
        </w:tblPrEx>
        <w:trPr>
          <w:del w:id="561" w:author="michele landi" w:date="2019-09-25T16:48:00Z"/>
        </w:trPr>
        <w:tc>
          <w:tcPr>
            <w:tcW w:w="2541" w:type="dxa"/>
            <w:shd w:val="clear" w:color="auto" w:fill="FADBD1" w:themeFill="background2" w:themeFillTint="33"/>
          </w:tcPr>
          <w:p w14:paraId="59AF67DD" w14:textId="0E21E794" w:rsidR="00205830" w:rsidRPr="00C1400A" w:rsidDel="00E84FAE" w:rsidRDefault="00205830" w:rsidP="00205830">
            <w:pPr>
              <w:pStyle w:val="Tableheading"/>
              <w:rPr>
                <w:del w:id="562" w:author="michele landi" w:date="2019-09-25T16:48:00Z"/>
              </w:rPr>
            </w:pPr>
            <w:del w:id="563" w:author="michele landi" w:date="2019-09-25T16:48:00Z">
              <w:r w:rsidDel="00E84FAE">
                <w:delText>VTS</w:delText>
              </w:r>
            </w:del>
          </w:p>
        </w:tc>
        <w:tc>
          <w:tcPr>
            <w:tcW w:w="6701" w:type="dxa"/>
            <w:shd w:val="clear" w:color="auto" w:fill="FADBD1" w:themeFill="background2" w:themeFillTint="33"/>
          </w:tcPr>
          <w:p w14:paraId="39307063" w14:textId="1C31C521" w:rsidR="00205830" w:rsidRPr="00F55AD7" w:rsidDel="00E84FAE" w:rsidRDefault="00205830" w:rsidP="00205830">
            <w:pPr>
              <w:pStyle w:val="Tabletext"/>
              <w:rPr>
                <w:del w:id="564" w:author="michele landi" w:date="2019-09-25T16:48:00Z"/>
              </w:rPr>
            </w:pPr>
            <w:del w:id="565" w:author="michele landi" w:date="2019-09-25T16:48:00Z">
              <w:r w:rsidDel="00E84FAE">
                <w:delText>QUESTION.  Is the buoy lit?</w:delText>
              </w:r>
            </w:del>
          </w:p>
        </w:tc>
      </w:tr>
      <w:tr w:rsidR="00205830" w:rsidRPr="00F55AD7" w:rsidDel="00E84FAE" w14:paraId="649F227E" w14:textId="4DAFEE12" w:rsidTr="00205830">
        <w:tblPrEx>
          <w:jc w:val="left"/>
        </w:tblPrEx>
        <w:trPr>
          <w:del w:id="566" w:author="michele landi" w:date="2019-09-25T16:48:00Z"/>
        </w:trPr>
        <w:tc>
          <w:tcPr>
            <w:tcW w:w="2541" w:type="dxa"/>
            <w:shd w:val="clear" w:color="auto" w:fill="FADBD1" w:themeFill="background2" w:themeFillTint="33"/>
          </w:tcPr>
          <w:p w14:paraId="1CAACCD4" w14:textId="4D60DE6A" w:rsidR="00205830" w:rsidRPr="00C1400A" w:rsidDel="00E84FAE" w:rsidRDefault="00205830" w:rsidP="00205830">
            <w:pPr>
              <w:pStyle w:val="Tableheading"/>
              <w:rPr>
                <w:del w:id="567" w:author="michele landi" w:date="2019-09-25T16:48:00Z"/>
              </w:rPr>
            </w:pPr>
            <w:del w:id="568" w:author="michele landi" w:date="2019-09-25T16:48:00Z">
              <w:r w:rsidDel="00E84FAE">
                <w:delText>VTS</w:delText>
              </w:r>
            </w:del>
          </w:p>
        </w:tc>
        <w:tc>
          <w:tcPr>
            <w:tcW w:w="6701" w:type="dxa"/>
            <w:shd w:val="clear" w:color="auto" w:fill="FADBD1" w:themeFill="background2" w:themeFillTint="33"/>
          </w:tcPr>
          <w:p w14:paraId="5F80A0A1" w14:textId="216C2ABA" w:rsidR="00205830" w:rsidRPr="00F55AD7" w:rsidDel="00E84FAE" w:rsidRDefault="00205830" w:rsidP="00205830">
            <w:pPr>
              <w:pStyle w:val="Tabletext"/>
              <w:rPr>
                <w:del w:id="569" w:author="michele landi" w:date="2019-09-25T16:48:00Z"/>
              </w:rPr>
            </w:pPr>
            <w:del w:id="570" w:author="michele landi" w:date="2019-09-25T16:48:00Z">
              <w:r w:rsidDel="00E84FAE">
                <w:delText>QUESTION.  Is the buoy in the correct position?</w:delText>
              </w:r>
            </w:del>
          </w:p>
        </w:tc>
      </w:tr>
      <w:tr w:rsidR="00205830" w:rsidRPr="00F55AD7" w:rsidDel="00E84FAE" w14:paraId="29542C76" w14:textId="2772B5C2" w:rsidTr="00205830">
        <w:tblPrEx>
          <w:jc w:val="left"/>
        </w:tblPrEx>
        <w:trPr>
          <w:del w:id="571" w:author="michele landi" w:date="2019-09-25T16:48:00Z"/>
        </w:trPr>
        <w:tc>
          <w:tcPr>
            <w:tcW w:w="2541" w:type="dxa"/>
            <w:shd w:val="clear" w:color="auto" w:fill="FADBD1" w:themeFill="background2" w:themeFillTint="33"/>
          </w:tcPr>
          <w:p w14:paraId="242CD81E" w14:textId="34FED6C7" w:rsidR="00205830" w:rsidRPr="00C1400A" w:rsidDel="00E84FAE" w:rsidRDefault="00205830" w:rsidP="00205830">
            <w:pPr>
              <w:pStyle w:val="Tableheading"/>
              <w:rPr>
                <w:del w:id="572" w:author="michele landi" w:date="2019-09-25T16:48:00Z"/>
              </w:rPr>
            </w:pPr>
            <w:del w:id="573" w:author="michele landi" w:date="2019-09-25T16:48:00Z">
              <w:r w:rsidDel="00E84FAE">
                <w:delText>VTS</w:delText>
              </w:r>
            </w:del>
          </w:p>
        </w:tc>
        <w:tc>
          <w:tcPr>
            <w:tcW w:w="6701" w:type="dxa"/>
            <w:shd w:val="clear" w:color="auto" w:fill="FADBD1" w:themeFill="background2" w:themeFillTint="33"/>
          </w:tcPr>
          <w:p w14:paraId="676BB037" w14:textId="38F4EE9C" w:rsidR="00205830" w:rsidRPr="00F55AD7" w:rsidDel="00E84FAE" w:rsidRDefault="00205830" w:rsidP="00205830">
            <w:pPr>
              <w:pStyle w:val="Tabletext"/>
              <w:rPr>
                <w:del w:id="574" w:author="michele landi" w:date="2019-09-25T16:48:00Z"/>
              </w:rPr>
            </w:pPr>
            <w:del w:id="575" w:author="michele landi" w:date="2019-09-25T16:48:00Z">
              <w:r w:rsidDel="00E84FAE">
                <w:delText>QUESTION.  Describe the damage?</w:delText>
              </w:r>
            </w:del>
          </w:p>
        </w:tc>
      </w:tr>
    </w:tbl>
    <w:p w14:paraId="72575620" w14:textId="76B39A35" w:rsidR="00205830" w:rsidDel="00E84FAE" w:rsidRDefault="00205830" w:rsidP="00F06234">
      <w:pPr>
        <w:pStyle w:val="BodyText"/>
        <w:rPr>
          <w:del w:id="576" w:author="michele landi" w:date="2019-09-25T16:48:00Z"/>
        </w:rPr>
      </w:pPr>
    </w:p>
    <w:p w14:paraId="353C547E" w14:textId="3C27F46E" w:rsidR="00205830" w:rsidRPr="00F55AD7" w:rsidDel="00E84FAE" w:rsidRDefault="00205830" w:rsidP="00205830">
      <w:pPr>
        <w:pStyle w:val="Heading3"/>
        <w:keepLines w:val="0"/>
        <w:tabs>
          <w:tab w:val="clear" w:pos="0"/>
          <w:tab w:val="num" w:pos="992"/>
        </w:tabs>
        <w:spacing w:line="240" w:lineRule="auto"/>
        <w:ind w:right="0"/>
        <w:rPr>
          <w:del w:id="577" w:author="michele landi" w:date="2019-09-25T16:48:00Z"/>
        </w:rPr>
      </w:pPr>
      <w:bookmarkStart w:id="578" w:name="_Toc18993227"/>
      <w:del w:id="579" w:author="michele landi" w:date="2019-09-25T16:48:00Z">
        <w:r w:rsidDel="00E84FAE">
          <w:delText>LEADING QUESTIONS</w:delText>
        </w:r>
        <w:bookmarkEnd w:id="578"/>
      </w:del>
    </w:p>
    <w:p w14:paraId="5C851ACC" w14:textId="7878900D" w:rsidR="00205830" w:rsidDel="00E84FAE" w:rsidRDefault="00205830" w:rsidP="00F06234">
      <w:pPr>
        <w:pStyle w:val="BodyText"/>
        <w:rPr>
          <w:del w:id="580" w:author="michele landi" w:date="2019-09-25T16:48:00Z"/>
        </w:rPr>
      </w:pPr>
      <w:del w:id="581" w:author="michele landi" w:date="2019-09-25T16:48:00Z">
        <w:r w:rsidRPr="00205830" w:rsidDel="00E84FAE">
          <w:delText>Asking a leading question can influence the recipients answer, closing off undesirable alternatives and guides the recipient in the desired direction.</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205830" w:rsidRPr="00F55AD7" w:rsidDel="00E84FAE" w14:paraId="31A96A3B" w14:textId="7874D191" w:rsidTr="00205830">
        <w:trPr>
          <w:tblHeader/>
          <w:jc w:val="center"/>
          <w:del w:id="582" w:author="michele landi" w:date="2019-09-25T16:48:00Z"/>
        </w:trPr>
        <w:tc>
          <w:tcPr>
            <w:tcW w:w="2541" w:type="dxa"/>
            <w:shd w:val="clear" w:color="auto" w:fill="FADBD1" w:themeFill="background2" w:themeFillTint="33"/>
          </w:tcPr>
          <w:p w14:paraId="6F161A98" w14:textId="2E7267A4" w:rsidR="00205830" w:rsidRPr="00C1400A" w:rsidDel="00E84FAE" w:rsidRDefault="00205830" w:rsidP="00205830">
            <w:pPr>
              <w:pStyle w:val="Tableheading"/>
              <w:rPr>
                <w:del w:id="583" w:author="michele landi" w:date="2019-09-25T16:48:00Z"/>
              </w:rPr>
            </w:pPr>
            <w:del w:id="584" w:author="michele landi" w:date="2019-09-25T16:48:00Z">
              <w:r w:rsidDel="00E84FAE">
                <w:delText>VTS</w:delText>
              </w:r>
            </w:del>
          </w:p>
        </w:tc>
        <w:tc>
          <w:tcPr>
            <w:tcW w:w="6701" w:type="dxa"/>
            <w:shd w:val="clear" w:color="auto" w:fill="FADBD1" w:themeFill="background2" w:themeFillTint="33"/>
          </w:tcPr>
          <w:p w14:paraId="3E071B27" w14:textId="4C6276CF" w:rsidR="00205830" w:rsidRPr="00F55AD7" w:rsidDel="00E84FAE" w:rsidRDefault="00205830" w:rsidP="00205830">
            <w:pPr>
              <w:pStyle w:val="Tabletext"/>
              <w:rPr>
                <w:del w:id="585" w:author="michele landi" w:date="2019-09-25T16:48:00Z"/>
              </w:rPr>
            </w:pPr>
            <w:del w:id="586" w:author="michele landi" w:date="2019-09-25T16:48:00Z">
              <w:r w:rsidRPr="00205830" w:rsidDel="00E84FAE">
                <w:delText>QUESTION.  Is it your intention to pass to north of Buoy One?</w:delText>
              </w:r>
            </w:del>
          </w:p>
        </w:tc>
      </w:tr>
    </w:tbl>
    <w:p w14:paraId="017ABCEC" w14:textId="349896DF" w:rsidR="00205830" w:rsidDel="00E84FAE" w:rsidRDefault="00205830" w:rsidP="00F06234">
      <w:pPr>
        <w:pStyle w:val="BodyText"/>
        <w:rPr>
          <w:del w:id="587" w:author="michele landi" w:date="2019-09-25T16:48:00Z"/>
        </w:rPr>
      </w:pPr>
    </w:p>
    <w:p w14:paraId="520D4F11" w14:textId="3310945B" w:rsidR="00F06234" w:rsidRPr="00F55AD7" w:rsidDel="00E84FAE" w:rsidRDefault="00205830">
      <w:pPr>
        <w:pStyle w:val="Heading2"/>
        <w:rPr>
          <w:del w:id="588" w:author="michele landi" w:date="2019-09-25T16:48:00Z"/>
        </w:rPr>
      </w:pPr>
      <w:bookmarkStart w:id="589" w:name="_Toc18993228"/>
      <w:del w:id="590" w:author="michele landi" w:date="2019-09-25T16:48:00Z">
        <w:r w:rsidRPr="00205830" w:rsidDel="00E84FAE">
          <w:delText>AMBIGUOUS TERMINOLOGY</w:delText>
        </w:r>
        <w:bookmarkEnd w:id="589"/>
      </w:del>
    </w:p>
    <w:p w14:paraId="639F1C29" w14:textId="1E182CF8" w:rsidR="00F06234" w:rsidRPr="00F55AD7" w:rsidDel="00E84FAE" w:rsidRDefault="00F06234" w:rsidP="00F06234">
      <w:pPr>
        <w:pStyle w:val="Heading2separationline"/>
        <w:rPr>
          <w:del w:id="591" w:author="michele landi" w:date="2019-09-25T16:48:00Z"/>
        </w:rPr>
      </w:pPr>
    </w:p>
    <w:p w14:paraId="3EDF5612" w14:textId="3339488B" w:rsidR="00205830" w:rsidDel="00E84FAE" w:rsidRDefault="00205830" w:rsidP="00205830">
      <w:pPr>
        <w:pStyle w:val="BodyText"/>
        <w:rPr>
          <w:del w:id="592" w:author="michele landi" w:date="2019-09-25T16:48:00Z"/>
        </w:rPr>
      </w:pPr>
      <w:del w:id="593" w:author="michele landi" w:date="2019-09-25T16:48:00Z">
        <w:r w:rsidDel="00E84FAE">
          <w:delText>Some words in English have meanings depending on the context in which they appear.  Misunderstandings frequently occur, especially in VTS communications, and have resulted in accidents.</w:delText>
        </w:r>
      </w:del>
    </w:p>
    <w:p w14:paraId="76FD9529" w14:textId="18AACCBB" w:rsidR="00205830" w:rsidDel="00E84FAE" w:rsidRDefault="00F23BC9" w:rsidP="00872744">
      <w:pPr>
        <w:pStyle w:val="BodyText"/>
        <w:rPr>
          <w:del w:id="594" w:author="michele landi" w:date="2019-09-25T16:48:00Z"/>
        </w:rPr>
      </w:pPr>
      <w:del w:id="595" w:author="michele landi" w:date="2019-09-25T16:48:00Z">
        <w:r w:rsidDel="00E84FAE">
          <w:delText>T</w:delText>
        </w:r>
        <w:r w:rsidR="00205830" w:rsidDel="00E84FAE">
          <w:delText>he use of local terminology should be avoided as this can lead to confusion.</w:delText>
        </w:r>
        <w:r w:rsidR="00F06234" w:rsidDel="00E84FAE">
          <w:delText xml:space="preserve"> </w:delText>
        </w:r>
        <w:r w:rsidDel="00E84FAE">
          <w:delText xml:space="preserve"> For </w:delText>
        </w:r>
        <w:r w:rsidR="00205830" w:rsidDel="00E84FAE">
          <w:delText>example:</w:delText>
        </w:r>
      </w:del>
    </w:p>
    <w:p w14:paraId="795040EC" w14:textId="6B7CDED9" w:rsidR="00205830" w:rsidRPr="00205830" w:rsidDel="00E84FAE" w:rsidRDefault="00205830" w:rsidP="00872744">
      <w:pPr>
        <w:pStyle w:val="BodyText"/>
        <w:ind w:left="708"/>
        <w:rPr>
          <w:del w:id="596" w:author="michele landi" w:date="2019-09-25T16:48:00Z"/>
          <w:b/>
        </w:rPr>
      </w:pPr>
      <w:del w:id="597" w:author="michele landi" w:date="2019-09-25T16:48:00Z">
        <w:r w:rsidRPr="00205830" w:rsidDel="00E84FAE">
          <w:rPr>
            <w:b/>
          </w:rPr>
          <w:delText>MAY</w:delText>
        </w:r>
      </w:del>
    </w:p>
    <w:p w14:paraId="16D7A7D4" w14:textId="7165BF89" w:rsidR="00205830" w:rsidDel="00E84FAE" w:rsidRDefault="00205830" w:rsidP="00872744">
      <w:pPr>
        <w:pStyle w:val="BodyText"/>
        <w:ind w:left="1416"/>
        <w:rPr>
          <w:del w:id="598" w:author="michele landi" w:date="2019-09-25T16:48:00Z"/>
        </w:rPr>
      </w:pPr>
      <w:del w:id="599" w:author="michele landi" w:date="2019-09-25T16:48:00Z">
        <w:r w:rsidRPr="00F23BC9" w:rsidDel="00E84FAE">
          <w:rPr>
            <w:b/>
          </w:rPr>
          <w:delText>Do not</w:delText>
        </w:r>
        <w:r w:rsidDel="00E84FAE">
          <w:delText xml:space="preserve"> say: “You may enter the fairway”</w:delText>
        </w:r>
      </w:del>
    </w:p>
    <w:p w14:paraId="6A4E40DC" w14:textId="17E5C8EB" w:rsidR="00205830" w:rsidDel="00E84FAE" w:rsidRDefault="00205830" w:rsidP="00872744">
      <w:pPr>
        <w:pStyle w:val="BodyText"/>
        <w:ind w:left="1416"/>
        <w:rPr>
          <w:del w:id="600" w:author="michele landi" w:date="2019-09-25T16:48:00Z"/>
        </w:rPr>
      </w:pPr>
      <w:del w:id="601" w:author="michele landi" w:date="2019-09-25T16:48:00Z">
        <w:r w:rsidDel="00E84FAE">
          <w:delText>Say: “ANSWER.  You have permission to enter the fairway”</w:delText>
        </w:r>
      </w:del>
    </w:p>
    <w:p w14:paraId="571B37C0" w14:textId="6559916C" w:rsidR="00205830" w:rsidRPr="00205830" w:rsidDel="00E84FAE" w:rsidRDefault="00205830" w:rsidP="00872744">
      <w:pPr>
        <w:pStyle w:val="BodyText"/>
        <w:ind w:left="708"/>
        <w:rPr>
          <w:del w:id="602" w:author="michele landi" w:date="2019-09-25T16:48:00Z"/>
          <w:b/>
        </w:rPr>
      </w:pPr>
      <w:del w:id="603" w:author="michele landi" w:date="2019-09-25T16:48:00Z">
        <w:r w:rsidRPr="00205830" w:rsidDel="00E84FAE">
          <w:rPr>
            <w:b/>
          </w:rPr>
          <w:delText>MIGHT</w:delText>
        </w:r>
      </w:del>
    </w:p>
    <w:p w14:paraId="4A3695F1" w14:textId="28403255" w:rsidR="00205830" w:rsidDel="00E84FAE" w:rsidRDefault="00205830" w:rsidP="00872744">
      <w:pPr>
        <w:pStyle w:val="BodyText"/>
        <w:ind w:left="1416"/>
        <w:rPr>
          <w:del w:id="604" w:author="michele landi" w:date="2019-09-25T16:48:00Z"/>
        </w:rPr>
      </w:pPr>
      <w:del w:id="605" w:author="michele landi" w:date="2019-09-25T16:48:00Z">
        <w:r w:rsidRPr="00F23BC9" w:rsidDel="00E84FAE">
          <w:rPr>
            <w:b/>
          </w:rPr>
          <w:delText>Do not</w:delText>
        </w:r>
        <w:r w:rsidDel="00E84FAE">
          <w:delText xml:space="preserve"> say: “You might have permission to depart if the swing basin is clear”</w:delText>
        </w:r>
      </w:del>
    </w:p>
    <w:p w14:paraId="2B232C8C" w14:textId="41D7ADFC" w:rsidR="00205830" w:rsidDel="00E84FAE" w:rsidRDefault="00205830" w:rsidP="00872744">
      <w:pPr>
        <w:pStyle w:val="BodyText"/>
        <w:ind w:left="1416"/>
        <w:rPr>
          <w:del w:id="606" w:author="michele landi" w:date="2019-09-25T16:48:00Z"/>
        </w:rPr>
      </w:pPr>
      <w:del w:id="607" w:author="michele landi" w:date="2019-09-25T16:48:00Z">
        <w:r w:rsidDel="00E84FAE">
          <w:delText>Say: “ADVICE. You have permission to depart when the swing basin is clear”</w:delText>
        </w:r>
      </w:del>
    </w:p>
    <w:p w14:paraId="7F70C335" w14:textId="0A3A84DA" w:rsidR="00205830" w:rsidRPr="00205830" w:rsidDel="00E84FAE" w:rsidRDefault="00205830" w:rsidP="00872744">
      <w:pPr>
        <w:pStyle w:val="BodyText"/>
        <w:ind w:left="708"/>
        <w:rPr>
          <w:del w:id="608" w:author="michele landi" w:date="2019-09-25T16:48:00Z"/>
          <w:b/>
        </w:rPr>
      </w:pPr>
      <w:del w:id="609" w:author="michele landi" w:date="2019-09-25T16:48:00Z">
        <w:r w:rsidRPr="00205830" w:rsidDel="00E84FAE">
          <w:rPr>
            <w:b/>
          </w:rPr>
          <w:delText>SHOULD</w:delText>
        </w:r>
      </w:del>
    </w:p>
    <w:p w14:paraId="23FDCBFB" w14:textId="6D156C80" w:rsidR="00205830" w:rsidDel="00E84FAE" w:rsidRDefault="00205830" w:rsidP="00872744">
      <w:pPr>
        <w:pStyle w:val="BodyText"/>
        <w:ind w:left="1416"/>
        <w:rPr>
          <w:del w:id="610" w:author="michele landi" w:date="2019-09-25T16:48:00Z"/>
        </w:rPr>
      </w:pPr>
      <w:del w:id="611" w:author="michele landi" w:date="2019-09-25T16:48:00Z">
        <w:r w:rsidRPr="00F23BC9" w:rsidDel="00E84FAE">
          <w:rPr>
            <w:b/>
          </w:rPr>
          <w:delText>Do not</w:delText>
        </w:r>
        <w:r w:rsidDel="00E84FAE">
          <w:delText xml:space="preserve"> Say: “You should anchor in anchorage Z4”</w:delText>
        </w:r>
      </w:del>
    </w:p>
    <w:p w14:paraId="5A871C3F" w14:textId="44D33FBE" w:rsidR="00205830" w:rsidDel="00E84FAE" w:rsidRDefault="00205830" w:rsidP="00872744">
      <w:pPr>
        <w:pStyle w:val="BodyText"/>
        <w:ind w:left="1416"/>
        <w:rPr>
          <w:del w:id="612" w:author="michele landi" w:date="2019-09-25T16:48:00Z"/>
        </w:rPr>
      </w:pPr>
      <w:del w:id="613" w:author="michele landi" w:date="2019-09-25T16:48:00Z">
        <w:r w:rsidDel="00E84FAE">
          <w:delText>Say: “ADVICE. Anchor in anchorage Z4”</w:delText>
        </w:r>
      </w:del>
    </w:p>
    <w:p w14:paraId="0C538258" w14:textId="77412BE5" w:rsidR="00205830" w:rsidRPr="00205830" w:rsidDel="00E84FAE" w:rsidRDefault="00205830" w:rsidP="00872744">
      <w:pPr>
        <w:pStyle w:val="BodyText"/>
        <w:ind w:left="708"/>
        <w:rPr>
          <w:del w:id="614" w:author="michele landi" w:date="2019-09-25T16:48:00Z"/>
          <w:b/>
        </w:rPr>
      </w:pPr>
      <w:del w:id="615" w:author="michele landi" w:date="2019-09-25T16:48:00Z">
        <w:r w:rsidRPr="00205830" w:rsidDel="00E84FAE">
          <w:rPr>
            <w:b/>
          </w:rPr>
          <w:delText>COULD</w:delText>
        </w:r>
      </w:del>
    </w:p>
    <w:p w14:paraId="7ABC1B32" w14:textId="5319FD02" w:rsidR="00205830" w:rsidDel="00E84FAE" w:rsidRDefault="00205830" w:rsidP="00872744">
      <w:pPr>
        <w:pStyle w:val="BodyText"/>
        <w:ind w:left="1416"/>
        <w:rPr>
          <w:del w:id="616" w:author="michele landi" w:date="2019-09-25T16:48:00Z"/>
        </w:rPr>
      </w:pPr>
      <w:del w:id="617" w:author="michele landi" w:date="2019-09-25T16:48:00Z">
        <w:r w:rsidRPr="00F23BC9" w:rsidDel="00E84FAE">
          <w:rPr>
            <w:b/>
          </w:rPr>
          <w:delText>Do not</w:delText>
        </w:r>
        <w:r w:rsidDel="00E84FAE">
          <w:delText xml:space="preserve"> say: “You could be running into danger”</w:delText>
        </w:r>
      </w:del>
    </w:p>
    <w:p w14:paraId="1D6C33F8" w14:textId="270C25D2" w:rsidR="00205830" w:rsidDel="00E84FAE" w:rsidRDefault="00205830" w:rsidP="00872744">
      <w:pPr>
        <w:pStyle w:val="BodyText"/>
        <w:ind w:left="1416"/>
        <w:rPr>
          <w:del w:id="618" w:author="michele landi" w:date="2019-09-25T16:48:00Z"/>
        </w:rPr>
      </w:pPr>
      <w:del w:id="619" w:author="michele landi" w:date="2019-09-25T16:48:00Z">
        <w:r w:rsidDel="00E84FAE">
          <w:delText>Say: “WARNING.  You are running into danger”</w:delText>
        </w:r>
      </w:del>
    </w:p>
    <w:p w14:paraId="5B126CA9" w14:textId="1813B8F1" w:rsidR="00205830" w:rsidRPr="00205830" w:rsidDel="00E84FAE" w:rsidRDefault="00205830" w:rsidP="00872744">
      <w:pPr>
        <w:pStyle w:val="BodyText"/>
        <w:ind w:left="708"/>
        <w:rPr>
          <w:del w:id="620" w:author="michele landi" w:date="2019-09-25T16:48:00Z"/>
          <w:b/>
        </w:rPr>
      </w:pPr>
      <w:del w:id="621" w:author="michele landi" w:date="2019-09-25T16:48:00Z">
        <w:r w:rsidRPr="00205830" w:rsidDel="00E84FAE">
          <w:rPr>
            <w:b/>
          </w:rPr>
          <w:lastRenderedPageBreak/>
          <w:delText>CAN</w:delText>
        </w:r>
      </w:del>
    </w:p>
    <w:p w14:paraId="6CDF78BE" w14:textId="47AAAC40" w:rsidR="00205830" w:rsidDel="00E84FAE" w:rsidRDefault="00205830" w:rsidP="00872744">
      <w:pPr>
        <w:pStyle w:val="BodyText"/>
        <w:ind w:left="1416"/>
        <w:rPr>
          <w:del w:id="622" w:author="michele landi" w:date="2019-09-25T16:48:00Z"/>
        </w:rPr>
      </w:pPr>
      <w:del w:id="623" w:author="michele landi" w:date="2019-09-25T16:48:00Z">
        <w:r w:rsidDel="00E84FAE">
          <w:delText xml:space="preserve">The word “CAN” describes the possibility, or the capability of doing something.  </w:delText>
        </w:r>
      </w:del>
    </w:p>
    <w:p w14:paraId="5427F9B3" w14:textId="5EAA37AB" w:rsidR="00205830" w:rsidDel="00E84FAE" w:rsidRDefault="00205830" w:rsidP="00872744">
      <w:pPr>
        <w:pStyle w:val="BodyText"/>
        <w:ind w:left="1416"/>
        <w:rPr>
          <w:del w:id="624" w:author="michele landi" w:date="2019-09-25T16:48:00Z"/>
        </w:rPr>
      </w:pPr>
      <w:del w:id="625" w:author="michele landi" w:date="2019-09-25T16:48:00Z">
        <w:r w:rsidRPr="00F23BC9" w:rsidDel="00E84FAE">
          <w:rPr>
            <w:b/>
          </w:rPr>
          <w:delText>Do not</w:delText>
        </w:r>
        <w:r w:rsidDel="00E84FAE">
          <w:delText xml:space="preserve"> say: “Can you pass North of Prince’s Inner buoy?”</w:delText>
        </w:r>
      </w:del>
    </w:p>
    <w:p w14:paraId="64B65C97" w14:textId="360E4B48" w:rsidR="00205830" w:rsidDel="00E84FAE" w:rsidRDefault="00205830" w:rsidP="00872744">
      <w:pPr>
        <w:pStyle w:val="BodyText"/>
        <w:ind w:left="1416"/>
        <w:rPr>
          <w:del w:id="626" w:author="michele landi" w:date="2019-09-25T16:48:00Z"/>
        </w:rPr>
      </w:pPr>
      <w:del w:id="627" w:author="michele landi" w:date="2019-09-25T16:48:00Z">
        <w:r w:rsidDel="00E84FAE">
          <w:delText xml:space="preserve">Say: “QUESTION.  Is it your intention to pass North of Princes Inner buoy?”  </w:delText>
        </w:r>
      </w:del>
    </w:p>
    <w:p w14:paraId="3D0B6EE9" w14:textId="65F28092" w:rsidR="00205830" w:rsidRPr="00F55AD7" w:rsidDel="00E84FAE" w:rsidRDefault="003426D3">
      <w:pPr>
        <w:pStyle w:val="Heading2"/>
        <w:rPr>
          <w:del w:id="628" w:author="michele landi" w:date="2019-09-25T16:48:00Z"/>
        </w:rPr>
      </w:pPr>
      <w:bookmarkStart w:id="629" w:name="_Toc18993229"/>
      <w:del w:id="630" w:author="michele landi" w:date="2019-09-25T16:48:00Z">
        <w:r w:rsidDel="00E84FAE">
          <w:delText>RESPONSES</w:delText>
        </w:r>
        <w:bookmarkEnd w:id="629"/>
      </w:del>
    </w:p>
    <w:p w14:paraId="7AAAAD11" w14:textId="233B3FAD" w:rsidR="00205830" w:rsidRPr="00F55AD7" w:rsidDel="00E84FAE" w:rsidRDefault="00205830" w:rsidP="00205830">
      <w:pPr>
        <w:pStyle w:val="Heading2separationline"/>
        <w:rPr>
          <w:del w:id="631" w:author="michele landi" w:date="2019-09-25T16:48:00Z"/>
        </w:rPr>
      </w:pPr>
    </w:p>
    <w:p w14:paraId="4325457C" w14:textId="4262ABF1" w:rsidR="003426D3" w:rsidDel="00E84FAE" w:rsidRDefault="003426D3" w:rsidP="003426D3">
      <w:pPr>
        <w:pStyle w:val="BodyText"/>
        <w:rPr>
          <w:del w:id="632" w:author="michele landi" w:date="2019-09-25T16:48:00Z"/>
        </w:rPr>
      </w:pPr>
      <w:del w:id="633" w:author="michele landi" w:date="2019-09-25T16:48:00Z">
        <w:r w:rsidDel="00E84FAE">
          <w:delText xml:space="preserve">When the answer to a </w:delText>
        </w:r>
        <w:r w:rsidR="000B5A93" w:rsidDel="00E84FAE">
          <w:delText xml:space="preserve">closed </w:delText>
        </w:r>
        <w:r w:rsidDel="00E84FAE">
          <w:delText>question is in the affirmative</w:delText>
        </w:r>
        <w:r w:rsidR="008D72DB" w:rsidDel="00E84FAE">
          <w:delText xml:space="preserve"> or negative</w:delText>
        </w:r>
        <w:r w:rsidDel="00E84FAE">
          <w:delText xml:space="preserve">, </w:delText>
        </w:r>
        <w:r w:rsidR="008D72DB" w:rsidDel="00E84FAE">
          <w:delText>consider the need to repeat the appropriate phrase or add an explanation in the response.</w:delText>
        </w:r>
      </w:del>
    </w:p>
    <w:p w14:paraId="4A923C62" w14:textId="11137940" w:rsidR="003426D3" w:rsidRPr="003426D3" w:rsidDel="00E84FAE" w:rsidRDefault="008D72DB" w:rsidP="00F23BC9">
      <w:pPr>
        <w:pStyle w:val="BodyText"/>
        <w:rPr>
          <w:del w:id="634" w:author="michele landi" w:date="2019-09-25T16:48:00Z"/>
          <w:i/>
        </w:rPr>
      </w:pPr>
      <w:del w:id="635" w:author="michele landi" w:date="2019-09-25T16:48:00Z">
        <w:r w:rsidDel="00E84FAE">
          <w:delText xml:space="preserve">If </w:delText>
        </w:r>
        <w:r w:rsidR="003426D3" w:rsidDel="00E84FAE">
          <w:delText xml:space="preserve">information requested is not immediately available, </w:delText>
        </w:r>
        <w:r w:rsidDel="00E84FAE">
          <w:delText xml:space="preserve">advise the caller to </w:delText>
        </w:r>
        <w:r w:rsidR="003426D3" w:rsidRPr="003426D3" w:rsidDel="00E84FAE">
          <w:rPr>
            <w:i/>
          </w:rPr>
          <w:delText>“Stand by”</w:delText>
        </w:r>
        <w:r w:rsidDel="00E84FAE">
          <w:rPr>
            <w:i/>
          </w:rPr>
          <w:delText xml:space="preserve"> and consider the need to indicate </w:delText>
        </w:r>
        <w:r w:rsidR="003426D3" w:rsidRPr="003426D3" w:rsidDel="00E84FAE">
          <w:rPr>
            <w:i/>
          </w:rPr>
          <w:delText>the time interval within which the information will be available.</w:delText>
        </w:r>
      </w:del>
    </w:p>
    <w:p w14:paraId="0F54B2BB" w14:textId="51F367B2" w:rsidR="003426D3" w:rsidRPr="00F55AD7" w:rsidDel="00E84FAE" w:rsidRDefault="003426D3">
      <w:pPr>
        <w:pStyle w:val="Heading2"/>
        <w:rPr>
          <w:del w:id="636" w:author="michele landi" w:date="2019-09-25T16:48:00Z"/>
        </w:rPr>
      </w:pPr>
      <w:bookmarkStart w:id="637" w:name="_Toc18993230"/>
      <w:del w:id="638" w:author="michele landi" w:date="2019-09-25T16:48:00Z">
        <w:r w:rsidDel="00E84FAE">
          <w:delText>CORRECTIONS</w:delText>
        </w:r>
        <w:bookmarkEnd w:id="637"/>
      </w:del>
    </w:p>
    <w:p w14:paraId="3F59794A" w14:textId="01DE0750" w:rsidR="003426D3" w:rsidRPr="00F55AD7" w:rsidDel="00E84FAE" w:rsidRDefault="003426D3" w:rsidP="003426D3">
      <w:pPr>
        <w:pStyle w:val="Heading2separationline"/>
        <w:rPr>
          <w:del w:id="639" w:author="michele landi" w:date="2019-09-25T16:48:00Z"/>
        </w:rPr>
      </w:pPr>
    </w:p>
    <w:p w14:paraId="51F55A4C" w14:textId="3DCB2DE7" w:rsidR="003426D3" w:rsidDel="00E84FAE" w:rsidRDefault="003426D3" w:rsidP="003426D3">
      <w:pPr>
        <w:pStyle w:val="BodyText"/>
        <w:rPr>
          <w:del w:id="640" w:author="michele landi" w:date="2019-09-25T16:48:00Z"/>
        </w:rPr>
      </w:pPr>
      <w:del w:id="641" w:author="michele landi" w:date="2019-09-25T16:48:00Z">
        <w:r w:rsidDel="00E84FAE">
          <w:delText>When an error is made in a message, say:</w:delText>
        </w:r>
      </w:del>
    </w:p>
    <w:p w14:paraId="3354B3F5" w14:textId="0798A8B1" w:rsidR="003426D3" w:rsidDel="00E84FAE" w:rsidRDefault="003426D3" w:rsidP="003426D3">
      <w:pPr>
        <w:pStyle w:val="BodyText"/>
        <w:ind w:left="708"/>
        <w:rPr>
          <w:del w:id="642" w:author="michele landi" w:date="2019-09-25T16:48:00Z"/>
          <w:i/>
        </w:rPr>
      </w:pPr>
      <w:del w:id="643" w:author="michele landi" w:date="2019-09-25T16:48:00Z">
        <w:r w:rsidRPr="003426D3" w:rsidDel="00E84FAE">
          <w:rPr>
            <w:i/>
          </w:rPr>
          <w:delText xml:space="preserve"> “Correction” plus the corrected part of the message.</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2EF689B3" w14:textId="7BAB57EC" w:rsidTr="001741C0">
        <w:trPr>
          <w:tblHeader/>
          <w:jc w:val="center"/>
          <w:del w:id="644" w:author="michele landi" w:date="2019-09-25T16:48:00Z"/>
        </w:trPr>
        <w:tc>
          <w:tcPr>
            <w:tcW w:w="2541" w:type="dxa"/>
            <w:shd w:val="clear" w:color="auto" w:fill="FADBD1" w:themeFill="background2" w:themeFillTint="33"/>
          </w:tcPr>
          <w:p w14:paraId="7FAF4BD1" w14:textId="4FD8090A" w:rsidR="003426D3" w:rsidRPr="00C1400A" w:rsidDel="00E84FAE" w:rsidRDefault="003426D3" w:rsidP="001741C0">
            <w:pPr>
              <w:pStyle w:val="Tableheading"/>
              <w:rPr>
                <w:del w:id="645" w:author="michele landi" w:date="2019-09-25T16:48:00Z"/>
              </w:rPr>
            </w:pPr>
            <w:del w:id="646" w:author="michele landi" w:date="2019-09-25T16:48:00Z">
              <w:r w:rsidDel="00E84FAE">
                <w:delText>VTS</w:delText>
              </w:r>
            </w:del>
          </w:p>
        </w:tc>
        <w:tc>
          <w:tcPr>
            <w:tcW w:w="6701" w:type="dxa"/>
            <w:shd w:val="clear" w:color="auto" w:fill="FADBD1" w:themeFill="background2" w:themeFillTint="33"/>
          </w:tcPr>
          <w:p w14:paraId="217679CD" w14:textId="2DDFA2E5" w:rsidR="003426D3" w:rsidDel="00E84FAE" w:rsidRDefault="003426D3" w:rsidP="003426D3">
            <w:pPr>
              <w:pStyle w:val="Tabletext"/>
              <w:rPr>
                <w:del w:id="647" w:author="michele landi" w:date="2019-09-25T16:48:00Z"/>
              </w:rPr>
            </w:pPr>
            <w:del w:id="648" w:author="michele landi" w:date="2019-09-25T16:48:00Z">
              <w:r w:rsidDel="00E84FAE">
                <w:delText>Your Pilot will board you in 20</w:delText>
              </w:r>
            </w:del>
          </w:p>
          <w:p w14:paraId="02FC9541" w14:textId="75E8B66D" w:rsidR="003426D3" w:rsidRPr="00F55AD7" w:rsidDel="00E84FAE" w:rsidRDefault="003426D3" w:rsidP="00F23BC9">
            <w:pPr>
              <w:pStyle w:val="Tabletext"/>
              <w:rPr>
                <w:del w:id="649" w:author="michele landi" w:date="2019-09-25T16:48:00Z"/>
              </w:rPr>
            </w:pPr>
            <w:del w:id="650" w:author="michele landi" w:date="2019-09-25T16:48:00Z">
              <w:r w:rsidDel="00E84FAE">
                <w:delText>CORRECTION - Your Pilot will board you in 30, three zero, minutes.</w:delText>
              </w:r>
            </w:del>
          </w:p>
        </w:tc>
      </w:tr>
    </w:tbl>
    <w:p w14:paraId="2F2F74F2" w14:textId="77590153" w:rsidR="003426D3" w:rsidRPr="003426D3" w:rsidDel="00E84FAE" w:rsidRDefault="003426D3" w:rsidP="003426D3">
      <w:pPr>
        <w:pStyle w:val="BodyText"/>
        <w:ind w:left="708"/>
        <w:rPr>
          <w:del w:id="651" w:author="michele landi" w:date="2019-09-25T16:48:00Z"/>
        </w:rPr>
      </w:pPr>
    </w:p>
    <w:p w14:paraId="1D9CDA48" w14:textId="645A6502" w:rsidR="003426D3" w:rsidRPr="00F55AD7" w:rsidDel="00E84FAE" w:rsidRDefault="003426D3">
      <w:pPr>
        <w:pStyle w:val="Heading2"/>
        <w:rPr>
          <w:del w:id="652" w:author="michele landi" w:date="2019-09-25T16:48:00Z"/>
        </w:rPr>
      </w:pPr>
      <w:bookmarkStart w:id="653" w:name="_Toc18993231"/>
      <w:del w:id="654" w:author="michele landi" w:date="2019-09-25T16:48:00Z">
        <w:r w:rsidDel="00E84FAE">
          <w:delText>REPETITION</w:delText>
        </w:r>
        <w:bookmarkEnd w:id="653"/>
      </w:del>
    </w:p>
    <w:p w14:paraId="256EB986" w14:textId="7AE1F8C1" w:rsidR="003426D3" w:rsidRPr="00F55AD7" w:rsidDel="00E84FAE" w:rsidRDefault="003426D3" w:rsidP="003426D3">
      <w:pPr>
        <w:pStyle w:val="Heading2separationline"/>
        <w:rPr>
          <w:del w:id="655" w:author="michele landi" w:date="2019-09-25T16:48:00Z"/>
        </w:rPr>
      </w:pPr>
    </w:p>
    <w:p w14:paraId="3211FBF3" w14:textId="4A110E0E" w:rsidR="003426D3" w:rsidDel="00E84FAE" w:rsidRDefault="003426D3" w:rsidP="003426D3">
      <w:pPr>
        <w:pStyle w:val="BodyText"/>
        <w:rPr>
          <w:del w:id="656" w:author="michele landi" w:date="2019-09-25T16:48:00Z"/>
        </w:rPr>
      </w:pPr>
      <w:del w:id="657" w:author="michele landi" w:date="2019-09-25T16:48:00Z">
        <w:r w:rsidDel="00E84FAE">
          <w:delText>If any part of the message is considered sufficiently important, say:</w:delText>
        </w:r>
      </w:del>
    </w:p>
    <w:p w14:paraId="23D01A74" w14:textId="5A946321" w:rsidR="003426D3" w:rsidRPr="003426D3" w:rsidDel="00E84FAE" w:rsidRDefault="003426D3" w:rsidP="003426D3">
      <w:pPr>
        <w:pStyle w:val="BodyText"/>
        <w:ind w:left="708"/>
        <w:rPr>
          <w:del w:id="658" w:author="michele landi" w:date="2019-09-25T16:48:00Z"/>
          <w:i/>
        </w:rPr>
      </w:pPr>
      <w:del w:id="659" w:author="michele landi" w:date="2019-09-25T16:48:00Z">
        <w:r w:rsidRPr="003426D3" w:rsidDel="00E84FAE">
          <w:rPr>
            <w:i/>
          </w:rPr>
          <w:delText>“Repeat” followed by the corresponding part of the message.</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093725E2" w14:textId="363343D4" w:rsidTr="001741C0">
        <w:trPr>
          <w:tblHeader/>
          <w:jc w:val="center"/>
          <w:del w:id="660" w:author="michele landi" w:date="2019-09-25T16:48:00Z"/>
        </w:trPr>
        <w:tc>
          <w:tcPr>
            <w:tcW w:w="2541" w:type="dxa"/>
            <w:shd w:val="clear" w:color="auto" w:fill="FADBD1" w:themeFill="background2" w:themeFillTint="33"/>
          </w:tcPr>
          <w:p w14:paraId="1EBF49AA" w14:textId="1C8F1A00" w:rsidR="003426D3" w:rsidRPr="00C1400A" w:rsidDel="00E84FAE" w:rsidRDefault="003426D3" w:rsidP="001741C0">
            <w:pPr>
              <w:pStyle w:val="Tableheading"/>
              <w:rPr>
                <w:del w:id="661" w:author="michele landi" w:date="2019-09-25T16:48:00Z"/>
              </w:rPr>
            </w:pPr>
            <w:del w:id="662" w:author="michele landi" w:date="2019-09-25T16:48:00Z">
              <w:r w:rsidDel="00E84FAE">
                <w:delText>VTS</w:delText>
              </w:r>
            </w:del>
          </w:p>
        </w:tc>
        <w:tc>
          <w:tcPr>
            <w:tcW w:w="6701" w:type="dxa"/>
            <w:shd w:val="clear" w:color="auto" w:fill="FADBD1" w:themeFill="background2" w:themeFillTint="33"/>
          </w:tcPr>
          <w:p w14:paraId="0A1E7D95" w14:textId="4E031B24" w:rsidR="003426D3" w:rsidDel="00E84FAE" w:rsidRDefault="003426D3" w:rsidP="003426D3">
            <w:pPr>
              <w:pStyle w:val="Tabletext"/>
              <w:rPr>
                <w:del w:id="663" w:author="michele landi" w:date="2019-09-25T16:48:00Z"/>
              </w:rPr>
            </w:pPr>
            <w:del w:id="664" w:author="michele landi" w:date="2019-09-25T16:48:00Z">
              <w:r w:rsidRPr="0063013F" w:rsidDel="00E84FAE">
                <w:delText xml:space="preserve">Do not overtake - REPEAT – do not overtake. </w:delText>
              </w:r>
            </w:del>
          </w:p>
          <w:p w14:paraId="782A48C8" w14:textId="57C83201" w:rsidR="003426D3" w:rsidRPr="00F55AD7" w:rsidDel="00E84FAE" w:rsidRDefault="003426D3" w:rsidP="003426D3">
            <w:pPr>
              <w:pStyle w:val="Tabletext"/>
              <w:rPr>
                <w:del w:id="665" w:author="michele landi" w:date="2019-09-25T16:48:00Z"/>
              </w:rPr>
            </w:pPr>
            <w:del w:id="666" w:author="michele landi" w:date="2019-09-25T16:48:00Z">
              <w:r w:rsidRPr="0063013F" w:rsidDel="00E84FAE">
                <w:delText>The tide is 1.2m – REPEAT – one decimal two meters.</w:delText>
              </w:r>
            </w:del>
          </w:p>
        </w:tc>
      </w:tr>
    </w:tbl>
    <w:p w14:paraId="25B85AE2" w14:textId="67BDF255" w:rsidR="003426D3" w:rsidDel="00E84FAE" w:rsidRDefault="003426D3" w:rsidP="003426D3">
      <w:pPr>
        <w:pStyle w:val="BodyText"/>
        <w:rPr>
          <w:del w:id="667" w:author="michele landi" w:date="2019-09-25T16:48:00Z"/>
        </w:rPr>
      </w:pPr>
      <w:del w:id="668" w:author="michele landi" w:date="2019-09-25T16:48:00Z">
        <w:r w:rsidDel="00E84FAE">
          <w:delText>When the message is not properly heard, say:</w:delText>
        </w:r>
      </w:del>
    </w:p>
    <w:p w14:paraId="2F34A327" w14:textId="7D068A4E" w:rsidR="003426D3" w:rsidRPr="003426D3" w:rsidDel="00E84FAE" w:rsidRDefault="003426D3" w:rsidP="003426D3">
      <w:pPr>
        <w:pStyle w:val="BodyText"/>
        <w:ind w:left="708"/>
        <w:rPr>
          <w:del w:id="669" w:author="michele landi" w:date="2019-09-25T16:48:00Z"/>
          <w:i/>
        </w:rPr>
      </w:pPr>
      <w:del w:id="670" w:author="michele landi" w:date="2019-09-25T16:48:00Z">
        <w:r w:rsidRPr="003426D3" w:rsidDel="00E84FAE">
          <w:rPr>
            <w:i/>
          </w:rPr>
          <w:delText>“Say again” or “Repeat”</w:delText>
        </w:r>
      </w:del>
    </w:p>
    <w:p w14:paraId="60774FBA" w14:textId="1174675A" w:rsidR="003426D3" w:rsidRPr="00F55AD7" w:rsidDel="00E84FAE" w:rsidRDefault="003426D3">
      <w:pPr>
        <w:pStyle w:val="Heading2"/>
        <w:rPr>
          <w:del w:id="671" w:author="michele landi" w:date="2019-09-25T16:48:00Z"/>
        </w:rPr>
      </w:pPr>
      <w:bookmarkStart w:id="672" w:name="_Toc18993232"/>
      <w:del w:id="673" w:author="michele landi" w:date="2019-09-25T16:48:00Z">
        <w:r w:rsidDel="00E84FAE">
          <w:delText>POSITIONS</w:delText>
        </w:r>
        <w:bookmarkEnd w:id="672"/>
      </w:del>
    </w:p>
    <w:p w14:paraId="5C3A8F79" w14:textId="39AD9939" w:rsidR="003426D3" w:rsidRPr="00F55AD7" w:rsidDel="00E84FAE" w:rsidRDefault="003426D3" w:rsidP="003426D3">
      <w:pPr>
        <w:pStyle w:val="Heading2separationline"/>
        <w:rPr>
          <w:del w:id="674" w:author="michele landi" w:date="2019-09-25T16:48:00Z"/>
        </w:rPr>
      </w:pPr>
    </w:p>
    <w:p w14:paraId="5CA37CF0" w14:textId="7FA8D206" w:rsidR="00E6699D" w:rsidDel="00E84FAE" w:rsidRDefault="00E6699D" w:rsidP="003426D3">
      <w:pPr>
        <w:pStyle w:val="BodyText"/>
        <w:rPr>
          <w:del w:id="675" w:author="michele landi" w:date="2019-09-25T16:48:00Z"/>
        </w:rPr>
      </w:pPr>
      <w:del w:id="676" w:author="michele landi" w:date="2019-09-25T16:48:00Z">
        <w:r w:rsidDel="00E84FAE">
          <w:delText>Position may be passed either in latitude and longitude or relative to a mark.</w:delText>
        </w:r>
        <w:r w:rsidR="008E5AF5" w:rsidDel="00E84FAE">
          <w:delText xml:space="preserve">  In considering which method is most appropriate, the sender should recognise that the recipient will first have to plot a position passed in latitude and longitude on a chart in order to assimilate the information. </w:delText>
        </w:r>
      </w:del>
    </w:p>
    <w:p w14:paraId="356CD33C" w14:textId="2A78EC04" w:rsidR="003426D3" w:rsidDel="00E84FAE" w:rsidRDefault="003426D3" w:rsidP="003426D3">
      <w:pPr>
        <w:pStyle w:val="BodyText"/>
        <w:rPr>
          <w:del w:id="677" w:author="michele landi" w:date="2019-09-25T16:48:00Z"/>
        </w:rPr>
      </w:pPr>
      <w:del w:id="678" w:author="michele landi" w:date="2019-09-25T16:48:00Z">
        <w:r w:rsidRPr="003426D3" w:rsidDel="00E84FAE">
          <w:delText>When latitude and longitude are used, these shall be expressed in degrees and minutes (and decimals of a minute if necessary), north or south of the Equator, and East or West of Greenwich.</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0E6F09A5" w14:textId="5B5A94C9" w:rsidTr="001741C0">
        <w:trPr>
          <w:tblHeader/>
          <w:jc w:val="center"/>
          <w:del w:id="679" w:author="michele landi" w:date="2019-09-25T16:48:00Z"/>
        </w:trPr>
        <w:tc>
          <w:tcPr>
            <w:tcW w:w="2541" w:type="dxa"/>
            <w:shd w:val="clear" w:color="auto" w:fill="FADBD1" w:themeFill="background2" w:themeFillTint="33"/>
          </w:tcPr>
          <w:p w14:paraId="6B25D2F6" w14:textId="1F9674CD" w:rsidR="003426D3" w:rsidRPr="00C1400A" w:rsidDel="00E84FAE" w:rsidRDefault="003426D3" w:rsidP="001741C0">
            <w:pPr>
              <w:pStyle w:val="Tableheading"/>
              <w:rPr>
                <w:del w:id="680" w:author="michele landi" w:date="2019-09-25T16:48:00Z"/>
              </w:rPr>
            </w:pPr>
            <w:bookmarkStart w:id="681" w:name="_Hlk16254488"/>
            <w:del w:id="682" w:author="michele landi" w:date="2019-09-25T16:48:00Z">
              <w:r w:rsidDel="00E84FAE">
                <w:delText>VTS</w:delText>
              </w:r>
            </w:del>
          </w:p>
        </w:tc>
        <w:tc>
          <w:tcPr>
            <w:tcW w:w="6701" w:type="dxa"/>
            <w:shd w:val="clear" w:color="auto" w:fill="FADBD1" w:themeFill="background2" w:themeFillTint="33"/>
          </w:tcPr>
          <w:p w14:paraId="1923D354" w14:textId="02B10006" w:rsidR="003426D3" w:rsidRPr="00F55AD7" w:rsidDel="00E84FAE" w:rsidRDefault="003426D3" w:rsidP="001741C0">
            <w:pPr>
              <w:pStyle w:val="Tabletext"/>
              <w:rPr>
                <w:del w:id="683" w:author="michele landi" w:date="2019-09-25T16:48:00Z"/>
              </w:rPr>
            </w:pPr>
            <w:del w:id="684" w:author="michele landi" w:date="2019-09-25T16:48:00Z">
              <w:r w:rsidRPr="00E225BB" w:rsidDel="00E84FAE">
                <w:delText xml:space="preserve">WARNING. Dangerous wreck </w:delText>
              </w:r>
              <w:r w:rsidDel="00E84FAE">
                <w:delText xml:space="preserve">reported </w:delText>
              </w:r>
              <w:r w:rsidRPr="00E225BB" w:rsidDel="00E84FAE">
                <w:delText>in position 15 degrees 34 minutes North, 61 degrees 29 minutes West.</w:delText>
              </w:r>
            </w:del>
          </w:p>
        </w:tc>
      </w:tr>
      <w:bookmarkEnd w:id="681"/>
    </w:tbl>
    <w:p w14:paraId="32516F4E" w14:textId="3D0ABC1D" w:rsidR="003426D3" w:rsidDel="00E84FAE" w:rsidRDefault="003426D3" w:rsidP="003426D3">
      <w:pPr>
        <w:pStyle w:val="BodyText"/>
        <w:rPr>
          <w:del w:id="685" w:author="michele landi" w:date="2019-09-25T16:48:00Z"/>
        </w:rPr>
      </w:pPr>
    </w:p>
    <w:p w14:paraId="10CF500B" w14:textId="19879700" w:rsidR="00D6383F" w:rsidDel="00E84FAE" w:rsidRDefault="003426D3" w:rsidP="003426D3">
      <w:pPr>
        <w:pStyle w:val="BodyText"/>
        <w:rPr>
          <w:del w:id="686" w:author="michele landi" w:date="2019-09-25T16:48:00Z"/>
        </w:rPr>
      </w:pPr>
      <w:del w:id="687" w:author="michele landi" w:date="2019-09-25T16:48:00Z">
        <w:r w:rsidRPr="003426D3" w:rsidDel="00E84FAE">
          <w:delText xml:space="preserve">When the position is related to a mark, the mark should be a well-defined charted object. </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D6383F" w:rsidRPr="00F55AD7" w:rsidDel="00E84FAE" w14:paraId="2A193C35" w14:textId="6048F186" w:rsidTr="00D6383F">
        <w:trPr>
          <w:tblHeader/>
          <w:jc w:val="center"/>
          <w:del w:id="688" w:author="michele landi" w:date="2019-09-25T16:48:00Z"/>
        </w:trPr>
        <w:tc>
          <w:tcPr>
            <w:tcW w:w="2541" w:type="dxa"/>
            <w:shd w:val="clear" w:color="auto" w:fill="FADBD1" w:themeFill="background2" w:themeFillTint="33"/>
          </w:tcPr>
          <w:p w14:paraId="45493A47" w14:textId="1B6A05E6" w:rsidR="00D6383F" w:rsidRPr="00C1400A" w:rsidDel="00E84FAE" w:rsidRDefault="003426D3" w:rsidP="00D6383F">
            <w:pPr>
              <w:pStyle w:val="Tableheading"/>
              <w:rPr>
                <w:del w:id="689" w:author="michele landi" w:date="2019-09-25T16:48:00Z"/>
              </w:rPr>
            </w:pPr>
            <w:del w:id="690" w:author="michele landi" w:date="2019-09-25T16:48:00Z">
              <w:r w:rsidRPr="003426D3" w:rsidDel="00E84FAE">
                <w:delText xml:space="preserve"> </w:delText>
              </w:r>
              <w:r w:rsidR="00D6383F" w:rsidDel="00E84FAE">
                <w:delText>VTS</w:delText>
              </w:r>
            </w:del>
          </w:p>
        </w:tc>
        <w:tc>
          <w:tcPr>
            <w:tcW w:w="6701" w:type="dxa"/>
            <w:shd w:val="clear" w:color="auto" w:fill="FADBD1" w:themeFill="background2" w:themeFillTint="33"/>
          </w:tcPr>
          <w:p w14:paraId="254D85F8" w14:textId="7C3D8CA1" w:rsidR="00D6383F" w:rsidRPr="00F55AD7" w:rsidDel="00E84FAE" w:rsidRDefault="00D6383F" w:rsidP="00D6383F">
            <w:pPr>
              <w:pStyle w:val="Tabletext"/>
              <w:rPr>
                <w:del w:id="691" w:author="michele landi" w:date="2019-09-25T16:48:00Z"/>
              </w:rPr>
            </w:pPr>
            <w:del w:id="692" w:author="michele landi" w:date="2019-09-25T16:48:00Z">
              <w:r w:rsidRPr="00E225BB" w:rsidDel="00E84FAE">
                <w:delText xml:space="preserve">WARNING. </w:delText>
              </w:r>
              <w:r w:rsidDel="00E84FAE">
                <w:delText>Fishing Vessel not under command 120 degrees fairway Buoy 1.2 nautical miles.</w:delText>
              </w:r>
            </w:del>
          </w:p>
        </w:tc>
      </w:tr>
    </w:tbl>
    <w:p w14:paraId="0B280797" w14:textId="6966973D" w:rsidR="003426D3" w:rsidDel="00E84FAE" w:rsidRDefault="003426D3" w:rsidP="003426D3">
      <w:pPr>
        <w:pStyle w:val="BodyText"/>
        <w:rPr>
          <w:del w:id="693" w:author="michele landi" w:date="2019-09-25T16:48:00Z"/>
        </w:rPr>
      </w:pPr>
    </w:p>
    <w:p w14:paraId="229065DE" w14:textId="44987839" w:rsidR="003426D3" w:rsidRPr="00F55AD7" w:rsidDel="00E84FAE" w:rsidRDefault="003426D3">
      <w:pPr>
        <w:pStyle w:val="Heading2"/>
        <w:rPr>
          <w:del w:id="694" w:author="michele landi" w:date="2019-09-25T16:48:00Z"/>
        </w:rPr>
      </w:pPr>
      <w:del w:id="695" w:author="michele landi" w:date="2019-09-25T16:48:00Z">
        <w:r w:rsidDel="00E84FAE">
          <w:lastRenderedPageBreak/>
          <w:delText xml:space="preserve"> </w:delText>
        </w:r>
        <w:bookmarkStart w:id="696" w:name="_Toc18993233"/>
        <w:r w:rsidRPr="003426D3" w:rsidDel="00E84FAE">
          <w:delText>BEARINGS</w:delText>
        </w:r>
        <w:bookmarkEnd w:id="696"/>
      </w:del>
    </w:p>
    <w:p w14:paraId="18A0CCCB" w14:textId="2848EFCF" w:rsidR="003426D3" w:rsidRPr="00F55AD7" w:rsidDel="00E84FAE" w:rsidRDefault="003426D3" w:rsidP="003426D3">
      <w:pPr>
        <w:pStyle w:val="Heading2separationline"/>
        <w:rPr>
          <w:del w:id="697" w:author="michele landi" w:date="2019-09-25T16:48:00Z"/>
        </w:rPr>
      </w:pPr>
    </w:p>
    <w:p w14:paraId="6BDD44BC" w14:textId="2B9E47DE" w:rsidR="003426D3" w:rsidDel="00E84FAE" w:rsidRDefault="003426D3" w:rsidP="003426D3">
      <w:pPr>
        <w:pStyle w:val="BodyText"/>
        <w:rPr>
          <w:del w:id="698" w:author="michele landi" w:date="2019-09-25T16:48:00Z"/>
        </w:rPr>
      </w:pPr>
      <w:del w:id="699" w:author="michele landi" w:date="2019-09-25T16:48:00Z">
        <w:r w:rsidRPr="003426D3" w:rsidDel="00E84FAE">
          <w:delText>The bearing of the mark or vessel concerned is the bearing in the 360 degree notation from North (true north unless otherwise stated), except in the case of relative bearings.  Bearings may be either FROM the mark or FROM the vessel.</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3E06CF08" w14:textId="6C031ED7" w:rsidTr="001741C0">
        <w:trPr>
          <w:tblHeader/>
          <w:jc w:val="center"/>
          <w:del w:id="700" w:author="michele landi" w:date="2019-09-25T16:48:00Z"/>
        </w:trPr>
        <w:tc>
          <w:tcPr>
            <w:tcW w:w="2541" w:type="dxa"/>
            <w:shd w:val="clear" w:color="auto" w:fill="FADBD1" w:themeFill="background2" w:themeFillTint="33"/>
          </w:tcPr>
          <w:p w14:paraId="0414F48F" w14:textId="61A42484" w:rsidR="003426D3" w:rsidRPr="00C1400A" w:rsidDel="00E84FAE" w:rsidRDefault="003426D3" w:rsidP="001741C0">
            <w:pPr>
              <w:pStyle w:val="Tableheading"/>
              <w:rPr>
                <w:del w:id="701" w:author="michele landi" w:date="2019-09-25T16:48:00Z"/>
              </w:rPr>
            </w:pPr>
            <w:del w:id="702" w:author="michele landi" w:date="2019-09-25T16:48:00Z">
              <w:r w:rsidDel="00E84FAE">
                <w:delText>VTS</w:delText>
              </w:r>
            </w:del>
          </w:p>
        </w:tc>
        <w:tc>
          <w:tcPr>
            <w:tcW w:w="6701" w:type="dxa"/>
            <w:shd w:val="clear" w:color="auto" w:fill="FADBD1" w:themeFill="background2" w:themeFillTint="33"/>
          </w:tcPr>
          <w:p w14:paraId="32F6B83D" w14:textId="077343F7" w:rsidR="003426D3" w:rsidRPr="00F55AD7" w:rsidDel="00E84FAE" w:rsidRDefault="003426D3" w:rsidP="001741C0">
            <w:pPr>
              <w:pStyle w:val="Tabletext"/>
              <w:rPr>
                <w:del w:id="703" w:author="michele landi" w:date="2019-09-25T16:48:00Z"/>
              </w:rPr>
            </w:pPr>
            <w:del w:id="704" w:author="michele landi" w:date="2019-09-25T16:48:00Z">
              <w:r w:rsidRPr="0063013F" w:rsidDel="00E84FAE">
                <w:delText>Pilot boat is bearing 215 degrees from you.</w:delText>
              </w:r>
            </w:del>
          </w:p>
        </w:tc>
      </w:tr>
    </w:tbl>
    <w:p w14:paraId="7EBBC7A4" w14:textId="4EC2FC37" w:rsidR="003426D3" w:rsidRPr="00F55AD7" w:rsidDel="00E84FAE" w:rsidRDefault="003426D3" w:rsidP="003426D3">
      <w:pPr>
        <w:pStyle w:val="BodyText"/>
        <w:rPr>
          <w:del w:id="705" w:author="michele landi" w:date="2019-09-25T16:48:00Z"/>
        </w:rPr>
      </w:pPr>
    </w:p>
    <w:p w14:paraId="750C7CA3" w14:textId="2224FEE3" w:rsidR="003426D3" w:rsidRPr="00F55AD7" w:rsidDel="00E84FAE" w:rsidRDefault="003426D3">
      <w:pPr>
        <w:pStyle w:val="Heading2"/>
        <w:rPr>
          <w:del w:id="706" w:author="michele landi" w:date="2019-09-25T16:48:00Z"/>
        </w:rPr>
      </w:pPr>
      <w:bookmarkStart w:id="707" w:name="_Toc18993234"/>
      <w:del w:id="708" w:author="michele landi" w:date="2019-09-25T16:48:00Z">
        <w:r w:rsidDel="00E84FAE">
          <w:delText>Course</w:delText>
        </w:r>
        <w:bookmarkEnd w:id="707"/>
      </w:del>
    </w:p>
    <w:p w14:paraId="7B1662EF" w14:textId="00530D4E" w:rsidR="003426D3" w:rsidRPr="00F55AD7" w:rsidDel="00E84FAE" w:rsidRDefault="003426D3" w:rsidP="003426D3">
      <w:pPr>
        <w:pStyle w:val="Heading2separationline"/>
        <w:rPr>
          <w:del w:id="709" w:author="michele landi" w:date="2019-09-25T16:48:00Z"/>
        </w:rPr>
      </w:pPr>
    </w:p>
    <w:p w14:paraId="2548BF21" w14:textId="0D321DB7" w:rsidR="003426D3" w:rsidDel="00E84FAE" w:rsidRDefault="003426D3" w:rsidP="003426D3">
      <w:pPr>
        <w:pStyle w:val="BodyText"/>
        <w:rPr>
          <w:del w:id="710" w:author="michele landi" w:date="2019-09-25T16:48:00Z"/>
        </w:rPr>
      </w:pPr>
      <w:del w:id="711" w:author="michele landi" w:date="2019-09-25T16:48:00Z">
        <w:r w:rsidDel="00E84FAE">
          <w:delText>Always to be expressed in 360 degree notation from north (true north unless otherwise stated). Whether this is TO or FROM a mark can be stated.</w:delText>
        </w:r>
      </w:del>
    </w:p>
    <w:p w14:paraId="72D90B29" w14:textId="56AAA7AF" w:rsidR="003426D3" w:rsidDel="00E84FAE" w:rsidRDefault="003426D3" w:rsidP="003426D3">
      <w:pPr>
        <w:pStyle w:val="BodyText"/>
        <w:rPr>
          <w:del w:id="712" w:author="michele landi" w:date="2019-09-25T16:48:00Z"/>
        </w:rPr>
      </w:pPr>
      <w:del w:id="713" w:author="michele landi" w:date="2019-09-25T16:48:00Z">
        <w:r w:rsidDel="00E84FAE">
          <w:delText>Courses should be ‘course made good’ and should include a distance.</w:delText>
        </w:r>
      </w:del>
    </w:p>
    <w:p w14:paraId="24DE766B" w14:textId="2B8CB9A5" w:rsidR="003426D3" w:rsidDel="00E84FAE" w:rsidRDefault="003426D3" w:rsidP="003426D3">
      <w:pPr>
        <w:pStyle w:val="BodyText"/>
        <w:rPr>
          <w:del w:id="714" w:author="michele landi" w:date="2019-09-25T16:48:00Z"/>
        </w:rPr>
      </w:pPr>
      <w:del w:id="715" w:author="michele landi" w:date="2019-09-25T16:48:00Z">
        <w:r w:rsidDel="00E84FAE">
          <w:delText>Do not use ‘INSTRUCTION’ as a message marker, only ‘ADVICE’</w:delText>
        </w:r>
        <w:r w:rsidR="00393B9F" w:rsidDel="00E84FAE">
          <w:delText xml:space="preserve"> when giving a course</w:delText>
        </w:r>
        <w:r w:rsidDel="00E84FAE">
          <w:delText>.</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1071252D" w14:textId="2FED93D6" w:rsidTr="001741C0">
        <w:trPr>
          <w:tblHeader/>
          <w:jc w:val="center"/>
          <w:del w:id="716" w:author="michele landi" w:date="2019-09-25T16:48:00Z"/>
        </w:trPr>
        <w:tc>
          <w:tcPr>
            <w:tcW w:w="2541" w:type="dxa"/>
            <w:shd w:val="clear" w:color="auto" w:fill="FADBD1" w:themeFill="background2" w:themeFillTint="33"/>
          </w:tcPr>
          <w:p w14:paraId="731478FE" w14:textId="23D5EA75" w:rsidR="003426D3" w:rsidRPr="00C1400A" w:rsidDel="00E84FAE" w:rsidRDefault="003426D3" w:rsidP="001741C0">
            <w:pPr>
              <w:pStyle w:val="Tableheading"/>
              <w:rPr>
                <w:del w:id="717" w:author="michele landi" w:date="2019-09-25T16:48:00Z"/>
              </w:rPr>
            </w:pPr>
            <w:del w:id="718" w:author="michele landi" w:date="2019-09-25T16:48:00Z">
              <w:r w:rsidDel="00E84FAE">
                <w:delText>VTS</w:delText>
              </w:r>
            </w:del>
          </w:p>
        </w:tc>
        <w:tc>
          <w:tcPr>
            <w:tcW w:w="6701" w:type="dxa"/>
            <w:shd w:val="clear" w:color="auto" w:fill="FADBD1" w:themeFill="background2" w:themeFillTint="33"/>
          </w:tcPr>
          <w:p w14:paraId="7372A6AD" w14:textId="1C276F82" w:rsidR="003426D3" w:rsidRPr="00F55AD7" w:rsidDel="00E84FAE" w:rsidRDefault="003426D3" w:rsidP="001741C0">
            <w:pPr>
              <w:pStyle w:val="Tabletext"/>
              <w:rPr>
                <w:del w:id="719" w:author="michele landi" w:date="2019-09-25T16:48:00Z"/>
              </w:rPr>
            </w:pPr>
            <w:del w:id="720" w:author="michele landi" w:date="2019-09-25T16:48:00Z">
              <w:r w:rsidRPr="003426D3" w:rsidDel="00E84FAE">
                <w:delText>ADVICE. Recommend course to make good 127 degrees for 2 nautical miles.</w:delText>
              </w:r>
            </w:del>
          </w:p>
        </w:tc>
      </w:tr>
    </w:tbl>
    <w:p w14:paraId="2B5A7C2B" w14:textId="484D48C4" w:rsidR="003426D3" w:rsidRPr="00F55AD7" w:rsidDel="00E84FAE" w:rsidRDefault="003426D3" w:rsidP="003426D3">
      <w:pPr>
        <w:pStyle w:val="BodyText"/>
        <w:rPr>
          <w:del w:id="721" w:author="michele landi" w:date="2019-09-25T16:48:00Z"/>
        </w:rPr>
      </w:pPr>
    </w:p>
    <w:p w14:paraId="1F0BC7E5" w14:textId="48A5352F" w:rsidR="003426D3" w:rsidRPr="00F55AD7" w:rsidDel="00E84FAE" w:rsidRDefault="003426D3">
      <w:pPr>
        <w:pStyle w:val="Heading2"/>
        <w:rPr>
          <w:del w:id="722" w:author="michele landi" w:date="2019-09-25T16:48:00Z"/>
        </w:rPr>
      </w:pPr>
      <w:bookmarkStart w:id="723" w:name="_Toc18993235"/>
      <w:del w:id="724" w:author="michele landi" w:date="2019-09-25T16:48:00Z">
        <w:r w:rsidDel="00E84FAE">
          <w:delText>DISTANCES</w:delText>
        </w:r>
        <w:bookmarkEnd w:id="723"/>
      </w:del>
    </w:p>
    <w:p w14:paraId="22005297" w14:textId="04F635F4" w:rsidR="003426D3" w:rsidRPr="00F55AD7" w:rsidDel="00E84FAE" w:rsidRDefault="003426D3" w:rsidP="003426D3">
      <w:pPr>
        <w:pStyle w:val="Heading2separationline"/>
        <w:rPr>
          <w:del w:id="725" w:author="michele landi" w:date="2019-09-25T16:48:00Z"/>
        </w:rPr>
      </w:pPr>
    </w:p>
    <w:p w14:paraId="09E29E2F" w14:textId="74807800" w:rsidR="003426D3" w:rsidRPr="0063013F" w:rsidDel="00E84FAE" w:rsidRDefault="003426D3" w:rsidP="003426D3">
      <w:pPr>
        <w:pStyle w:val="BodyText"/>
        <w:rPr>
          <w:del w:id="726" w:author="michele landi" w:date="2019-09-25T16:48:00Z"/>
        </w:rPr>
      </w:pPr>
      <w:del w:id="727" w:author="michele landi" w:date="2019-09-25T16:48:00Z">
        <w:r w:rsidRPr="0063013F" w:rsidDel="00E84FAE">
          <w:delText>To be expressed in nautical miles or cables (tenths of a mile), the unit always to be stated.</w:delText>
        </w:r>
      </w:del>
    </w:p>
    <w:p w14:paraId="1326AB8C" w14:textId="3643D4A3" w:rsidR="003426D3" w:rsidRPr="00F55AD7" w:rsidDel="00E84FAE" w:rsidRDefault="003426D3">
      <w:pPr>
        <w:pStyle w:val="Heading2"/>
        <w:rPr>
          <w:del w:id="728" w:author="michele landi" w:date="2019-09-25T16:48:00Z"/>
        </w:rPr>
      </w:pPr>
      <w:del w:id="729" w:author="michele landi" w:date="2019-09-25T16:48:00Z">
        <w:r w:rsidDel="00E84FAE">
          <w:delText xml:space="preserve"> </w:delText>
        </w:r>
        <w:bookmarkStart w:id="730" w:name="_Toc18993236"/>
        <w:r w:rsidDel="00E84FAE">
          <w:delText>SPEED</w:delText>
        </w:r>
        <w:bookmarkEnd w:id="730"/>
      </w:del>
    </w:p>
    <w:p w14:paraId="4D8FC385" w14:textId="634151A5" w:rsidR="003426D3" w:rsidRPr="00F55AD7" w:rsidDel="00E84FAE" w:rsidRDefault="003426D3" w:rsidP="003426D3">
      <w:pPr>
        <w:pStyle w:val="Heading2separationline"/>
        <w:rPr>
          <w:del w:id="731" w:author="michele landi" w:date="2019-09-25T16:48:00Z"/>
        </w:rPr>
      </w:pPr>
    </w:p>
    <w:p w14:paraId="1F4C9EDC" w14:textId="79EDC339" w:rsidR="003426D3" w:rsidRPr="00F55AD7" w:rsidDel="00E84FAE" w:rsidRDefault="003426D3" w:rsidP="003426D3">
      <w:pPr>
        <w:pStyle w:val="BodyText"/>
        <w:rPr>
          <w:del w:id="732" w:author="michele landi" w:date="2019-09-25T16:48:00Z"/>
        </w:rPr>
      </w:pPr>
      <w:del w:id="733" w:author="michele landi" w:date="2019-09-25T16:48:00Z">
        <w:r w:rsidRPr="003426D3" w:rsidDel="00E84FAE">
          <w:delText xml:space="preserve">To be expressed in knots. </w:delText>
        </w:r>
        <w:r w:rsidR="008E5AF5" w:rsidDel="00E84FAE">
          <w:delText>S</w:delText>
        </w:r>
        <w:r w:rsidRPr="003426D3" w:rsidDel="00E84FAE">
          <w:delText xml:space="preserve">peed </w:delText>
        </w:r>
        <w:r w:rsidR="008E5AF5" w:rsidDel="00E84FAE">
          <w:delText>w</w:delText>
        </w:r>
        <w:r w:rsidR="008E5AF5" w:rsidRPr="003426D3" w:rsidDel="00E84FAE">
          <w:delText xml:space="preserve">ithout </w:delText>
        </w:r>
        <w:r w:rsidR="008E5AF5" w:rsidDel="00E84FAE">
          <w:delText xml:space="preserve">any </w:delText>
        </w:r>
        <w:r w:rsidR="008E5AF5" w:rsidRPr="003426D3" w:rsidDel="00E84FAE">
          <w:delText>further notation</w:delText>
        </w:r>
        <w:r w:rsidR="008E5AF5" w:rsidDel="00E84FAE">
          <w:delText xml:space="preserve"> will always be assumed to </w:delText>
        </w:r>
        <w:r w:rsidRPr="003426D3" w:rsidDel="00E84FAE">
          <w:delText>mean</w:delText>
        </w:r>
        <w:r w:rsidR="008E5AF5" w:rsidDel="00E84FAE">
          <w:delText xml:space="preserve"> speed</w:delText>
        </w:r>
        <w:r w:rsidRPr="003426D3" w:rsidDel="00E84FAE">
          <w:delText xml:space="preserve"> through the water</w:delText>
        </w:r>
        <w:r w:rsidR="008E5AF5" w:rsidDel="00E84FAE">
          <w:delText>.  If speed over the ground is intended</w:delText>
        </w:r>
        <w:r w:rsidRPr="003426D3" w:rsidDel="00E84FAE">
          <w:delText xml:space="preserve">, </w:delText>
        </w:r>
        <w:r w:rsidR="008E5AF5" w:rsidDel="00E84FAE">
          <w:delText xml:space="preserve">then the communication should be specifically annotated </w:delText>
        </w:r>
        <w:r w:rsidRPr="003426D3" w:rsidDel="00E84FAE">
          <w:delText>“Ground speed”.</w:delText>
        </w:r>
      </w:del>
    </w:p>
    <w:p w14:paraId="7F8F10D1" w14:textId="651005CE" w:rsidR="003426D3" w:rsidRPr="00F55AD7" w:rsidDel="00E84FAE" w:rsidRDefault="003426D3">
      <w:pPr>
        <w:pStyle w:val="Heading2"/>
        <w:rPr>
          <w:del w:id="734" w:author="michele landi" w:date="2019-09-25T16:48:00Z"/>
        </w:rPr>
      </w:pPr>
      <w:bookmarkStart w:id="735" w:name="_Toc18993237"/>
      <w:del w:id="736" w:author="michele landi" w:date="2019-09-25T16:48:00Z">
        <w:r w:rsidDel="00E84FAE">
          <w:delText>TIME</w:delText>
        </w:r>
        <w:bookmarkEnd w:id="735"/>
      </w:del>
    </w:p>
    <w:p w14:paraId="2E852DBE" w14:textId="32BB9C2F" w:rsidR="003426D3" w:rsidRPr="00F55AD7" w:rsidDel="00E84FAE" w:rsidRDefault="003426D3" w:rsidP="003426D3">
      <w:pPr>
        <w:pStyle w:val="Heading2separationline"/>
        <w:rPr>
          <w:del w:id="737" w:author="michele landi" w:date="2019-09-25T16:48:00Z"/>
        </w:rPr>
      </w:pPr>
    </w:p>
    <w:p w14:paraId="4638A9C4" w14:textId="63ED0A49" w:rsidR="003426D3" w:rsidRPr="00F55AD7" w:rsidDel="00E84FAE" w:rsidRDefault="003426D3" w:rsidP="003426D3">
      <w:pPr>
        <w:pStyle w:val="BodyText"/>
        <w:rPr>
          <w:del w:id="738" w:author="michele landi" w:date="2019-09-25T16:48:00Z"/>
        </w:rPr>
      </w:pPr>
      <w:del w:id="739" w:author="michele landi" w:date="2019-09-25T16:48:00Z">
        <w:r w:rsidRPr="0063013F" w:rsidDel="00E84FAE">
          <w:delText xml:space="preserve">Time should be given in </w:delText>
        </w:r>
        <w:r w:rsidDel="00E84FAE">
          <w:delText>local time</w:delText>
        </w:r>
        <w:r w:rsidRPr="0063013F" w:rsidDel="00E84FAE">
          <w:delText xml:space="preserve"> in a 24 hour format</w:delText>
        </w:r>
        <w:r w:rsidRPr="003426D3" w:rsidDel="00E84FAE">
          <w:delText>.</w:delText>
        </w:r>
        <w:r w:rsidR="008E5AF5" w:rsidDel="00E84FAE">
          <w:delText xml:space="preserve">  Mariners do not usually add the suffix “hours”</w:delText>
        </w:r>
        <w:r w:rsidR="0046042A" w:rsidDel="00E84FAE">
          <w:delText>.</w:delText>
        </w:r>
      </w:del>
    </w:p>
    <w:p w14:paraId="12B83CEC" w14:textId="6B80DA4F" w:rsidR="003426D3" w:rsidRPr="00F55AD7" w:rsidDel="00E84FAE" w:rsidRDefault="003426D3">
      <w:pPr>
        <w:pStyle w:val="Heading2"/>
        <w:rPr>
          <w:del w:id="740" w:author="michele landi" w:date="2019-09-25T16:48:00Z"/>
        </w:rPr>
      </w:pPr>
      <w:bookmarkStart w:id="741" w:name="_Toc18993238"/>
      <w:del w:id="742" w:author="michele landi" w:date="2019-09-25T16:48:00Z">
        <w:r w:rsidRPr="003426D3" w:rsidDel="00E84FAE">
          <w:delText>GEOGRAPHICAL NAMES</w:delText>
        </w:r>
        <w:bookmarkEnd w:id="741"/>
      </w:del>
    </w:p>
    <w:p w14:paraId="4105D3B2" w14:textId="4943F5B8" w:rsidR="003426D3" w:rsidRPr="00F55AD7" w:rsidDel="00E84FAE" w:rsidRDefault="003426D3" w:rsidP="003426D3">
      <w:pPr>
        <w:pStyle w:val="Heading2separationline"/>
        <w:rPr>
          <w:del w:id="743" w:author="michele landi" w:date="2019-09-25T16:48:00Z"/>
        </w:rPr>
      </w:pPr>
    </w:p>
    <w:p w14:paraId="4C8540BF" w14:textId="4F3678C6" w:rsidR="003426D3" w:rsidDel="00E84FAE" w:rsidRDefault="003426D3" w:rsidP="003426D3">
      <w:pPr>
        <w:pStyle w:val="BodyText"/>
        <w:rPr>
          <w:del w:id="744" w:author="michele landi" w:date="2019-09-25T16:48:00Z"/>
        </w:rPr>
      </w:pPr>
      <w:del w:id="745" w:author="michele landi" w:date="2019-09-25T16:48:00Z">
        <w:r w:rsidDel="00E84FAE">
          <w:delText xml:space="preserve">Place names should be those that are on navigational charts and publications. </w:delText>
        </w:r>
      </w:del>
    </w:p>
    <w:p w14:paraId="72A1DFBE" w14:textId="37D11618" w:rsidR="00205830" w:rsidDel="00E84FAE" w:rsidRDefault="003426D3" w:rsidP="00F06234">
      <w:pPr>
        <w:pStyle w:val="BodyText"/>
        <w:rPr>
          <w:del w:id="746" w:author="michele landi" w:date="2019-09-25T16:48:00Z"/>
        </w:rPr>
      </w:pPr>
      <w:del w:id="747" w:author="michele landi" w:date="2019-09-25T16:48:00Z">
        <w:r w:rsidDel="00E84FAE">
          <w:delText>Where this is not available then latitude and longitude should be used.</w:delText>
        </w:r>
      </w:del>
    </w:p>
    <w:p w14:paraId="15E86EF9" w14:textId="7C44A60C" w:rsidR="00F06234" w:rsidRPr="00F55AD7" w:rsidDel="00E84FAE" w:rsidRDefault="003426D3" w:rsidP="00D90639">
      <w:pPr>
        <w:pStyle w:val="Heading1"/>
        <w:rPr>
          <w:del w:id="748" w:author="michele landi" w:date="2019-09-25T16:48:00Z"/>
        </w:rPr>
      </w:pPr>
      <w:bookmarkStart w:id="749" w:name="_Toc18993239"/>
      <w:del w:id="750" w:author="michele landi" w:date="2019-09-25T16:48:00Z">
        <w:r w:rsidRPr="003426D3" w:rsidDel="00E84FAE">
          <w:delText>MESSAGE MARKERS</w:delText>
        </w:r>
        <w:bookmarkEnd w:id="749"/>
      </w:del>
    </w:p>
    <w:p w14:paraId="10F5F956" w14:textId="70A31C0F" w:rsidR="00F06234" w:rsidRPr="00F55AD7" w:rsidDel="00E84FAE" w:rsidRDefault="00F06234" w:rsidP="00D90639">
      <w:pPr>
        <w:pStyle w:val="Heading1separatationline"/>
        <w:keepNext/>
        <w:keepLines/>
        <w:rPr>
          <w:del w:id="751" w:author="michele landi" w:date="2019-09-25T16:48:00Z"/>
        </w:rPr>
      </w:pPr>
    </w:p>
    <w:p w14:paraId="26A8974C" w14:textId="6F73DDB1" w:rsidR="003426D3" w:rsidDel="00E84FAE" w:rsidRDefault="003426D3" w:rsidP="00D90639">
      <w:pPr>
        <w:pStyle w:val="BodyText"/>
        <w:keepNext/>
        <w:keepLines/>
        <w:rPr>
          <w:del w:id="752" w:author="michele landi" w:date="2019-09-25T16:48:00Z"/>
        </w:rPr>
      </w:pPr>
      <w:del w:id="753" w:author="michele landi" w:date="2019-09-25T16:48:00Z">
        <w:r w:rsidDel="00E84FAE">
          <w:delText xml:space="preserve">In order to facilitate shore-to-ship and ship-to-shore communications, message markers should be used to increase the probability of the purpose of the message being properly understood. </w:delText>
        </w:r>
      </w:del>
    </w:p>
    <w:p w14:paraId="2CC0F336" w14:textId="45507BBC" w:rsidR="003426D3" w:rsidDel="00E84FAE" w:rsidRDefault="003426D3" w:rsidP="003426D3">
      <w:pPr>
        <w:pStyle w:val="BodyText"/>
        <w:rPr>
          <w:del w:id="754" w:author="michele landi" w:date="2019-09-25T16:48:00Z"/>
        </w:rPr>
      </w:pPr>
      <w:del w:id="755" w:author="michele landi" w:date="2019-09-25T16:48:00Z">
        <w:r w:rsidDel="00E84FAE">
          <w:delText xml:space="preserve">The following message markers should be used to increase the effectiveness and urgency of VHF communications as required. The VTSO should apply these depending on the assessment of the situation. </w:delText>
        </w:r>
      </w:del>
    </w:p>
    <w:p w14:paraId="013F25BA" w14:textId="3BA7AE05" w:rsidR="003426D3" w:rsidDel="00E84FAE" w:rsidRDefault="003426D3" w:rsidP="003426D3">
      <w:pPr>
        <w:pStyle w:val="BodyText"/>
        <w:rPr>
          <w:del w:id="756" w:author="michele landi" w:date="2019-09-25T16:48:00Z"/>
        </w:rPr>
      </w:pPr>
      <w:del w:id="757" w:author="michele landi" w:date="2019-09-25T16:48:00Z">
        <w:r w:rsidDel="00E84FAE">
          <w:delText>The message marker should be spoken preceding the message or at the corresponding part within the message.</w:delText>
        </w:r>
      </w:del>
    </w:p>
    <w:p w14:paraId="67205973" w14:textId="56505937" w:rsidR="003426D3" w:rsidDel="00E84FAE" w:rsidRDefault="003426D3" w:rsidP="003426D3">
      <w:pPr>
        <w:pStyle w:val="BodyText"/>
        <w:rPr>
          <w:del w:id="758" w:author="michele landi" w:date="2019-09-25T16:48:00Z"/>
        </w:rPr>
      </w:pPr>
      <w:del w:id="759" w:author="michele landi" w:date="2019-09-25T16:48:00Z">
        <w:r w:rsidDel="00E84FAE">
          <w:delText xml:space="preserve">Pro-words complement the message marker and </w:delText>
        </w:r>
        <w:r w:rsidR="00D1626B" w:rsidDel="00E84FAE">
          <w:delText xml:space="preserve">may be used to </w:delText>
        </w:r>
        <w:r w:rsidDel="00E84FAE">
          <w:delText>prepare the receiver for the nature and content of the message that will follow (eg ‘WEATHER’ before ‘INFORMATION’).</w:delText>
        </w:r>
      </w:del>
    </w:p>
    <w:p w14:paraId="2BE8B669" w14:textId="14DBD9FE" w:rsidR="003426D3" w:rsidRPr="00F55AD7" w:rsidDel="00E84FAE" w:rsidRDefault="006143DE">
      <w:pPr>
        <w:pStyle w:val="Heading2"/>
        <w:rPr>
          <w:del w:id="760" w:author="michele landi" w:date="2019-09-25T16:48:00Z"/>
        </w:rPr>
      </w:pPr>
      <w:bookmarkStart w:id="761" w:name="_Toc18993240"/>
      <w:del w:id="762" w:author="michele landi" w:date="2019-09-25T16:48:00Z">
        <w:r w:rsidDel="00E84FAE">
          <w:lastRenderedPageBreak/>
          <w:delText>INFORMATION</w:delText>
        </w:r>
        <w:bookmarkEnd w:id="761"/>
      </w:del>
    </w:p>
    <w:p w14:paraId="19AA933E" w14:textId="5146AA95" w:rsidR="003426D3" w:rsidRPr="00F55AD7" w:rsidDel="00E84FAE" w:rsidRDefault="003426D3" w:rsidP="003426D3">
      <w:pPr>
        <w:pStyle w:val="Heading2separationline"/>
        <w:rPr>
          <w:del w:id="763" w:author="michele landi" w:date="2019-09-25T16:48:00Z"/>
        </w:rPr>
      </w:pPr>
    </w:p>
    <w:p w14:paraId="3FDF74BC" w14:textId="03F47D46" w:rsidR="003426D3" w:rsidDel="00E84FAE" w:rsidRDefault="006143DE" w:rsidP="003426D3">
      <w:pPr>
        <w:pStyle w:val="BodyText"/>
        <w:rPr>
          <w:del w:id="764" w:author="michele landi" w:date="2019-09-25T16:48:00Z"/>
        </w:rPr>
      </w:pPr>
      <w:del w:id="765" w:author="michele landi" w:date="2019-09-25T16:48:00Z">
        <w:r w:rsidRPr="006143DE" w:rsidDel="00E84FAE">
          <w:delText>This indicates that the following message is restricted to o</w:delText>
        </w:r>
        <w:r w:rsidDel="00E84FAE">
          <w:delText>bserved facts, situations etc</w:delText>
        </w:r>
        <w:r w:rsidR="003426D3" w:rsidRPr="003426D3" w:rsidDel="00E84FAE">
          <w:delText>.</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100BFF42" w14:textId="494A32EE" w:rsidTr="001741C0">
        <w:trPr>
          <w:tblHeader/>
          <w:jc w:val="center"/>
          <w:del w:id="766" w:author="michele landi" w:date="2019-09-25T16:48:00Z"/>
        </w:trPr>
        <w:tc>
          <w:tcPr>
            <w:tcW w:w="2541" w:type="dxa"/>
            <w:shd w:val="clear" w:color="auto" w:fill="FADBD1" w:themeFill="background2" w:themeFillTint="33"/>
          </w:tcPr>
          <w:p w14:paraId="7A8E2783" w14:textId="6718E80F" w:rsidR="003426D3" w:rsidRPr="00C1400A" w:rsidDel="00E84FAE" w:rsidRDefault="003426D3" w:rsidP="001741C0">
            <w:pPr>
              <w:pStyle w:val="Tableheading"/>
              <w:rPr>
                <w:del w:id="767" w:author="michele landi" w:date="2019-09-25T16:48:00Z"/>
              </w:rPr>
            </w:pPr>
            <w:del w:id="768" w:author="michele landi" w:date="2019-09-25T16:48:00Z">
              <w:r w:rsidDel="00E84FAE">
                <w:delText>VTS</w:delText>
              </w:r>
            </w:del>
          </w:p>
        </w:tc>
        <w:tc>
          <w:tcPr>
            <w:tcW w:w="6701" w:type="dxa"/>
            <w:shd w:val="clear" w:color="auto" w:fill="FADBD1" w:themeFill="background2" w:themeFillTint="33"/>
          </w:tcPr>
          <w:p w14:paraId="3A8EB6EA" w14:textId="1351EEFE" w:rsidR="003426D3" w:rsidRPr="00F55AD7" w:rsidDel="00E84FAE" w:rsidRDefault="00D1626B" w:rsidP="001741C0">
            <w:pPr>
              <w:pStyle w:val="Tabletext"/>
              <w:rPr>
                <w:del w:id="769" w:author="michele landi" w:date="2019-09-25T16:48:00Z"/>
              </w:rPr>
            </w:pPr>
            <w:del w:id="770" w:author="michele landi" w:date="2019-09-25T16:48:00Z">
              <w:r w:rsidDel="00E84FAE">
                <w:delText xml:space="preserve">TRAFFIC </w:delText>
              </w:r>
              <w:r w:rsidR="006143DE" w:rsidRPr="0063013F" w:rsidDel="00E84FAE">
                <w:delText>INFORMATION. Dredger “Goomai” is operating in the Williamstown Channel 30 metres West of the Centreline.</w:delText>
              </w:r>
            </w:del>
          </w:p>
        </w:tc>
      </w:tr>
    </w:tbl>
    <w:p w14:paraId="6ECA76F9" w14:textId="3E90B831" w:rsidR="006143DE" w:rsidDel="00E84FAE" w:rsidRDefault="006143DE" w:rsidP="006143DE">
      <w:pPr>
        <w:pStyle w:val="BodyText"/>
        <w:rPr>
          <w:del w:id="771" w:author="michele landi" w:date="2019-09-25T16:48:00Z"/>
        </w:rPr>
      </w:pP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6143DE" w:rsidRPr="00F55AD7" w:rsidDel="00E84FAE" w14:paraId="2FDA0D20" w14:textId="3646B228" w:rsidTr="001741C0">
        <w:trPr>
          <w:tblHeader/>
          <w:jc w:val="center"/>
          <w:del w:id="772" w:author="michele landi" w:date="2019-09-25T16:48:00Z"/>
        </w:trPr>
        <w:tc>
          <w:tcPr>
            <w:tcW w:w="2541" w:type="dxa"/>
            <w:shd w:val="clear" w:color="auto" w:fill="FADBD1" w:themeFill="background2" w:themeFillTint="33"/>
          </w:tcPr>
          <w:p w14:paraId="00F22286" w14:textId="2EDDD9E6" w:rsidR="006143DE" w:rsidRPr="00C1400A" w:rsidDel="00E84FAE" w:rsidRDefault="006143DE" w:rsidP="001741C0">
            <w:pPr>
              <w:pStyle w:val="Tableheading"/>
              <w:rPr>
                <w:del w:id="773" w:author="michele landi" w:date="2019-09-25T16:48:00Z"/>
              </w:rPr>
            </w:pPr>
            <w:del w:id="774" w:author="michele landi" w:date="2019-09-25T16:48:00Z">
              <w:r w:rsidDel="00E84FAE">
                <w:delText>VTS</w:delText>
              </w:r>
            </w:del>
          </w:p>
        </w:tc>
        <w:tc>
          <w:tcPr>
            <w:tcW w:w="6701" w:type="dxa"/>
            <w:shd w:val="clear" w:color="auto" w:fill="FADBD1" w:themeFill="background2" w:themeFillTint="33"/>
          </w:tcPr>
          <w:p w14:paraId="64230DEC" w14:textId="635E5DF0" w:rsidR="006143DE" w:rsidRPr="00F55AD7" w:rsidDel="00E84FAE" w:rsidRDefault="0046042A" w:rsidP="001741C0">
            <w:pPr>
              <w:pStyle w:val="Tabletext"/>
              <w:rPr>
                <w:del w:id="775" w:author="michele landi" w:date="2019-09-25T16:48:00Z"/>
              </w:rPr>
            </w:pPr>
            <w:del w:id="776" w:author="michele landi" w:date="2019-09-25T16:48:00Z">
              <w:r w:rsidDel="00E84FAE">
                <w:delText xml:space="preserve">NAVIGATION </w:delText>
              </w:r>
              <w:r w:rsidR="006143DE" w:rsidRPr="005C6A67" w:rsidDel="00E84FAE">
                <w:delText>INFORMATION. ‘XXXX’ Light is not operational.</w:delText>
              </w:r>
            </w:del>
          </w:p>
        </w:tc>
      </w:tr>
    </w:tbl>
    <w:p w14:paraId="6BE48444" w14:textId="512D6692" w:rsidR="006143DE" w:rsidDel="00E84FAE" w:rsidRDefault="006143DE" w:rsidP="006143DE">
      <w:pPr>
        <w:pStyle w:val="BodyText"/>
        <w:rPr>
          <w:del w:id="777" w:author="michele landi" w:date="2019-09-25T16:48:00Z"/>
        </w:rPr>
      </w:pPr>
    </w:p>
    <w:p w14:paraId="0728B136" w14:textId="1A9FC43B" w:rsidR="006143DE" w:rsidDel="00E84FAE" w:rsidRDefault="006143DE" w:rsidP="006143DE">
      <w:pPr>
        <w:pStyle w:val="BodyText"/>
        <w:rPr>
          <w:del w:id="778" w:author="michele landi" w:date="2019-09-25T16:48:00Z"/>
        </w:rPr>
      </w:pPr>
      <w:del w:id="779" w:author="michele landi" w:date="2019-09-25T16:48:00Z">
        <w:r w:rsidRPr="006143DE" w:rsidDel="00E84FAE">
          <w:delText>Note: This marker is preferably used for navigational and traffic information, etc. Information is to assist the on board decision making process.</w:delText>
        </w:r>
      </w:del>
    </w:p>
    <w:p w14:paraId="69ABB76B" w14:textId="3F9D5489" w:rsidR="003426D3" w:rsidRPr="00F55AD7" w:rsidDel="00E84FAE" w:rsidRDefault="006143DE">
      <w:pPr>
        <w:pStyle w:val="Heading2"/>
        <w:rPr>
          <w:del w:id="780" w:author="michele landi" w:date="2019-09-25T16:48:00Z"/>
        </w:rPr>
      </w:pPr>
      <w:bookmarkStart w:id="781" w:name="_Toc18993241"/>
      <w:del w:id="782" w:author="michele landi" w:date="2019-09-25T16:48:00Z">
        <w:r w:rsidDel="00E84FAE">
          <w:delText>ADVICE</w:delText>
        </w:r>
        <w:bookmarkEnd w:id="781"/>
      </w:del>
    </w:p>
    <w:p w14:paraId="7BA8833F" w14:textId="11C0E41D" w:rsidR="003426D3" w:rsidRPr="00F55AD7" w:rsidDel="00E84FAE" w:rsidRDefault="003426D3" w:rsidP="003426D3">
      <w:pPr>
        <w:pStyle w:val="Heading2separationline"/>
        <w:rPr>
          <w:del w:id="783" w:author="michele landi" w:date="2019-09-25T16:48:00Z"/>
        </w:rPr>
      </w:pPr>
    </w:p>
    <w:p w14:paraId="0AC00000" w14:textId="7999DC4B" w:rsidR="003426D3" w:rsidDel="00E84FAE" w:rsidRDefault="006143DE" w:rsidP="003426D3">
      <w:pPr>
        <w:pStyle w:val="BodyText"/>
        <w:rPr>
          <w:del w:id="784" w:author="michele landi" w:date="2019-09-25T16:48:00Z"/>
        </w:rPr>
      </w:pPr>
      <w:del w:id="785" w:author="michele landi" w:date="2019-09-25T16:48:00Z">
        <w:r w:rsidRPr="005C6A67" w:rsidDel="00E84FAE">
          <w:delText xml:space="preserve">This indicates that the following message implies the intention of the sender to influence others </w:delText>
        </w:r>
        <w:r w:rsidR="0046042A" w:rsidDel="00E84FAE">
          <w:delText xml:space="preserve">and may include </w:delText>
        </w:r>
        <w:r w:rsidRPr="005C6A67" w:rsidDel="00E84FAE">
          <w:delText>a recommendation</w:delText>
        </w:r>
        <w:r w:rsidR="003426D3" w:rsidRPr="003426D3" w:rsidDel="00E84FAE">
          <w:delText>.</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5B48F00B" w14:textId="1BBDAE9C" w:rsidTr="001741C0">
        <w:trPr>
          <w:tblHeader/>
          <w:jc w:val="center"/>
          <w:del w:id="786" w:author="michele landi" w:date="2019-09-25T16:48:00Z"/>
        </w:trPr>
        <w:tc>
          <w:tcPr>
            <w:tcW w:w="2541" w:type="dxa"/>
            <w:shd w:val="clear" w:color="auto" w:fill="FADBD1" w:themeFill="background2" w:themeFillTint="33"/>
          </w:tcPr>
          <w:p w14:paraId="02CCBA13" w14:textId="4264A4D1" w:rsidR="003426D3" w:rsidRPr="00C1400A" w:rsidDel="00E84FAE" w:rsidRDefault="003426D3" w:rsidP="001741C0">
            <w:pPr>
              <w:pStyle w:val="Tableheading"/>
              <w:rPr>
                <w:del w:id="787" w:author="michele landi" w:date="2019-09-25T16:48:00Z"/>
              </w:rPr>
            </w:pPr>
            <w:del w:id="788" w:author="michele landi" w:date="2019-09-25T16:48:00Z">
              <w:r w:rsidDel="00E84FAE">
                <w:delText>VTS</w:delText>
              </w:r>
            </w:del>
          </w:p>
        </w:tc>
        <w:tc>
          <w:tcPr>
            <w:tcW w:w="6701" w:type="dxa"/>
            <w:shd w:val="clear" w:color="auto" w:fill="FADBD1" w:themeFill="background2" w:themeFillTint="33"/>
          </w:tcPr>
          <w:p w14:paraId="030B159E" w14:textId="65201B21" w:rsidR="003426D3" w:rsidRPr="00F55AD7" w:rsidDel="00E84FAE" w:rsidRDefault="006143DE" w:rsidP="006143DE">
            <w:pPr>
              <w:pStyle w:val="Tabletext"/>
              <w:rPr>
                <w:del w:id="789" w:author="michele landi" w:date="2019-09-25T16:48:00Z"/>
              </w:rPr>
            </w:pPr>
            <w:del w:id="790" w:author="michele landi" w:date="2019-09-25T16:48:00Z">
              <w:r w:rsidRPr="0063013F" w:rsidDel="00E84FAE">
                <w:delText>ADVICE. Container Vessel ‘Maersk Dusseldorf’</w:delText>
              </w:r>
              <w:r w:rsidDel="00E84FAE">
                <w:delText xml:space="preserve"> is </w:delText>
              </w:r>
              <w:r w:rsidRPr="0063013F" w:rsidDel="00E84FAE">
                <w:delText>in</w:delText>
              </w:r>
              <w:r w:rsidDel="00E84FAE">
                <w:delText>bound</w:delText>
              </w:r>
              <w:r w:rsidRPr="0063013F" w:rsidDel="00E84FAE">
                <w:delText xml:space="preserve"> and will tak</w:delText>
              </w:r>
              <w:r w:rsidDel="00E84FAE">
                <w:delText xml:space="preserve">e </w:delText>
              </w:r>
              <w:r w:rsidRPr="0063013F" w:rsidDel="00E84FAE">
                <w:delText xml:space="preserve">tugs at Swanson Dock swing basin. </w:delText>
              </w:r>
            </w:del>
          </w:p>
        </w:tc>
      </w:tr>
    </w:tbl>
    <w:p w14:paraId="58297185" w14:textId="56E0668B" w:rsidR="006143DE" w:rsidDel="00E84FAE" w:rsidRDefault="006143DE" w:rsidP="006143DE">
      <w:pPr>
        <w:pStyle w:val="BodyText"/>
        <w:rPr>
          <w:del w:id="791" w:author="michele landi" w:date="2019-09-25T16:48:00Z"/>
        </w:rPr>
      </w:pPr>
    </w:p>
    <w:p w14:paraId="0179157A" w14:textId="09C91B32" w:rsidR="006143DE" w:rsidDel="00E84FAE" w:rsidRDefault="006143DE" w:rsidP="006143DE">
      <w:pPr>
        <w:pStyle w:val="BodyText"/>
        <w:rPr>
          <w:del w:id="792" w:author="michele landi" w:date="2019-09-25T16:48:00Z"/>
        </w:rPr>
      </w:pPr>
      <w:del w:id="793" w:author="michele landi" w:date="2019-09-25T16:48:00Z">
        <w:r w:rsidDel="00E84FAE">
          <w:delText>Note</w:delText>
        </w:r>
        <w:r w:rsidRPr="005C6A67" w:rsidDel="00E84FAE">
          <w:delText>: The decision whether to follow the ADVICE still stays with the recipient. ADVICE does not necessarily have to be followed but should be considered very carefully.</w:delText>
        </w:r>
      </w:del>
    </w:p>
    <w:p w14:paraId="33206779" w14:textId="3CB06F99" w:rsidR="003426D3" w:rsidRPr="00F55AD7" w:rsidDel="00E84FAE" w:rsidRDefault="006143DE">
      <w:pPr>
        <w:pStyle w:val="Heading2"/>
        <w:rPr>
          <w:del w:id="794" w:author="michele landi" w:date="2019-09-25T16:48:00Z"/>
        </w:rPr>
      </w:pPr>
      <w:bookmarkStart w:id="795" w:name="_Toc18993242"/>
      <w:del w:id="796" w:author="michele landi" w:date="2019-09-25T16:48:00Z">
        <w:r w:rsidDel="00E84FAE">
          <w:delText>WARNING</w:delText>
        </w:r>
        <w:bookmarkEnd w:id="795"/>
      </w:del>
    </w:p>
    <w:p w14:paraId="7D2E5A81" w14:textId="57B60A63" w:rsidR="003426D3" w:rsidRPr="00F55AD7" w:rsidDel="00E84FAE" w:rsidRDefault="003426D3" w:rsidP="003426D3">
      <w:pPr>
        <w:pStyle w:val="Heading2separationline"/>
        <w:rPr>
          <w:del w:id="797" w:author="michele landi" w:date="2019-09-25T16:48:00Z"/>
        </w:rPr>
      </w:pPr>
    </w:p>
    <w:p w14:paraId="765306FD" w14:textId="3F78DDA9" w:rsidR="003426D3" w:rsidDel="00E84FAE" w:rsidRDefault="006143DE" w:rsidP="003426D3">
      <w:pPr>
        <w:pStyle w:val="BodyText"/>
        <w:rPr>
          <w:del w:id="798" w:author="michele landi" w:date="2019-09-25T16:48:00Z"/>
        </w:rPr>
      </w:pPr>
      <w:del w:id="799" w:author="michele landi" w:date="2019-09-25T16:48:00Z">
        <w:r w:rsidRPr="006143DE" w:rsidDel="00E84FAE">
          <w:delText xml:space="preserve">This indicates that the following message implies the intention of the sender to </w:delText>
        </w:r>
        <w:r w:rsidR="0046042A" w:rsidDel="00E84FAE">
          <w:delText>alert</w:delText>
        </w:r>
        <w:r w:rsidR="0046042A" w:rsidRPr="006143DE" w:rsidDel="00E84FAE">
          <w:delText xml:space="preserve"> </w:delText>
        </w:r>
        <w:r w:rsidRPr="006143DE" w:rsidDel="00E84FAE">
          <w:delText xml:space="preserve">others </w:delText>
        </w:r>
        <w:r w:rsidR="0046042A" w:rsidDel="00E84FAE">
          <w:delText>to potential</w:delText>
        </w:r>
        <w:r w:rsidRPr="006143DE" w:rsidDel="00E84FAE">
          <w:delText xml:space="preserve"> danger</w:delText>
        </w:r>
        <w:r w:rsidR="0046042A" w:rsidDel="00E84FAE">
          <w:delText>s</w:delText>
        </w:r>
        <w:r w:rsidRPr="006143DE" w:rsidDel="00E84FAE">
          <w:delText>.</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7B980A61" w14:textId="23FEA04F" w:rsidTr="001741C0">
        <w:trPr>
          <w:tblHeader/>
          <w:jc w:val="center"/>
          <w:del w:id="800" w:author="michele landi" w:date="2019-09-25T16:48:00Z"/>
        </w:trPr>
        <w:tc>
          <w:tcPr>
            <w:tcW w:w="2541" w:type="dxa"/>
            <w:shd w:val="clear" w:color="auto" w:fill="FADBD1" w:themeFill="background2" w:themeFillTint="33"/>
          </w:tcPr>
          <w:p w14:paraId="6A400920" w14:textId="1793C341" w:rsidR="003426D3" w:rsidRPr="00C1400A" w:rsidDel="00E84FAE" w:rsidRDefault="003426D3" w:rsidP="001741C0">
            <w:pPr>
              <w:pStyle w:val="Tableheading"/>
              <w:rPr>
                <w:del w:id="801" w:author="michele landi" w:date="2019-09-25T16:48:00Z"/>
              </w:rPr>
            </w:pPr>
            <w:del w:id="802" w:author="michele landi" w:date="2019-09-25T16:48:00Z">
              <w:r w:rsidDel="00E84FAE">
                <w:delText>VTS</w:delText>
              </w:r>
            </w:del>
          </w:p>
        </w:tc>
        <w:tc>
          <w:tcPr>
            <w:tcW w:w="6701" w:type="dxa"/>
            <w:shd w:val="clear" w:color="auto" w:fill="FADBD1" w:themeFill="background2" w:themeFillTint="33"/>
          </w:tcPr>
          <w:p w14:paraId="35AAFC26" w14:textId="12A0202A" w:rsidR="003426D3" w:rsidRPr="00F55AD7" w:rsidDel="00E84FAE" w:rsidRDefault="006143DE" w:rsidP="001741C0">
            <w:pPr>
              <w:pStyle w:val="Tabletext"/>
              <w:rPr>
                <w:del w:id="803" w:author="michele landi" w:date="2019-09-25T16:48:00Z"/>
              </w:rPr>
            </w:pPr>
            <w:del w:id="804" w:author="michele landi" w:date="2019-09-25T16:48:00Z">
              <w:r w:rsidRPr="006143DE" w:rsidDel="00E84FAE">
                <w:delText>WARNING. VTS radar indicates you are heading towards shallow water</w:delText>
              </w:r>
              <w:r w:rsidR="00D1626B" w:rsidDel="00E84FAE">
                <w:delText xml:space="preserve"> distance 6 cables</w:delText>
              </w:r>
              <w:r w:rsidRPr="006143DE" w:rsidDel="00E84FAE">
                <w:delText>.</w:delText>
              </w:r>
            </w:del>
          </w:p>
        </w:tc>
      </w:tr>
    </w:tbl>
    <w:p w14:paraId="0DF6A329" w14:textId="605FC987" w:rsidR="003426D3" w:rsidDel="00E84FAE" w:rsidRDefault="006143DE" w:rsidP="003426D3">
      <w:pPr>
        <w:pStyle w:val="BodyText"/>
        <w:rPr>
          <w:del w:id="805" w:author="michele landi" w:date="2019-09-25T16:48:00Z"/>
        </w:rPr>
      </w:pPr>
      <w:del w:id="806" w:author="michele landi" w:date="2019-09-25T16:48:00Z">
        <w:r w:rsidRPr="006143DE" w:rsidDel="00E84FAE">
          <w:delText>Note: This means that any recipient of a WARNING should pay immediate attention to the danger mentioned and confirm the vessel’s position, course and speed in relation to the warning. Consequences are up to the recipient.</w:delText>
        </w:r>
      </w:del>
    </w:p>
    <w:p w14:paraId="3E84BFCA" w14:textId="3CD27616" w:rsidR="003426D3" w:rsidRPr="00F55AD7" w:rsidDel="00E84FAE" w:rsidRDefault="006143DE">
      <w:pPr>
        <w:pStyle w:val="Heading2"/>
        <w:rPr>
          <w:del w:id="807" w:author="michele landi" w:date="2019-09-25T16:48:00Z"/>
        </w:rPr>
      </w:pPr>
      <w:bookmarkStart w:id="808" w:name="_Toc18993243"/>
      <w:del w:id="809" w:author="michele landi" w:date="2019-09-25T16:48:00Z">
        <w:r w:rsidDel="00E84FAE">
          <w:delText>INSTRUCTION</w:delText>
        </w:r>
        <w:bookmarkEnd w:id="808"/>
      </w:del>
    </w:p>
    <w:p w14:paraId="05BE76B0" w14:textId="71090BD9" w:rsidR="003426D3" w:rsidRPr="00F55AD7" w:rsidDel="00E84FAE" w:rsidRDefault="003426D3" w:rsidP="003426D3">
      <w:pPr>
        <w:pStyle w:val="Heading2separationline"/>
        <w:rPr>
          <w:del w:id="810" w:author="michele landi" w:date="2019-09-25T16:48:00Z"/>
        </w:rPr>
      </w:pPr>
    </w:p>
    <w:p w14:paraId="76DBEA4B" w14:textId="0BD3F0CF" w:rsidR="003426D3" w:rsidDel="00E84FAE" w:rsidRDefault="006143DE" w:rsidP="003426D3">
      <w:pPr>
        <w:pStyle w:val="BodyText"/>
        <w:rPr>
          <w:del w:id="811" w:author="michele landi" w:date="2019-09-25T16:48:00Z"/>
        </w:rPr>
      </w:pPr>
      <w:del w:id="812" w:author="michele landi" w:date="2019-09-25T16:48:00Z">
        <w:r w:rsidRPr="006143DE" w:rsidDel="00E84FAE">
          <w:delText xml:space="preserve">This indicates that the following message implies the intention of the sender to </w:delText>
        </w:r>
        <w:r w:rsidR="0046042A" w:rsidDel="00E84FAE">
          <w:delText>direct</w:delText>
        </w:r>
        <w:r w:rsidR="0046042A" w:rsidRPr="006143DE" w:rsidDel="00E84FAE">
          <w:delText xml:space="preserve"> </w:delText>
        </w:r>
        <w:r w:rsidRPr="006143DE" w:rsidDel="00E84FAE">
          <w:delText xml:space="preserve">the </w:delText>
        </w:r>
        <w:r w:rsidR="0046042A" w:rsidDel="00E84FAE">
          <w:delText xml:space="preserve">action </w:delText>
        </w:r>
        <w:r w:rsidRPr="006143DE" w:rsidDel="00E84FAE">
          <w:delText>of others by a regulation.</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3622DF5B" w14:textId="07575124" w:rsidTr="001741C0">
        <w:trPr>
          <w:tblHeader/>
          <w:jc w:val="center"/>
          <w:del w:id="813" w:author="michele landi" w:date="2019-09-25T16:48:00Z"/>
        </w:trPr>
        <w:tc>
          <w:tcPr>
            <w:tcW w:w="2541" w:type="dxa"/>
            <w:shd w:val="clear" w:color="auto" w:fill="FADBD1" w:themeFill="background2" w:themeFillTint="33"/>
          </w:tcPr>
          <w:p w14:paraId="6DB82D77" w14:textId="4B45EB9F" w:rsidR="003426D3" w:rsidRPr="00C1400A" w:rsidDel="00E84FAE" w:rsidRDefault="003426D3" w:rsidP="001741C0">
            <w:pPr>
              <w:pStyle w:val="Tableheading"/>
              <w:rPr>
                <w:del w:id="814" w:author="michele landi" w:date="2019-09-25T16:48:00Z"/>
              </w:rPr>
            </w:pPr>
            <w:del w:id="815" w:author="michele landi" w:date="2019-09-25T16:48:00Z">
              <w:r w:rsidDel="00E84FAE">
                <w:delText>VTS</w:delText>
              </w:r>
            </w:del>
          </w:p>
        </w:tc>
        <w:tc>
          <w:tcPr>
            <w:tcW w:w="6701" w:type="dxa"/>
            <w:shd w:val="clear" w:color="auto" w:fill="FADBD1" w:themeFill="background2" w:themeFillTint="33"/>
          </w:tcPr>
          <w:p w14:paraId="4DB50F90" w14:textId="70D3C5C7" w:rsidR="003426D3" w:rsidRPr="00F55AD7" w:rsidDel="00E84FAE" w:rsidRDefault="006143DE" w:rsidP="001741C0">
            <w:pPr>
              <w:pStyle w:val="Tabletext"/>
              <w:rPr>
                <w:del w:id="816" w:author="michele landi" w:date="2019-09-25T16:48:00Z"/>
              </w:rPr>
            </w:pPr>
            <w:del w:id="817" w:author="michele landi" w:date="2019-09-25T16:48:00Z">
              <w:r w:rsidRPr="006143DE" w:rsidDel="00E84FAE">
                <w:delText xml:space="preserve">INSTRUCTION.  </w:delText>
              </w:r>
              <w:r w:rsidR="0046042A" w:rsidDel="00E84FAE">
                <w:delText xml:space="preserve">Do not proceed.  </w:delText>
              </w:r>
              <w:r w:rsidRPr="006143DE" w:rsidDel="00E84FAE">
                <w:delText>Remain alongside until a further instruction is passed.</w:delText>
              </w:r>
            </w:del>
          </w:p>
        </w:tc>
      </w:tr>
    </w:tbl>
    <w:p w14:paraId="6C67EC8F" w14:textId="3BD0907E" w:rsidR="003426D3" w:rsidDel="00E84FAE" w:rsidRDefault="003426D3" w:rsidP="003426D3">
      <w:pPr>
        <w:pStyle w:val="BodyText"/>
        <w:rPr>
          <w:del w:id="818" w:author="michele landi" w:date="2019-09-25T16:48:00Z"/>
        </w:rPr>
      </w:pP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6143DE" w:rsidRPr="00F55AD7" w:rsidDel="00E84FAE" w14:paraId="6DCD7D61" w14:textId="7E5209CD" w:rsidTr="001741C0">
        <w:trPr>
          <w:tblHeader/>
          <w:jc w:val="center"/>
          <w:del w:id="819" w:author="michele landi" w:date="2019-09-25T16:48:00Z"/>
        </w:trPr>
        <w:tc>
          <w:tcPr>
            <w:tcW w:w="2541" w:type="dxa"/>
            <w:shd w:val="clear" w:color="auto" w:fill="FADBD1" w:themeFill="background2" w:themeFillTint="33"/>
          </w:tcPr>
          <w:p w14:paraId="60EA7669" w14:textId="0E41A368" w:rsidR="006143DE" w:rsidRPr="00C1400A" w:rsidDel="00E84FAE" w:rsidRDefault="006143DE" w:rsidP="001741C0">
            <w:pPr>
              <w:pStyle w:val="Tableheading"/>
              <w:rPr>
                <w:del w:id="820" w:author="michele landi" w:date="2019-09-25T16:48:00Z"/>
              </w:rPr>
            </w:pPr>
            <w:del w:id="821" w:author="michele landi" w:date="2019-09-25T16:48:00Z">
              <w:r w:rsidDel="00E84FAE">
                <w:delText>VTS</w:delText>
              </w:r>
            </w:del>
          </w:p>
        </w:tc>
        <w:tc>
          <w:tcPr>
            <w:tcW w:w="6701" w:type="dxa"/>
            <w:shd w:val="clear" w:color="auto" w:fill="FADBD1" w:themeFill="background2" w:themeFillTint="33"/>
          </w:tcPr>
          <w:p w14:paraId="1DCD7350" w14:textId="6BC84D80" w:rsidR="006143DE" w:rsidRPr="00F55AD7" w:rsidDel="00E84FAE" w:rsidRDefault="006143DE" w:rsidP="006143DE">
            <w:pPr>
              <w:pStyle w:val="Tabletext"/>
              <w:rPr>
                <w:del w:id="822" w:author="michele landi" w:date="2019-09-25T16:48:00Z"/>
              </w:rPr>
            </w:pPr>
            <w:del w:id="823" w:author="michele landi" w:date="2019-09-25T16:48:00Z">
              <w:r w:rsidRPr="0063013F" w:rsidDel="00E84FAE">
                <w:delText>INSTRUCTION.  Do not cross the fairway.</w:delText>
              </w:r>
            </w:del>
          </w:p>
        </w:tc>
      </w:tr>
    </w:tbl>
    <w:p w14:paraId="640C852D" w14:textId="2C4F09AA" w:rsidR="006143DE" w:rsidDel="00E84FAE" w:rsidRDefault="006143DE" w:rsidP="003426D3">
      <w:pPr>
        <w:pStyle w:val="BodyText"/>
        <w:rPr>
          <w:del w:id="824" w:author="michele landi" w:date="2019-09-25T16:48:00Z"/>
        </w:rPr>
      </w:pP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6143DE" w:rsidRPr="00F55AD7" w:rsidDel="00E84FAE" w14:paraId="65D75F8D" w14:textId="0D583210" w:rsidTr="001741C0">
        <w:trPr>
          <w:tblHeader/>
          <w:jc w:val="center"/>
          <w:del w:id="825" w:author="michele landi" w:date="2019-09-25T16:48:00Z"/>
        </w:trPr>
        <w:tc>
          <w:tcPr>
            <w:tcW w:w="2541" w:type="dxa"/>
            <w:shd w:val="clear" w:color="auto" w:fill="FADBD1" w:themeFill="background2" w:themeFillTint="33"/>
          </w:tcPr>
          <w:p w14:paraId="14430B7F" w14:textId="023A8116" w:rsidR="006143DE" w:rsidRPr="00C1400A" w:rsidDel="00E84FAE" w:rsidRDefault="006143DE" w:rsidP="001741C0">
            <w:pPr>
              <w:pStyle w:val="Tableheading"/>
              <w:rPr>
                <w:del w:id="826" w:author="michele landi" w:date="2019-09-25T16:48:00Z"/>
              </w:rPr>
            </w:pPr>
            <w:del w:id="827" w:author="michele landi" w:date="2019-09-25T16:48:00Z">
              <w:r w:rsidDel="00E84FAE">
                <w:delText>VTS</w:delText>
              </w:r>
            </w:del>
          </w:p>
        </w:tc>
        <w:tc>
          <w:tcPr>
            <w:tcW w:w="6701" w:type="dxa"/>
            <w:shd w:val="clear" w:color="auto" w:fill="FADBD1" w:themeFill="background2" w:themeFillTint="33"/>
          </w:tcPr>
          <w:p w14:paraId="4417F323" w14:textId="03E89992" w:rsidR="006143DE" w:rsidRPr="00F55AD7" w:rsidDel="00E84FAE" w:rsidRDefault="006143DE" w:rsidP="001741C0">
            <w:pPr>
              <w:pStyle w:val="Tabletext"/>
              <w:rPr>
                <w:del w:id="828" w:author="michele landi" w:date="2019-09-25T16:48:00Z"/>
              </w:rPr>
            </w:pPr>
            <w:del w:id="829" w:author="michele landi" w:date="2019-09-25T16:48:00Z">
              <w:r w:rsidDel="00E84FAE">
                <w:delText xml:space="preserve">INSTRUCTION. </w:delText>
              </w:r>
              <w:r w:rsidR="0046042A" w:rsidDel="00E84FAE">
                <w:delText xml:space="preserve">Reduce speed [to xx knots].  </w:delText>
              </w:r>
            </w:del>
          </w:p>
        </w:tc>
      </w:tr>
    </w:tbl>
    <w:p w14:paraId="6CC97A10" w14:textId="78556082" w:rsidR="006143DE" w:rsidDel="00E84FAE" w:rsidRDefault="006143DE" w:rsidP="003426D3">
      <w:pPr>
        <w:pStyle w:val="BodyText"/>
        <w:rPr>
          <w:del w:id="830" w:author="michele landi" w:date="2019-09-25T16:48:00Z"/>
        </w:rPr>
      </w:pPr>
      <w:del w:id="831" w:author="michele landi" w:date="2019-09-25T16:48:00Z">
        <w:r w:rsidRPr="006143DE" w:rsidDel="00E84FAE">
          <w:delText>Note: The sender (eg VTS) must have the full authority to send such a message. The recipient has to follow this legally binding message unless they have contradictory safety reasons which then have to be reported to the sender.</w:delText>
        </w:r>
      </w:del>
    </w:p>
    <w:p w14:paraId="42593051" w14:textId="7E644EA6" w:rsidR="006D56FA" w:rsidDel="00E84FAE" w:rsidRDefault="006D56FA" w:rsidP="003426D3">
      <w:pPr>
        <w:pStyle w:val="BodyText"/>
        <w:rPr>
          <w:del w:id="832" w:author="michele landi" w:date="2019-09-25T16:48:00Z"/>
        </w:rPr>
      </w:pPr>
    </w:p>
    <w:p w14:paraId="37815DE8" w14:textId="154B9607" w:rsidR="003426D3" w:rsidRPr="00F55AD7" w:rsidDel="00E84FAE" w:rsidRDefault="006143DE">
      <w:pPr>
        <w:pStyle w:val="Heading2"/>
        <w:rPr>
          <w:del w:id="833" w:author="michele landi" w:date="2019-09-25T16:48:00Z"/>
        </w:rPr>
      </w:pPr>
      <w:bookmarkStart w:id="834" w:name="_Toc18993244"/>
      <w:del w:id="835" w:author="michele landi" w:date="2019-09-25T16:48:00Z">
        <w:r w:rsidDel="00E84FAE">
          <w:lastRenderedPageBreak/>
          <w:delText>QUESTION</w:delText>
        </w:r>
        <w:bookmarkEnd w:id="834"/>
      </w:del>
    </w:p>
    <w:p w14:paraId="78FC6E4F" w14:textId="0FC7351B" w:rsidR="003426D3" w:rsidRPr="00F55AD7" w:rsidDel="00E84FAE" w:rsidRDefault="003426D3" w:rsidP="003426D3">
      <w:pPr>
        <w:pStyle w:val="Heading2separationline"/>
        <w:rPr>
          <w:del w:id="836" w:author="michele landi" w:date="2019-09-25T16:48:00Z"/>
        </w:rPr>
      </w:pPr>
    </w:p>
    <w:p w14:paraId="0720D586" w14:textId="1F2B1192" w:rsidR="003426D3" w:rsidDel="00E84FAE" w:rsidRDefault="006143DE" w:rsidP="003426D3">
      <w:pPr>
        <w:pStyle w:val="BodyText"/>
        <w:rPr>
          <w:del w:id="837" w:author="michele landi" w:date="2019-09-25T16:48:00Z"/>
        </w:rPr>
      </w:pPr>
      <w:del w:id="838" w:author="michele landi" w:date="2019-09-25T16:48:00Z">
        <w:r w:rsidRPr="006143DE" w:rsidDel="00E84FAE">
          <w:delText>This indicates that the following message is of interrogative character.</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281F8F37" w14:textId="54DC02FF" w:rsidTr="001741C0">
        <w:trPr>
          <w:tblHeader/>
          <w:jc w:val="center"/>
          <w:del w:id="839" w:author="michele landi" w:date="2019-09-25T16:48:00Z"/>
        </w:trPr>
        <w:tc>
          <w:tcPr>
            <w:tcW w:w="2541" w:type="dxa"/>
            <w:shd w:val="clear" w:color="auto" w:fill="FADBD1" w:themeFill="background2" w:themeFillTint="33"/>
          </w:tcPr>
          <w:p w14:paraId="11AC1CDF" w14:textId="0F3BD1A4" w:rsidR="003426D3" w:rsidRPr="00C1400A" w:rsidDel="00E84FAE" w:rsidRDefault="003426D3" w:rsidP="001741C0">
            <w:pPr>
              <w:pStyle w:val="Tableheading"/>
              <w:rPr>
                <w:del w:id="840" w:author="michele landi" w:date="2019-09-25T16:48:00Z"/>
              </w:rPr>
            </w:pPr>
            <w:del w:id="841" w:author="michele landi" w:date="2019-09-25T16:48:00Z">
              <w:r w:rsidDel="00E84FAE">
                <w:delText>VTS</w:delText>
              </w:r>
            </w:del>
          </w:p>
        </w:tc>
        <w:tc>
          <w:tcPr>
            <w:tcW w:w="6701" w:type="dxa"/>
            <w:shd w:val="clear" w:color="auto" w:fill="FADBD1" w:themeFill="background2" w:themeFillTint="33"/>
          </w:tcPr>
          <w:p w14:paraId="12DC4A6A" w14:textId="0FEEBD2C" w:rsidR="003426D3" w:rsidRPr="00F55AD7" w:rsidDel="00E84FAE" w:rsidRDefault="006143DE" w:rsidP="006143DE">
            <w:pPr>
              <w:pStyle w:val="Tabletext"/>
              <w:rPr>
                <w:del w:id="842" w:author="michele landi" w:date="2019-09-25T16:48:00Z"/>
              </w:rPr>
            </w:pPr>
            <w:del w:id="843" w:author="michele landi" w:date="2019-09-25T16:48:00Z">
              <w:r w:rsidRPr="006143DE" w:rsidDel="00E84FAE">
                <w:delText>QUESTION. What is your maximum draft.</w:delText>
              </w:r>
            </w:del>
          </w:p>
        </w:tc>
      </w:tr>
    </w:tbl>
    <w:p w14:paraId="42C9B550" w14:textId="1D68DA50" w:rsidR="003426D3" w:rsidRPr="00F55AD7" w:rsidDel="00E84FAE" w:rsidRDefault="006143DE">
      <w:pPr>
        <w:pStyle w:val="Heading2"/>
        <w:rPr>
          <w:del w:id="844" w:author="michele landi" w:date="2019-09-25T16:48:00Z"/>
        </w:rPr>
      </w:pPr>
      <w:bookmarkStart w:id="845" w:name="_Toc18993245"/>
      <w:del w:id="846" w:author="michele landi" w:date="2019-09-25T16:48:00Z">
        <w:r w:rsidDel="00E84FAE">
          <w:delText>ANSWER</w:delText>
        </w:r>
        <w:bookmarkEnd w:id="845"/>
      </w:del>
    </w:p>
    <w:p w14:paraId="4F3D9774" w14:textId="5A8BF93D" w:rsidR="003426D3" w:rsidRPr="00F55AD7" w:rsidDel="00E84FAE" w:rsidRDefault="003426D3" w:rsidP="003426D3">
      <w:pPr>
        <w:pStyle w:val="Heading2separationline"/>
        <w:rPr>
          <w:del w:id="847" w:author="michele landi" w:date="2019-09-25T16:48:00Z"/>
        </w:rPr>
      </w:pPr>
    </w:p>
    <w:p w14:paraId="08E80B5F" w14:textId="7036A218" w:rsidR="003426D3" w:rsidDel="00E84FAE" w:rsidRDefault="006143DE" w:rsidP="003426D3">
      <w:pPr>
        <w:pStyle w:val="BodyText"/>
        <w:rPr>
          <w:del w:id="848" w:author="michele landi" w:date="2019-09-25T16:48:00Z"/>
        </w:rPr>
      </w:pPr>
      <w:del w:id="849" w:author="michele landi" w:date="2019-09-25T16:48:00Z">
        <w:r w:rsidRPr="006143DE" w:rsidDel="00E84FAE">
          <w:delText>This indicates that the following message is the reply to a previous question.</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0A563714" w14:textId="1A72BE86" w:rsidTr="001741C0">
        <w:trPr>
          <w:tblHeader/>
          <w:jc w:val="center"/>
          <w:del w:id="850" w:author="michele landi" w:date="2019-09-25T16:48:00Z"/>
        </w:trPr>
        <w:tc>
          <w:tcPr>
            <w:tcW w:w="2541" w:type="dxa"/>
            <w:shd w:val="clear" w:color="auto" w:fill="FADBD1" w:themeFill="background2" w:themeFillTint="33"/>
          </w:tcPr>
          <w:p w14:paraId="4908E0E7" w14:textId="334CB03E" w:rsidR="003426D3" w:rsidRPr="00C1400A" w:rsidDel="00E84FAE" w:rsidRDefault="003426D3" w:rsidP="001741C0">
            <w:pPr>
              <w:pStyle w:val="Tableheading"/>
              <w:rPr>
                <w:del w:id="851" w:author="michele landi" w:date="2019-09-25T16:48:00Z"/>
              </w:rPr>
            </w:pPr>
            <w:del w:id="852" w:author="michele landi" w:date="2019-09-25T16:48:00Z">
              <w:r w:rsidDel="00E84FAE">
                <w:delText>VTS</w:delText>
              </w:r>
            </w:del>
          </w:p>
        </w:tc>
        <w:tc>
          <w:tcPr>
            <w:tcW w:w="6701" w:type="dxa"/>
            <w:shd w:val="clear" w:color="auto" w:fill="FADBD1" w:themeFill="background2" w:themeFillTint="33"/>
          </w:tcPr>
          <w:p w14:paraId="74A8C9E4" w14:textId="71170048" w:rsidR="003426D3" w:rsidRPr="00F55AD7" w:rsidDel="00E84FAE" w:rsidRDefault="006143DE" w:rsidP="001741C0">
            <w:pPr>
              <w:pStyle w:val="Tabletext"/>
              <w:rPr>
                <w:del w:id="853" w:author="michele landi" w:date="2019-09-25T16:48:00Z"/>
              </w:rPr>
            </w:pPr>
            <w:del w:id="854" w:author="michele landi" w:date="2019-09-25T16:48:00Z">
              <w:r w:rsidRPr="0063013F" w:rsidDel="00E84FAE">
                <w:delText>ANSWER. You have permission to enter fairway.</w:delText>
              </w:r>
            </w:del>
          </w:p>
        </w:tc>
      </w:tr>
    </w:tbl>
    <w:p w14:paraId="7500A304" w14:textId="3F03D19A" w:rsidR="003426D3" w:rsidDel="00E84FAE" w:rsidRDefault="003426D3" w:rsidP="003426D3">
      <w:pPr>
        <w:pStyle w:val="BodyText"/>
        <w:rPr>
          <w:del w:id="855" w:author="michele landi" w:date="2019-09-25T16:48:00Z"/>
        </w:rPr>
      </w:pPr>
    </w:p>
    <w:tbl>
      <w:tblPr>
        <w:tblStyle w:val="TableGrid"/>
        <w:tblW w:w="0" w:type="auto"/>
        <w:jc w:val="center"/>
        <w:tblLook w:val="04A0" w:firstRow="1" w:lastRow="0" w:firstColumn="1" w:lastColumn="0" w:noHBand="0" w:noVBand="1"/>
      </w:tblPr>
      <w:tblGrid>
        <w:gridCol w:w="2541"/>
        <w:gridCol w:w="6701"/>
      </w:tblGrid>
      <w:tr w:rsidR="006143DE" w:rsidRPr="00F55AD7" w:rsidDel="00E84FAE" w14:paraId="37E266C6" w14:textId="03381122" w:rsidTr="001741C0">
        <w:trPr>
          <w:jc w:val="center"/>
          <w:del w:id="856" w:author="michele landi" w:date="2019-09-25T16:48:00Z"/>
        </w:trPr>
        <w:tc>
          <w:tcPr>
            <w:tcW w:w="2541" w:type="dxa"/>
            <w:shd w:val="clear" w:color="auto" w:fill="D4F1D3" w:themeFill="text2" w:themeFillTint="33"/>
          </w:tcPr>
          <w:p w14:paraId="7709DF7A" w14:textId="0783F941" w:rsidR="006143DE" w:rsidRPr="00F55AD7" w:rsidDel="00E84FAE" w:rsidRDefault="00D97190" w:rsidP="001741C0">
            <w:pPr>
              <w:pStyle w:val="Tableheading"/>
              <w:rPr>
                <w:del w:id="857" w:author="michele landi" w:date="2019-09-25T16:48:00Z"/>
                <w:lang w:val="en-GB"/>
              </w:rPr>
            </w:pPr>
            <w:del w:id="858" w:author="michele landi" w:date="2019-09-25T16:48:00Z">
              <w:r w:rsidDel="00E84FAE">
                <w:rPr>
                  <w:lang w:val="en-GB"/>
                </w:rPr>
                <w:delText>VESSEL</w:delText>
              </w:r>
            </w:del>
          </w:p>
        </w:tc>
        <w:tc>
          <w:tcPr>
            <w:tcW w:w="6701" w:type="dxa"/>
            <w:shd w:val="clear" w:color="auto" w:fill="D4F1D3" w:themeFill="text2" w:themeFillTint="33"/>
          </w:tcPr>
          <w:p w14:paraId="50CF32F3" w14:textId="48D735CF" w:rsidR="006143DE" w:rsidRPr="00F55AD7" w:rsidDel="00E84FAE" w:rsidRDefault="006143DE" w:rsidP="001741C0">
            <w:pPr>
              <w:pStyle w:val="Tabletext"/>
              <w:rPr>
                <w:del w:id="859" w:author="michele landi" w:date="2019-09-25T16:48:00Z"/>
              </w:rPr>
            </w:pPr>
            <w:del w:id="860" w:author="michele landi" w:date="2019-09-25T16:48:00Z">
              <w:r w:rsidRPr="0063013F" w:rsidDel="00E84FAE">
                <w:delText>ANSWER. My present maximum draft is zero seven metres.</w:delText>
              </w:r>
            </w:del>
          </w:p>
        </w:tc>
      </w:tr>
    </w:tbl>
    <w:p w14:paraId="6C2A9AE3" w14:textId="18F5EB0B" w:rsidR="006143DE" w:rsidDel="00E84FAE" w:rsidRDefault="006143DE" w:rsidP="003426D3">
      <w:pPr>
        <w:pStyle w:val="BodyText"/>
        <w:rPr>
          <w:del w:id="861" w:author="michele landi" w:date="2019-09-25T16:48:00Z"/>
        </w:rPr>
      </w:pPr>
    </w:p>
    <w:p w14:paraId="6BC918F2" w14:textId="0F396A74" w:rsidR="006143DE" w:rsidDel="00E84FAE" w:rsidRDefault="006143DE" w:rsidP="003426D3">
      <w:pPr>
        <w:pStyle w:val="BodyText"/>
        <w:rPr>
          <w:del w:id="862" w:author="michele landi" w:date="2019-09-25T16:48:00Z"/>
        </w:rPr>
      </w:pPr>
      <w:del w:id="863" w:author="michele landi" w:date="2019-09-25T16:48:00Z">
        <w:r w:rsidRPr="006143DE" w:rsidDel="00E84FAE">
          <w:delText>Note: An answer should not contain another question.</w:delText>
        </w:r>
      </w:del>
    </w:p>
    <w:p w14:paraId="19872E56" w14:textId="5797F050" w:rsidR="003426D3" w:rsidRPr="00F55AD7" w:rsidDel="00E84FAE" w:rsidRDefault="006143DE">
      <w:pPr>
        <w:pStyle w:val="Heading2"/>
        <w:rPr>
          <w:del w:id="864" w:author="michele landi" w:date="2019-09-25T16:48:00Z"/>
        </w:rPr>
      </w:pPr>
      <w:bookmarkStart w:id="865" w:name="_Toc18993246"/>
      <w:del w:id="866" w:author="michele landi" w:date="2019-09-25T16:48:00Z">
        <w:r w:rsidDel="00E84FAE">
          <w:delText>REQUEST</w:delText>
        </w:r>
        <w:bookmarkEnd w:id="865"/>
      </w:del>
    </w:p>
    <w:p w14:paraId="7209601F" w14:textId="7AEB18BB" w:rsidR="003426D3" w:rsidRPr="00F55AD7" w:rsidDel="00E84FAE" w:rsidRDefault="003426D3" w:rsidP="003426D3">
      <w:pPr>
        <w:pStyle w:val="Heading2separationline"/>
        <w:rPr>
          <w:del w:id="867" w:author="michele landi" w:date="2019-09-25T16:48:00Z"/>
        </w:rPr>
      </w:pPr>
    </w:p>
    <w:p w14:paraId="6CB97F05" w14:textId="0B44F53A" w:rsidR="003426D3" w:rsidDel="00E84FAE" w:rsidRDefault="006143DE" w:rsidP="003426D3">
      <w:pPr>
        <w:pStyle w:val="BodyText"/>
        <w:rPr>
          <w:del w:id="868" w:author="michele landi" w:date="2019-09-25T16:48:00Z"/>
        </w:rPr>
      </w:pPr>
      <w:del w:id="869" w:author="michele landi" w:date="2019-09-25T16:48:00Z">
        <w:r w:rsidRPr="006143DE" w:rsidDel="00E84FAE">
          <w:delText>This indicates that the following message is asking for action from others with respect to the vessel.</w:delText>
        </w:r>
      </w:del>
    </w:p>
    <w:tbl>
      <w:tblPr>
        <w:tblStyle w:val="TableGrid"/>
        <w:tblW w:w="0" w:type="auto"/>
        <w:jc w:val="center"/>
        <w:tblLook w:val="04A0" w:firstRow="1" w:lastRow="0" w:firstColumn="1" w:lastColumn="0" w:noHBand="0" w:noVBand="1"/>
      </w:tblPr>
      <w:tblGrid>
        <w:gridCol w:w="2541"/>
        <w:gridCol w:w="6701"/>
      </w:tblGrid>
      <w:tr w:rsidR="006143DE" w:rsidRPr="00F55AD7" w:rsidDel="00E84FAE" w14:paraId="6194A1DF" w14:textId="1FB234F2" w:rsidTr="001741C0">
        <w:trPr>
          <w:jc w:val="center"/>
          <w:del w:id="870" w:author="michele landi" w:date="2019-09-25T16:48:00Z"/>
        </w:trPr>
        <w:tc>
          <w:tcPr>
            <w:tcW w:w="2541" w:type="dxa"/>
            <w:shd w:val="clear" w:color="auto" w:fill="D4F1D3" w:themeFill="text2" w:themeFillTint="33"/>
          </w:tcPr>
          <w:p w14:paraId="75188321" w14:textId="2BE41C1C" w:rsidR="006143DE" w:rsidRPr="00F55AD7" w:rsidDel="00E84FAE" w:rsidRDefault="00D97190" w:rsidP="001741C0">
            <w:pPr>
              <w:pStyle w:val="Tableheading"/>
              <w:rPr>
                <w:del w:id="871" w:author="michele landi" w:date="2019-09-25T16:48:00Z"/>
                <w:lang w:val="en-GB"/>
              </w:rPr>
            </w:pPr>
            <w:del w:id="872" w:author="michele landi" w:date="2019-09-25T16:48:00Z">
              <w:r w:rsidDel="00E84FAE">
                <w:rPr>
                  <w:lang w:val="en-GB"/>
                </w:rPr>
                <w:delText>VESSEL</w:delText>
              </w:r>
            </w:del>
          </w:p>
        </w:tc>
        <w:tc>
          <w:tcPr>
            <w:tcW w:w="6701" w:type="dxa"/>
            <w:shd w:val="clear" w:color="auto" w:fill="D4F1D3" w:themeFill="text2" w:themeFillTint="33"/>
          </w:tcPr>
          <w:p w14:paraId="486B9089" w14:textId="39B2E970" w:rsidR="006143DE" w:rsidRPr="00F55AD7" w:rsidDel="00E84FAE" w:rsidRDefault="006143DE" w:rsidP="001741C0">
            <w:pPr>
              <w:pStyle w:val="Tabletext"/>
              <w:rPr>
                <w:del w:id="873" w:author="michele landi" w:date="2019-09-25T16:48:00Z"/>
              </w:rPr>
            </w:pPr>
            <w:del w:id="874" w:author="michele landi" w:date="2019-09-25T16:48:00Z">
              <w:r w:rsidRPr="0063013F" w:rsidDel="00E84FAE">
                <w:delText>REQUEST. I require two tugs.</w:delText>
              </w:r>
            </w:del>
          </w:p>
        </w:tc>
      </w:tr>
    </w:tbl>
    <w:p w14:paraId="0B558302" w14:textId="12A5F7CA" w:rsidR="006143DE" w:rsidDel="00E84FAE" w:rsidRDefault="006143DE" w:rsidP="003426D3">
      <w:pPr>
        <w:pStyle w:val="BodyText"/>
        <w:rPr>
          <w:del w:id="875" w:author="michele landi" w:date="2019-09-25T16:48:00Z"/>
        </w:rPr>
      </w:pPr>
    </w:p>
    <w:p w14:paraId="3AFBCFED" w14:textId="2C376167" w:rsidR="006143DE" w:rsidDel="00E84FAE" w:rsidRDefault="006143DE" w:rsidP="003426D3">
      <w:pPr>
        <w:pStyle w:val="BodyText"/>
        <w:rPr>
          <w:del w:id="876" w:author="michele landi" w:date="2019-09-25T16:48:00Z"/>
        </w:rPr>
      </w:pPr>
      <w:del w:id="877" w:author="michele landi" w:date="2019-09-25T16:48:00Z">
        <w:r w:rsidRPr="006143DE" w:rsidDel="00E84FAE">
          <w:delText>Note: The use of this marker is to signal that I want something to be arranged or provided. REQUEST must not be used involving navigation, or to modify COLREGS.</w:delText>
        </w:r>
      </w:del>
    </w:p>
    <w:p w14:paraId="2B277731" w14:textId="1F628E20" w:rsidR="003426D3" w:rsidRPr="00F55AD7" w:rsidDel="00E84FAE" w:rsidRDefault="006143DE">
      <w:pPr>
        <w:pStyle w:val="Heading2"/>
        <w:rPr>
          <w:del w:id="878" w:author="michele landi" w:date="2019-09-25T16:48:00Z"/>
        </w:rPr>
      </w:pPr>
      <w:bookmarkStart w:id="879" w:name="_Toc18993247"/>
      <w:del w:id="880" w:author="michele landi" w:date="2019-09-25T16:48:00Z">
        <w:r w:rsidDel="00E84FAE">
          <w:delText>INTENTION</w:delText>
        </w:r>
        <w:bookmarkEnd w:id="879"/>
      </w:del>
    </w:p>
    <w:p w14:paraId="24145929" w14:textId="22F32F8D" w:rsidR="003426D3" w:rsidRPr="00F55AD7" w:rsidDel="00E84FAE" w:rsidRDefault="003426D3" w:rsidP="003426D3">
      <w:pPr>
        <w:pStyle w:val="Heading2separationline"/>
        <w:rPr>
          <w:del w:id="881" w:author="michele landi" w:date="2019-09-25T16:48:00Z"/>
        </w:rPr>
      </w:pPr>
    </w:p>
    <w:p w14:paraId="3BAD42E0" w14:textId="16118CB0" w:rsidR="003426D3" w:rsidDel="00E84FAE" w:rsidRDefault="006143DE" w:rsidP="003426D3">
      <w:pPr>
        <w:pStyle w:val="BodyText"/>
        <w:rPr>
          <w:del w:id="882" w:author="michele landi" w:date="2019-09-25T16:48:00Z"/>
        </w:rPr>
      </w:pPr>
      <w:del w:id="883" w:author="michele landi" w:date="2019-09-25T16:48:00Z">
        <w:r w:rsidRPr="006143DE" w:rsidDel="00E84FAE">
          <w:delText>This indicates that the following message informs others about immediate navigational action intended to be taken.  Only a vessel would normally use this message marker.</w:delText>
        </w:r>
      </w:del>
    </w:p>
    <w:tbl>
      <w:tblPr>
        <w:tblStyle w:val="TableGrid"/>
        <w:tblW w:w="0" w:type="auto"/>
        <w:jc w:val="center"/>
        <w:tblLook w:val="04A0" w:firstRow="1" w:lastRow="0" w:firstColumn="1" w:lastColumn="0" w:noHBand="0" w:noVBand="1"/>
      </w:tblPr>
      <w:tblGrid>
        <w:gridCol w:w="2541"/>
        <w:gridCol w:w="6701"/>
      </w:tblGrid>
      <w:tr w:rsidR="006143DE" w:rsidRPr="00F55AD7" w:rsidDel="00E84FAE" w14:paraId="16C6E863" w14:textId="16DBEF6A" w:rsidTr="001741C0">
        <w:trPr>
          <w:jc w:val="center"/>
          <w:del w:id="884" w:author="michele landi" w:date="2019-09-25T16:48:00Z"/>
        </w:trPr>
        <w:tc>
          <w:tcPr>
            <w:tcW w:w="2541" w:type="dxa"/>
            <w:shd w:val="clear" w:color="auto" w:fill="D4F1D3" w:themeFill="text2" w:themeFillTint="33"/>
          </w:tcPr>
          <w:p w14:paraId="2CE2B426" w14:textId="0293D80D" w:rsidR="006143DE" w:rsidRPr="00F55AD7" w:rsidDel="00E84FAE" w:rsidRDefault="00D97190" w:rsidP="001741C0">
            <w:pPr>
              <w:pStyle w:val="Tableheading"/>
              <w:rPr>
                <w:del w:id="885" w:author="michele landi" w:date="2019-09-25T16:48:00Z"/>
                <w:lang w:val="en-GB"/>
              </w:rPr>
            </w:pPr>
            <w:del w:id="886" w:author="michele landi" w:date="2019-09-25T16:48:00Z">
              <w:r w:rsidDel="00E84FAE">
                <w:rPr>
                  <w:lang w:val="en-GB"/>
                </w:rPr>
                <w:delText>VESSEL</w:delText>
              </w:r>
            </w:del>
          </w:p>
        </w:tc>
        <w:tc>
          <w:tcPr>
            <w:tcW w:w="6701" w:type="dxa"/>
            <w:shd w:val="clear" w:color="auto" w:fill="D4F1D3" w:themeFill="text2" w:themeFillTint="33"/>
          </w:tcPr>
          <w:p w14:paraId="1025D772" w14:textId="73016065" w:rsidR="006143DE" w:rsidRPr="00F55AD7" w:rsidDel="00E84FAE" w:rsidRDefault="006143DE" w:rsidP="001741C0">
            <w:pPr>
              <w:pStyle w:val="Tabletext"/>
              <w:rPr>
                <w:del w:id="887" w:author="michele landi" w:date="2019-09-25T16:48:00Z"/>
              </w:rPr>
            </w:pPr>
            <w:del w:id="888" w:author="michele landi" w:date="2019-09-25T16:48:00Z">
              <w:r w:rsidRPr="0063013F" w:rsidDel="00E84FAE">
                <w:delText>INTENTION. I will reduce my speed.</w:delText>
              </w:r>
            </w:del>
          </w:p>
        </w:tc>
      </w:tr>
    </w:tbl>
    <w:p w14:paraId="0228EC97" w14:textId="0E7C7E91" w:rsidR="006143DE" w:rsidDel="00E84FAE" w:rsidRDefault="006143DE" w:rsidP="003426D3">
      <w:pPr>
        <w:pStyle w:val="BodyText"/>
        <w:rPr>
          <w:del w:id="889" w:author="michele landi" w:date="2019-09-25T16:48:00Z"/>
        </w:rPr>
      </w:pPr>
    </w:p>
    <w:p w14:paraId="4808278A" w14:textId="5E40273E" w:rsidR="006143DE" w:rsidDel="00E84FAE" w:rsidRDefault="006143DE" w:rsidP="003426D3">
      <w:pPr>
        <w:pStyle w:val="BodyText"/>
        <w:rPr>
          <w:del w:id="890" w:author="michele landi" w:date="2019-09-25T16:48:00Z"/>
        </w:rPr>
      </w:pPr>
      <w:del w:id="891" w:author="michele landi" w:date="2019-09-25T16:48:00Z">
        <w:r w:rsidRPr="006143DE" w:rsidDel="00E84FAE">
          <w:delText>Note: The use of this message marker is logically restricted to messages announcing navigational actions by the vessel sending this message.</w:delText>
        </w:r>
      </w:del>
    </w:p>
    <w:p w14:paraId="6C5E4266" w14:textId="5E2E62EB" w:rsidR="00F06234" w:rsidDel="00E84FAE" w:rsidRDefault="00F06234" w:rsidP="00F06234">
      <w:pPr>
        <w:pStyle w:val="BodyText"/>
        <w:rPr>
          <w:del w:id="892" w:author="michele landi" w:date="2019-09-25T16:48:00Z"/>
        </w:rPr>
      </w:pPr>
    </w:p>
    <w:p w14:paraId="16F8E866" w14:textId="77777777" w:rsidR="00D90639" w:rsidRDefault="00D90639">
      <w:pPr>
        <w:spacing w:after="200" w:line="276" w:lineRule="auto"/>
        <w:rPr>
          <w:rFonts w:asciiTheme="majorHAnsi" w:eastAsiaTheme="majorEastAsia" w:hAnsiTheme="majorHAnsi" w:cstheme="majorBidi"/>
          <w:b/>
          <w:bCs/>
          <w:caps/>
          <w:color w:val="407EC9"/>
          <w:sz w:val="28"/>
          <w:szCs w:val="24"/>
        </w:rPr>
      </w:pPr>
      <w:r>
        <w:br w:type="page"/>
      </w:r>
    </w:p>
    <w:p w14:paraId="173F4C68" w14:textId="4A774412" w:rsidR="00F06234" w:rsidRPr="00F55AD7" w:rsidRDefault="006143DE" w:rsidP="006143DE">
      <w:pPr>
        <w:pStyle w:val="Heading1"/>
      </w:pPr>
      <w:bookmarkStart w:id="893" w:name="_Toc18993248"/>
      <w:r w:rsidRPr="006143DE">
        <w:lastRenderedPageBreak/>
        <w:t>VTS COMMUNICATION</w:t>
      </w:r>
      <w:r w:rsidR="0037329D">
        <w:t xml:space="preserve"> PHRASES</w:t>
      </w:r>
      <w:bookmarkEnd w:id="893"/>
    </w:p>
    <w:p w14:paraId="72630147" w14:textId="77777777" w:rsidR="00F06234" w:rsidRPr="00F55AD7" w:rsidRDefault="00F06234" w:rsidP="00F06234">
      <w:pPr>
        <w:pStyle w:val="Heading1separatationline"/>
      </w:pPr>
    </w:p>
    <w:p w14:paraId="5B34F647" w14:textId="1BAAC5AB" w:rsidR="00F06234" w:rsidRPr="00F55AD7" w:rsidRDefault="00BD31DE">
      <w:pPr>
        <w:pStyle w:val="Heading2"/>
      </w:pPr>
      <w:bookmarkStart w:id="894" w:name="_Toc18993249"/>
      <w:r w:rsidRPr="00BD31DE">
        <w:t>GENERAL COMMUNICATIONS</w:t>
      </w:r>
      <w:bookmarkEnd w:id="894"/>
    </w:p>
    <w:p w14:paraId="19D8FACE" w14:textId="77777777" w:rsidR="00F06234" w:rsidRPr="00F55AD7" w:rsidRDefault="00F06234" w:rsidP="00F06234">
      <w:pPr>
        <w:pStyle w:val="Heading2separationline"/>
      </w:pPr>
    </w:p>
    <w:p w14:paraId="5FD1D47C" w14:textId="6C47514F" w:rsidR="006143DE" w:rsidRPr="00432D8E" w:rsidRDefault="00BD31DE" w:rsidP="00BD31DE">
      <w:pPr>
        <w:pStyle w:val="Heading3"/>
        <w:rPr>
          <w:highlight w:val="yellow"/>
          <w:rPrChange w:id="895" w:author="michele landi" w:date="2019-09-25T17:01:00Z">
            <w:rPr/>
          </w:rPrChange>
        </w:rPr>
      </w:pPr>
      <w:bookmarkStart w:id="896" w:name="_Toc18993250"/>
      <w:r w:rsidRPr="00BD31DE">
        <w:t>GENERAL</w:t>
      </w:r>
      <w:bookmarkEnd w:id="896"/>
      <w:ins w:id="897" w:author="michele landi" w:date="2019-09-25T17:00:00Z">
        <w:r w:rsidR="00432D8E">
          <w:t xml:space="preserve"> </w:t>
        </w:r>
        <w:r w:rsidR="00432D8E" w:rsidRPr="00432D8E">
          <w:rPr>
            <w:highlight w:val="yellow"/>
            <w:rPrChange w:id="898" w:author="michele landi" w:date="2019-09-25T17:01:00Z">
              <w:rPr/>
            </w:rPrChange>
          </w:rPr>
          <w:t>(Note compare with existing G1132)</w:t>
        </w:r>
      </w:ins>
    </w:p>
    <w:tbl>
      <w:tblPr>
        <w:tblW w:w="1006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Change w:id="899" w:author="michele landi" w:date="2019-09-26T15:39:00Z">
          <w:tblPr>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PrChange>
      </w:tblPr>
      <w:tblGrid>
        <w:gridCol w:w="3544"/>
        <w:gridCol w:w="6520"/>
        <w:tblGridChange w:id="900">
          <w:tblGrid>
            <w:gridCol w:w="147"/>
            <w:gridCol w:w="3544"/>
            <w:gridCol w:w="6520"/>
          </w:tblGrid>
        </w:tblGridChange>
      </w:tblGrid>
      <w:tr w:rsidR="00BD31DE" w:rsidRPr="006143DE" w14:paraId="5CB35119" w14:textId="77777777" w:rsidTr="00891B70">
        <w:trPr>
          <w:trHeight w:val="360"/>
          <w:tblHeader/>
          <w:trPrChange w:id="901" w:author="michele landi" w:date="2019-09-26T15:39:00Z">
            <w:trPr>
              <w:trHeight w:val="360"/>
              <w:tblHeader/>
            </w:trPr>
          </w:trPrChange>
        </w:trPr>
        <w:tc>
          <w:tcPr>
            <w:tcW w:w="3544" w:type="dxa"/>
            <w:shd w:val="clear" w:color="auto" w:fill="D9E2F3"/>
            <w:vAlign w:val="center"/>
            <w:tcPrChange w:id="902" w:author="michele landi" w:date="2019-09-26T15:39:00Z">
              <w:tcPr>
                <w:tcW w:w="3691" w:type="dxa"/>
                <w:gridSpan w:val="2"/>
                <w:shd w:val="clear" w:color="auto" w:fill="D9E2F3"/>
                <w:vAlign w:val="center"/>
              </w:tcPr>
            </w:tcPrChange>
          </w:tcPr>
          <w:p w14:paraId="623102E9" w14:textId="77777777" w:rsidR="00BD31DE" w:rsidRPr="006143DE" w:rsidRDefault="00BD31DE" w:rsidP="001741C0">
            <w:pPr>
              <w:pStyle w:val="Tableheading"/>
            </w:pPr>
            <w:r w:rsidRPr="006143DE">
              <w:t>Message Element</w:t>
            </w:r>
          </w:p>
        </w:tc>
        <w:tc>
          <w:tcPr>
            <w:tcW w:w="6520" w:type="dxa"/>
            <w:shd w:val="clear" w:color="auto" w:fill="D9E2F3"/>
            <w:vAlign w:val="center"/>
            <w:tcPrChange w:id="903" w:author="michele landi" w:date="2019-09-26T15:39:00Z">
              <w:tcPr>
                <w:tcW w:w="6520" w:type="dxa"/>
                <w:shd w:val="clear" w:color="auto" w:fill="D9E2F3"/>
                <w:vAlign w:val="center"/>
              </w:tcPr>
            </w:tcPrChange>
          </w:tcPr>
          <w:p w14:paraId="0D49A107" w14:textId="77777777" w:rsidR="00BD31DE" w:rsidRPr="006143DE" w:rsidRDefault="00BD31DE" w:rsidP="001741C0">
            <w:pPr>
              <w:pStyle w:val="Tableheading"/>
            </w:pPr>
            <w:r w:rsidRPr="006143DE">
              <w:t>Message Intent</w:t>
            </w:r>
          </w:p>
        </w:tc>
      </w:tr>
      <w:tr w:rsidR="00040284" w:rsidRPr="0063013F" w14:paraId="4E262D26" w14:textId="77777777" w:rsidTr="00891B70">
        <w:trPr>
          <w:trHeight w:val="64"/>
          <w:ins w:id="904" w:author="michele landi" w:date="2019-09-26T15:13:00Z"/>
          <w:trPrChange w:id="90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0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4C8C87AD" w14:textId="6319EBF8" w:rsidR="00040284" w:rsidRPr="0085655A" w:rsidRDefault="00040284" w:rsidP="001741C0">
            <w:pPr>
              <w:pStyle w:val="Tabletext"/>
              <w:rPr>
                <w:ins w:id="907" w:author="michele landi" w:date="2019-09-26T15:13:00Z"/>
              </w:rPr>
            </w:pPr>
            <w:ins w:id="908" w:author="michele landi" w:date="2019-09-26T15:14:00Z">
              <w:r>
                <w:t>ANCHORAGE</w:t>
              </w:r>
            </w:ins>
          </w:p>
        </w:tc>
        <w:tc>
          <w:tcPr>
            <w:tcW w:w="6520" w:type="dxa"/>
            <w:tcBorders>
              <w:top w:val="single" w:sz="4" w:space="0" w:color="auto"/>
              <w:left w:val="single" w:sz="4" w:space="0" w:color="auto"/>
              <w:bottom w:val="single" w:sz="4" w:space="0" w:color="auto"/>
              <w:right w:val="single" w:sz="4" w:space="0" w:color="auto"/>
            </w:tcBorders>
            <w:tcPrChange w:id="909"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463DDBCD" w14:textId="2EF90CEF" w:rsidR="00040284" w:rsidRDefault="00040284" w:rsidP="001741C0">
            <w:pPr>
              <w:pStyle w:val="Tabletext"/>
              <w:rPr>
                <w:ins w:id="910" w:author="michele landi" w:date="2019-09-26T15:13:00Z"/>
              </w:rPr>
            </w:pPr>
            <w:ins w:id="911" w:author="michele landi" w:date="2019-09-26T15:14:00Z">
              <w:r>
                <w:t>A place where vessel anchor or can be anchored</w:t>
              </w:r>
            </w:ins>
          </w:p>
        </w:tc>
      </w:tr>
      <w:tr w:rsidR="00BD31DE" w:rsidRPr="0063013F" w14:paraId="285C4B0A" w14:textId="77777777" w:rsidTr="00891B70">
        <w:trPr>
          <w:trHeight w:val="64"/>
          <w:trPrChange w:id="912"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13"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663B17D4" w14:textId="77777777" w:rsidR="00BD31DE" w:rsidRPr="0085655A" w:rsidRDefault="00BD31DE" w:rsidP="001741C0">
            <w:pPr>
              <w:pStyle w:val="Tabletext"/>
            </w:pPr>
            <w:r w:rsidRPr="0085655A">
              <w:t>ALL RECEIEVED</w:t>
            </w:r>
          </w:p>
        </w:tc>
        <w:tc>
          <w:tcPr>
            <w:tcW w:w="6520" w:type="dxa"/>
            <w:tcBorders>
              <w:top w:val="single" w:sz="4" w:space="0" w:color="auto"/>
              <w:left w:val="single" w:sz="4" w:space="0" w:color="auto"/>
              <w:bottom w:val="single" w:sz="4" w:space="0" w:color="auto"/>
              <w:right w:val="single" w:sz="4" w:space="0" w:color="auto"/>
            </w:tcBorders>
            <w:tcPrChange w:id="914"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40E0180" w14:textId="77777777" w:rsidR="00BD31DE" w:rsidRPr="0063013F" w:rsidRDefault="00BD31DE" w:rsidP="001741C0">
            <w:pPr>
              <w:pStyle w:val="Tabletext"/>
            </w:pPr>
            <w:r>
              <w:t>Information has all been received as expected</w:t>
            </w:r>
          </w:p>
        </w:tc>
      </w:tr>
      <w:tr w:rsidR="00BD31DE" w:rsidRPr="0063013F" w14:paraId="643A3747" w14:textId="77777777" w:rsidTr="00891B70">
        <w:trPr>
          <w:trHeight w:val="64"/>
          <w:trPrChange w:id="91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1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77B799AB" w14:textId="77777777" w:rsidR="00BD31DE" w:rsidRPr="0085655A" w:rsidRDefault="00BD31DE" w:rsidP="001741C0">
            <w:pPr>
              <w:pStyle w:val="Tabletext"/>
            </w:pPr>
            <w:r w:rsidRPr="0085655A">
              <w:t>APPROVED</w:t>
            </w:r>
          </w:p>
        </w:tc>
        <w:tc>
          <w:tcPr>
            <w:tcW w:w="6520" w:type="dxa"/>
            <w:tcBorders>
              <w:top w:val="single" w:sz="4" w:space="0" w:color="auto"/>
              <w:left w:val="single" w:sz="4" w:space="0" w:color="auto"/>
              <w:bottom w:val="single" w:sz="4" w:space="0" w:color="auto"/>
              <w:right w:val="single" w:sz="4" w:space="0" w:color="auto"/>
            </w:tcBorders>
            <w:tcPrChange w:id="917"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598F298F" w14:textId="77777777" w:rsidR="00BD31DE" w:rsidRPr="0063013F" w:rsidRDefault="00BD31DE" w:rsidP="001741C0">
            <w:pPr>
              <w:pStyle w:val="Tabletext"/>
            </w:pPr>
            <w:r w:rsidRPr="0063013F">
              <w:t xml:space="preserve">Permission for proposed action granted. </w:t>
            </w:r>
          </w:p>
        </w:tc>
      </w:tr>
      <w:tr w:rsidR="00040284" w:rsidRPr="0063013F" w14:paraId="6F5D9B95" w14:textId="77777777" w:rsidTr="00891B70">
        <w:trPr>
          <w:trHeight w:val="64"/>
          <w:ins w:id="918" w:author="michele landi" w:date="2019-09-26T15:18:00Z"/>
          <w:trPrChange w:id="919"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20"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7DB6B9C6" w14:textId="12771797" w:rsidR="00040284" w:rsidRPr="0085655A" w:rsidRDefault="00040284" w:rsidP="001741C0">
            <w:pPr>
              <w:pStyle w:val="Tabletext"/>
              <w:rPr>
                <w:ins w:id="921" w:author="michele landi" w:date="2019-09-26T15:18:00Z"/>
              </w:rPr>
            </w:pPr>
            <w:ins w:id="922" w:author="michele landi" w:date="2019-09-26T15:18:00Z">
              <w:r w:rsidRPr="00BE0B34">
                <w:t>ANCHOR WATCH</w:t>
              </w:r>
            </w:ins>
          </w:p>
        </w:tc>
        <w:tc>
          <w:tcPr>
            <w:tcW w:w="6520" w:type="dxa"/>
            <w:tcBorders>
              <w:top w:val="single" w:sz="4" w:space="0" w:color="auto"/>
              <w:left w:val="single" w:sz="4" w:space="0" w:color="auto"/>
              <w:bottom w:val="single" w:sz="4" w:space="0" w:color="auto"/>
              <w:right w:val="single" w:sz="4" w:space="0" w:color="auto"/>
            </w:tcBorders>
            <w:tcPrChange w:id="923"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6601D537" w14:textId="36948FD3" w:rsidR="00040284" w:rsidRPr="0063013F" w:rsidRDefault="00216B7C" w:rsidP="001741C0">
            <w:pPr>
              <w:pStyle w:val="Tabletext"/>
              <w:rPr>
                <w:ins w:id="924" w:author="michele landi" w:date="2019-09-26T15:18:00Z"/>
              </w:rPr>
            </w:pPr>
            <w:ins w:id="925" w:author="michele landi" w:date="2019-09-26T15:30:00Z">
              <w:r>
                <w:t>Maintain lookout when at anchor</w:t>
              </w:r>
            </w:ins>
          </w:p>
        </w:tc>
      </w:tr>
      <w:tr w:rsidR="00C461B6" w:rsidRPr="0063013F" w14:paraId="31E1435A" w14:textId="77777777" w:rsidTr="00891B70">
        <w:trPr>
          <w:trHeight w:val="64"/>
          <w:ins w:id="926" w:author="michele landi" w:date="2019-09-26T15:40:00Z"/>
        </w:trPr>
        <w:tc>
          <w:tcPr>
            <w:tcW w:w="3544" w:type="dxa"/>
            <w:tcBorders>
              <w:top w:val="single" w:sz="4" w:space="0" w:color="auto"/>
              <w:left w:val="single" w:sz="4" w:space="0" w:color="auto"/>
              <w:bottom w:val="single" w:sz="4" w:space="0" w:color="auto"/>
              <w:right w:val="single" w:sz="4" w:space="0" w:color="auto"/>
            </w:tcBorders>
          </w:tcPr>
          <w:p w14:paraId="20AC34BF" w14:textId="29E1B46E" w:rsidR="00C461B6" w:rsidRPr="008627F5" w:rsidRDefault="00C461B6" w:rsidP="001741C0">
            <w:pPr>
              <w:pStyle w:val="Tabletext"/>
              <w:rPr>
                <w:ins w:id="927" w:author="michele landi" w:date="2019-09-26T15:40:00Z"/>
              </w:rPr>
            </w:pPr>
            <w:ins w:id="928" w:author="michele landi" w:date="2019-09-26T15:40:00Z">
              <w:r>
                <w:t>BERTHING SCHEDULE</w:t>
              </w:r>
            </w:ins>
          </w:p>
        </w:tc>
        <w:tc>
          <w:tcPr>
            <w:tcW w:w="6520" w:type="dxa"/>
            <w:tcBorders>
              <w:top w:val="single" w:sz="4" w:space="0" w:color="auto"/>
              <w:left w:val="single" w:sz="4" w:space="0" w:color="auto"/>
              <w:bottom w:val="single" w:sz="4" w:space="0" w:color="auto"/>
              <w:right w:val="single" w:sz="4" w:space="0" w:color="auto"/>
            </w:tcBorders>
          </w:tcPr>
          <w:p w14:paraId="09703D03" w14:textId="7E0333B8" w:rsidR="00C461B6" w:rsidRPr="008627F5" w:rsidRDefault="0039019C">
            <w:pPr>
              <w:spacing w:before="60" w:after="60"/>
              <w:ind w:left="142"/>
              <w:rPr>
                <w:ins w:id="929" w:author="michele landi" w:date="2019-09-26T15:40:00Z"/>
              </w:rPr>
              <w:pPrChange w:id="930" w:author="michele landi" w:date="2019-09-26T15:41:00Z">
                <w:pPr>
                  <w:pStyle w:val="Tabletext"/>
                </w:pPr>
              </w:pPrChange>
            </w:pPr>
            <w:ins w:id="931" w:author="michele landi" w:date="2019-09-26T15:41:00Z">
              <w:r>
                <w:t>A detailed plan of times and events affecting vessels in the port.</w:t>
              </w:r>
            </w:ins>
          </w:p>
        </w:tc>
      </w:tr>
      <w:tr w:rsidR="00216B7C" w:rsidRPr="0063013F" w14:paraId="12AFAEE4" w14:textId="77777777" w:rsidTr="00891B70">
        <w:trPr>
          <w:trHeight w:val="64"/>
          <w:ins w:id="932" w:author="michele landi" w:date="2019-09-26T15:29:00Z"/>
          <w:trPrChange w:id="933"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34"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1E822BE4" w14:textId="3A7838AE" w:rsidR="00216B7C" w:rsidRPr="0085655A" w:rsidRDefault="00216B7C" w:rsidP="001741C0">
            <w:pPr>
              <w:pStyle w:val="Tabletext"/>
              <w:rPr>
                <w:ins w:id="935" w:author="michele landi" w:date="2019-09-26T15:29:00Z"/>
              </w:rPr>
            </w:pPr>
            <w:ins w:id="936" w:author="michele landi" w:date="2019-09-26T15:29:00Z">
              <w:r w:rsidRPr="008627F5">
                <w:t>BOARDING SPEED</w:t>
              </w:r>
            </w:ins>
          </w:p>
        </w:tc>
        <w:tc>
          <w:tcPr>
            <w:tcW w:w="6520" w:type="dxa"/>
            <w:tcBorders>
              <w:top w:val="single" w:sz="4" w:space="0" w:color="auto"/>
              <w:left w:val="single" w:sz="4" w:space="0" w:color="auto"/>
              <w:bottom w:val="single" w:sz="4" w:space="0" w:color="auto"/>
              <w:right w:val="single" w:sz="4" w:space="0" w:color="auto"/>
            </w:tcBorders>
            <w:tcPrChange w:id="937"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2DA7B0F" w14:textId="02C75EDE" w:rsidR="00216B7C" w:rsidRPr="0063013F" w:rsidRDefault="00891B70" w:rsidP="001741C0">
            <w:pPr>
              <w:pStyle w:val="Tabletext"/>
              <w:rPr>
                <w:ins w:id="938" w:author="michele landi" w:date="2019-09-26T15:29:00Z"/>
              </w:rPr>
            </w:pPr>
            <w:ins w:id="939" w:author="michele landi" w:date="2019-09-26T15:31:00Z">
              <w:r w:rsidRPr="008627F5">
                <w:t>The speed of a vessel adjusted to that of a pilot boat at which the pilot can safely embark/disembark</w:t>
              </w:r>
            </w:ins>
          </w:p>
        </w:tc>
      </w:tr>
      <w:tr w:rsidR="000D507C" w14:paraId="3715FBE5" w14:textId="77777777" w:rsidTr="009E5281">
        <w:trPr>
          <w:trHeight w:val="64"/>
          <w:ins w:id="940" w:author="michele landi" w:date="2019-09-26T15:51:00Z"/>
        </w:trPr>
        <w:tc>
          <w:tcPr>
            <w:tcW w:w="3544" w:type="dxa"/>
            <w:tcBorders>
              <w:top w:val="single" w:sz="4" w:space="0" w:color="auto"/>
              <w:left w:val="single" w:sz="4" w:space="0" w:color="auto"/>
              <w:bottom w:val="single" w:sz="4" w:space="0" w:color="auto"/>
              <w:right w:val="single" w:sz="4" w:space="0" w:color="auto"/>
            </w:tcBorders>
          </w:tcPr>
          <w:p w14:paraId="0C80D83A" w14:textId="77777777" w:rsidR="000D507C" w:rsidRPr="00F032F7" w:rsidRDefault="000D507C" w:rsidP="009E5281">
            <w:pPr>
              <w:pStyle w:val="Tabletext"/>
              <w:rPr>
                <w:ins w:id="941" w:author="michele landi" w:date="2019-09-26T15:51:00Z"/>
              </w:rPr>
            </w:pPr>
            <w:ins w:id="942" w:author="michele landi" w:date="2019-09-26T15:51:00Z">
              <w:r w:rsidRPr="00F032F7">
                <w:t xml:space="preserve">CHANGE CHANNEL TO </w:t>
              </w:r>
              <w:r>
                <w:t>(channel)</w:t>
              </w:r>
            </w:ins>
          </w:p>
        </w:tc>
        <w:tc>
          <w:tcPr>
            <w:tcW w:w="6520" w:type="dxa"/>
            <w:tcBorders>
              <w:top w:val="single" w:sz="4" w:space="0" w:color="auto"/>
              <w:left w:val="single" w:sz="4" w:space="0" w:color="auto"/>
              <w:bottom w:val="single" w:sz="4" w:space="0" w:color="auto"/>
              <w:right w:val="single" w:sz="4" w:space="0" w:color="auto"/>
            </w:tcBorders>
          </w:tcPr>
          <w:p w14:paraId="45F3DA99" w14:textId="77777777" w:rsidR="000D507C" w:rsidRPr="00F032F7" w:rsidRDefault="000D507C" w:rsidP="009E5281">
            <w:pPr>
              <w:pStyle w:val="Tabletext"/>
              <w:rPr>
                <w:ins w:id="943" w:author="michele landi" w:date="2019-09-26T15:51:00Z"/>
              </w:rPr>
            </w:pPr>
            <w:ins w:id="944" w:author="michele landi" w:date="2019-09-26T15:51:00Z">
              <w:r>
                <w:t>Request to c</w:t>
              </w:r>
              <w:r w:rsidRPr="00F032F7">
                <w:t xml:space="preserve">hange </w:t>
              </w:r>
              <w:r>
                <w:t xml:space="preserve">VHF </w:t>
              </w:r>
              <w:r w:rsidRPr="00F032F7">
                <w:t xml:space="preserve">channels  </w:t>
              </w:r>
            </w:ins>
          </w:p>
        </w:tc>
      </w:tr>
      <w:tr w:rsidR="00BD31DE" w:rsidRPr="0063013F" w14:paraId="6E87C7EE" w14:textId="77777777" w:rsidTr="00891B70">
        <w:trPr>
          <w:trHeight w:val="64"/>
          <w:trPrChange w:id="94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4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286780F3" w14:textId="77777777" w:rsidR="00BD31DE" w:rsidRPr="0085655A" w:rsidRDefault="00BD31DE" w:rsidP="001741C0">
            <w:pPr>
              <w:pStyle w:val="Tabletext"/>
            </w:pPr>
            <w:r w:rsidRPr="0085655A">
              <w:t>CHECK</w:t>
            </w:r>
          </w:p>
        </w:tc>
        <w:tc>
          <w:tcPr>
            <w:tcW w:w="6520" w:type="dxa"/>
            <w:tcBorders>
              <w:top w:val="single" w:sz="4" w:space="0" w:color="auto"/>
              <w:left w:val="single" w:sz="4" w:space="0" w:color="auto"/>
              <w:bottom w:val="single" w:sz="4" w:space="0" w:color="auto"/>
              <w:right w:val="single" w:sz="4" w:space="0" w:color="auto"/>
            </w:tcBorders>
            <w:tcPrChange w:id="947"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25CAC22C" w14:textId="77777777" w:rsidR="00BD31DE" w:rsidRPr="0063013F" w:rsidRDefault="00BD31DE" w:rsidP="001741C0">
            <w:pPr>
              <w:pStyle w:val="Tabletext"/>
            </w:pPr>
            <w:r w:rsidRPr="0063013F">
              <w:t>Examine (something) in order to determine its accuracy, quality, or condition, or to detect the presence of something.</w:t>
            </w:r>
          </w:p>
        </w:tc>
      </w:tr>
      <w:tr w:rsidR="00BD31DE" w:rsidRPr="0063013F" w14:paraId="50CDA93C" w14:textId="77777777" w:rsidTr="00891B70">
        <w:trPr>
          <w:trHeight w:val="64"/>
          <w:trPrChange w:id="948"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49"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6ABF5B5C" w14:textId="77777777" w:rsidR="00BD31DE" w:rsidRPr="0085655A" w:rsidRDefault="00BD31DE" w:rsidP="001741C0">
            <w:pPr>
              <w:pStyle w:val="Tabletext"/>
            </w:pPr>
            <w:r w:rsidRPr="0085655A">
              <w:t>CONFIRM</w:t>
            </w:r>
          </w:p>
        </w:tc>
        <w:tc>
          <w:tcPr>
            <w:tcW w:w="6520" w:type="dxa"/>
            <w:tcBorders>
              <w:top w:val="single" w:sz="4" w:space="0" w:color="auto"/>
              <w:left w:val="single" w:sz="4" w:space="0" w:color="auto"/>
              <w:bottom w:val="single" w:sz="4" w:space="0" w:color="auto"/>
              <w:right w:val="single" w:sz="4" w:space="0" w:color="auto"/>
            </w:tcBorders>
            <w:tcPrChange w:id="950"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89ED7E9" w14:textId="6302B409" w:rsidR="00BD31DE" w:rsidRPr="0063013F" w:rsidRDefault="00D873AB" w:rsidP="006D56FA">
            <w:pPr>
              <w:pStyle w:val="Tabletext"/>
            </w:pPr>
            <w:r>
              <w:t>R</w:t>
            </w:r>
            <w:r w:rsidR="00BD31DE" w:rsidRPr="0063013F">
              <w:t>equest verification of</w:t>
            </w:r>
            <w:r>
              <w:t xml:space="preserve"> something</w:t>
            </w:r>
            <w:r w:rsidR="00BD31DE" w:rsidRPr="0063013F">
              <w:t>: (</w:t>
            </w:r>
            <w:r>
              <w:t xml:space="preserve">e.g. </w:t>
            </w:r>
            <w:r w:rsidR="006D56FA">
              <w:t>permission</w:t>
            </w:r>
            <w:r w:rsidR="00BD31DE" w:rsidRPr="0063013F">
              <w:t>, instruction, action, information</w:t>
            </w:r>
            <w:r w:rsidR="00DF00EA">
              <w:t>, intentions</w:t>
            </w:r>
            <w:r w:rsidR="00BD31DE" w:rsidRPr="0063013F">
              <w:t>)</w:t>
            </w:r>
            <w:r w:rsidR="00E438AB">
              <w:t xml:space="preserve">.  </w:t>
            </w:r>
            <w:r w:rsidR="00BD31DE" w:rsidRPr="003E34AF">
              <w:t>For example</w:t>
            </w:r>
            <w:r w:rsidR="00E438AB">
              <w:t xml:space="preserve">, </w:t>
            </w:r>
            <w:r w:rsidR="00DF00EA" w:rsidRPr="00E438AB">
              <w:rPr>
                <w:i/>
              </w:rPr>
              <w:t xml:space="preserve">Confirm </w:t>
            </w:r>
            <w:r w:rsidR="00BD31DE" w:rsidRPr="00E438AB">
              <w:rPr>
                <w:i/>
              </w:rPr>
              <w:t xml:space="preserve">you </w:t>
            </w:r>
            <w:r w:rsidR="00DF00EA" w:rsidRPr="00E438AB">
              <w:rPr>
                <w:i/>
              </w:rPr>
              <w:t>have</w:t>
            </w:r>
            <w:r w:rsidR="00BD31DE" w:rsidRPr="00E438AB">
              <w:rPr>
                <w:i/>
              </w:rPr>
              <w:t xml:space="preserve"> received the following…?</w:t>
            </w:r>
          </w:p>
        </w:tc>
      </w:tr>
      <w:tr w:rsidR="00BD31DE" w:rsidRPr="0063013F" w14:paraId="7BF46FA6" w14:textId="77777777" w:rsidTr="00891B70">
        <w:trPr>
          <w:trHeight w:val="64"/>
          <w:trPrChange w:id="951"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52"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7CE24759" w14:textId="77777777" w:rsidR="00BD31DE" w:rsidRPr="003E34AF" w:rsidRDefault="00BD31DE" w:rsidP="001741C0">
            <w:pPr>
              <w:pStyle w:val="Tabletext"/>
            </w:pPr>
            <w:r w:rsidRPr="004A3754">
              <w:t>CONTACT</w:t>
            </w:r>
          </w:p>
        </w:tc>
        <w:tc>
          <w:tcPr>
            <w:tcW w:w="6520" w:type="dxa"/>
            <w:tcBorders>
              <w:top w:val="single" w:sz="4" w:space="0" w:color="auto"/>
              <w:left w:val="single" w:sz="4" w:space="0" w:color="auto"/>
              <w:bottom w:val="single" w:sz="4" w:space="0" w:color="auto"/>
              <w:right w:val="single" w:sz="4" w:space="0" w:color="auto"/>
            </w:tcBorders>
            <w:tcPrChange w:id="953"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702CA64B" w14:textId="7BD722B0" w:rsidR="00BD31DE" w:rsidRPr="00E438AB" w:rsidRDefault="00BD31DE" w:rsidP="00E438AB">
            <w:pPr>
              <w:pStyle w:val="Tabletext"/>
              <w:rPr>
                <w:rFonts w:eastAsia="Calibri"/>
              </w:rPr>
            </w:pPr>
            <w:r w:rsidRPr="00030D42">
              <w:rPr>
                <w:rFonts w:eastAsia="Calibri"/>
              </w:rPr>
              <w:t>Establish</w:t>
            </w:r>
            <w:r w:rsidRPr="00030D42">
              <w:rPr>
                <w:rFonts w:eastAsia="Calibri"/>
                <w:spacing w:val="-8"/>
              </w:rPr>
              <w:t xml:space="preserve"> </w:t>
            </w:r>
            <w:r w:rsidRPr="00030D42">
              <w:rPr>
                <w:rFonts w:eastAsia="Calibri"/>
              </w:rPr>
              <w:t>communications</w:t>
            </w:r>
            <w:r w:rsidRPr="00030D42">
              <w:rPr>
                <w:rFonts w:eastAsia="Calibri"/>
                <w:spacing w:val="-8"/>
              </w:rPr>
              <w:t xml:space="preserve"> </w:t>
            </w:r>
            <w:r w:rsidRPr="00030D42">
              <w:rPr>
                <w:rFonts w:eastAsia="Calibri"/>
              </w:rPr>
              <w:t>with…</w:t>
            </w:r>
            <w:r w:rsidRPr="00030D42">
              <w:rPr>
                <w:rFonts w:eastAsia="Calibri"/>
                <w:spacing w:val="-8"/>
              </w:rPr>
              <w:t xml:space="preserve"> </w:t>
            </w:r>
          </w:p>
        </w:tc>
      </w:tr>
      <w:tr w:rsidR="00891B70" w:rsidRPr="0063013F" w14:paraId="70385390" w14:textId="77777777" w:rsidTr="00891B70">
        <w:trPr>
          <w:trHeight w:val="64"/>
          <w:ins w:id="954" w:author="michele landi" w:date="2019-09-26T15:36:00Z"/>
          <w:trPrChange w:id="95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5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704E07F8" w14:textId="13A8DA42" w:rsidR="00891B70" w:rsidRPr="0085655A" w:rsidRDefault="00891B70" w:rsidP="001741C0">
            <w:pPr>
              <w:pStyle w:val="Tabletext"/>
              <w:rPr>
                <w:ins w:id="957" w:author="michele landi" w:date="2019-09-26T15:36:00Z"/>
              </w:rPr>
            </w:pPr>
            <w:ins w:id="958" w:author="michele landi" w:date="2019-09-26T15:36:00Z">
              <w:r>
                <w:t>CONVOY</w:t>
              </w:r>
            </w:ins>
          </w:p>
        </w:tc>
        <w:tc>
          <w:tcPr>
            <w:tcW w:w="6520" w:type="dxa"/>
            <w:tcBorders>
              <w:top w:val="single" w:sz="4" w:space="0" w:color="auto"/>
              <w:left w:val="single" w:sz="4" w:space="0" w:color="auto"/>
              <w:bottom w:val="single" w:sz="4" w:space="0" w:color="auto"/>
              <w:right w:val="single" w:sz="4" w:space="0" w:color="auto"/>
            </w:tcBorders>
            <w:tcPrChange w:id="959"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7C94B6DE" w14:textId="3F65CA4D" w:rsidR="00891B70" w:rsidRPr="0063013F" w:rsidRDefault="00891B70" w:rsidP="001741C0">
            <w:pPr>
              <w:pStyle w:val="Tabletext"/>
              <w:rPr>
                <w:ins w:id="960" w:author="michele landi" w:date="2019-09-26T15:36:00Z"/>
              </w:rPr>
            </w:pPr>
            <w:ins w:id="961" w:author="michele landi" w:date="2019-09-26T15:36:00Z">
              <w:r>
                <w:t>A group of vessels navigating together in same direction</w:t>
              </w:r>
            </w:ins>
          </w:p>
        </w:tc>
      </w:tr>
      <w:tr w:rsidR="0039019C" w:rsidRPr="0063013F" w14:paraId="6ABC852F" w14:textId="77777777" w:rsidTr="00891B70">
        <w:trPr>
          <w:trHeight w:val="64"/>
          <w:ins w:id="962" w:author="michele landi" w:date="2019-09-26T15:43:00Z"/>
        </w:trPr>
        <w:tc>
          <w:tcPr>
            <w:tcW w:w="3544" w:type="dxa"/>
            <w:tcBorders>
              <w:top w:val="single" w:sz="4" w:space="0" w:color="auto"/>
              <w:left w:val="single" w:sz="4" w:space="0" w:color="auto"/>
              <w:bottom w:val="single" w:sz="4" w:space="0" w:color="auto"/>
              <w:right w:val="single" w:sz="4" w:space="0" w:color="auto"/>
            </w:tcBorders>
          </w:tcPr>
          <w:p w14:paraId="0820B544" w14:textId="368F67DF" w:rsidR="0039019C" w:rsidRPr="0085655A" w:rsidRDefault="0039019C" w:rsidP="001741C0">
            <w:pPr>
              <w:pStyle w:val="Tabletext"/>
              <w:rPr>
                <w:ins w:id="963" w:author="michele landi" w:date="2019-09-26T15:43:00Z"/>
              </w:rPr>
            </w:pPr>
            <w:ins w:id="964" w:author="michele landi" w:date="2019-09-26T15:43:00Z">
              <w:r>
                <w:t xml:space="preserve">CONVERGING TO </w:t>
              </w:r>
            </w:ins>
          </w:p>
        </w:tc>
        <w:tc>
          <w:tcPr>
            <w:tcW w:w="6520" w:type="dxa"/>
            <w:tcBorders>
              <w:top w:val="single" w:sz="4" w:space="0" w:color="auto"/>
              <w:left w:val="single" w:sz="4" w:space="0" w:color="auto"/>
              <w:bottom w:val="single" w:sz="4" w:space="0" w:color="auto"/>
              <w:right w:val="single" w:sz="4" w:space="0" w:color="auto"/>
            </w:tcBorders>
          </w:tcPr>
          <w:p w14:paraId="69D6A673" w14:textId="14309DD0" w:rsidR="0039019C" w:rsidRPr="0063013F" w:rsidRDefault="0039019C" w:rsidP="001741C0">
            <w:pPr>
              <w:pStyle w:val="Tabletext"/>
              <w:rPr>
                <w:ins w:id="965" w:author="michele landi" w:date="2019-09-26T15:43:00Z"/>
              </w:rPr>
            </w:pPr>
            <w:ins w:id="966" w:author="michele landi" w:date="2019-09-26T15:43:00Z">
              <w:r>
                <w:t>Going towards/approaching</w:t>
              </w:r>
            </w:ins>
          </w:p>
        </w:tc>
      </w:tr>
      <w:tr w:rsidR="00BD31DE" w:rsidRPr="0063013F" w14:paraId="5B197190" w14:textId="77777777" w:rsidTr="00891B70">
        <w:trPr>
          <w:trHeight w:val="64"/>
          <w:trPrChange w:id="967"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68"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6B6C1C6D" w14:textId="77777777" w:rsidR="00BD31DE" w:rsidRPr="0085655A" w:rsidRDefault="00BD31DE" w:rsidP="001741C0">
            <w:pPr>
              <w:pStyle w:val="Tabletext"/>
            </w:pPr>
            <w:r w:rsidRPr="0085655A">
              <w:t>CORRECT</w:t>
            </w:r>
          </w:p>
        </w:tc>
        <w:tc>
          <w:tcPr>
            <w:tcW w:w="6520" w:type="dxa"/>
            <w:tcBorders>
              <w:top w:val="single" w:sz="4" w:space="0" w:color="auto"/>
              <w:left w:val="single" w:sz="4" w:space="0" w:color="auto"/>
              <w:bottom w:val="single" w:sz="4" w:space="0" w:color="auto"/>
              <w:right w:val="single" w:sz="4" w:space="0" w:color="auto"/>
            </w:tcBorders>
            <w:tcPrChange w:id="969"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2D8B7BCF" w14:textId="77777777" w:rsidR="00BD31DE" w:rsidRPr="0063013F" w:rsidRDefault="00BD31DE" w:rsidP="001741C0">
            <w:pPr>
              <w:pStyle w:val="Tabletext"/>
            </w:pPr>
            <w:r w:rsidRPr="0063013F">
              <w:t>That is correct</w:t>
            </w:r>
          </w:p>
        </w:tc>
      </w:tr>
      <w:tr w:rsidR="00BD31DE" w:rsidRPr="0063013F" w14:paraId="399BC4D2" w14:textId="77777777" w:rsidTr="00891B70">
        <w:trPr>
          <w:trHeight w:val="64"/>
          <w:trPrChange w:id="970"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71"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7A269872" w14:textId="77777777" w:rsidR="00BD31DE" w:rsidRPr="0085655A" w:rsidRDefault="00BD31DE" w:rsidP="001741C0">
            <w:pPr>
              <w:pStyle w:val="Tabletext"/>
            </w:pPr>
            <w:r w:rsidRPr="0085655A">
              <w:t>CORRECTION</w:t>
            </w:r>
          </w:p>
        </w:tc>
        <w:tc>
          <w:tcPr>
            <w:tcW w:w="6520" w:type="dxa"/>
            <w:tcBorders>
              <w:top w:val="single" w:sz="4" w:space="0" w:color="auto"/>
              <w:left w:val="single" w:sz="4" w:space="0" w:color="auto"/>
              <w:bottom w:val="single" w:sz="4" w:space="0" w:color="auto"/>
              <w:right w:val="single" w:sz="4" w:space="0" w:color="auto"/>
            </w:tcBorders>
            <w:tcPrChange w:id="972"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35B34646" w14:textId="77777777" w:rsidR="00BD31DE" w:rsidRPr="003E34AF" w:rsidRDefault="00BD31DE" w:rsidP="001741C0">
            <w:pPr>
              <w:pStyle w:val="Tabletext"/>
            </w:pPr>
            <w:r w:rsidRPr="003E34AF">
              <w:t>A change that rectifies an error or inaccuracy</w:t>
            </w:r>
          </w:p>
        </w:tc>
      </w:tr>
      <w:tr w:rsidR="0039019C" w:rsidRPr="0063013F" w14:paraId="32BEE710" w14:textId="77777777" w:rsidTr="00891B70">
        <w:trPr>
          <w:trHeight w:val="64"/>
          <w:ins w:id="973" w:author="michele landi" w:date="2019-09-26T15:41:00Z"/>
        </w:trPr>
        <w:tc>
          <w:tcPr>
            <w:tcW w:w="3544" w:type="dxa"/>
            <w:tcBorders>
              <w:top w:val="single" w:sz="4" w:space="0" w:color="auto"/>
              <w:left w:val="single" w:sz="4" w:space="0" w:color="auto"/>
              <w:bottom w:val="single" w:sz="4" w:space="0" w:color="auto"/>
              <w:right w:val="single" w:sz="4" w:space="0" w:color="auto"/>
            </w:tcBorders>
          </w:tcPr>
          <w:p w14:paraId="1E108B52" w14:textId="7F042DBA" w:rsidR="0039019C" w:rsidRPr="00516F51" w:rsidRDefault="0039019C" w:rsidP="001741C0">
            <w:pPr>
              <w:pStyle w:val="Tabletext"/>
              <w:rPr>
                <w:ins w:id="974" w:author="michele landi" w:date="2019-09-26T15:41:00Z"/>
              </w:rPr>
            </w:pPr>
            <w:ins w:id="975" w:author="michele landi" w:date="2019-09-26T15:41:00Z">
              <w:r>
                <w:t>DIVERGING</w:t>
              </w:r>
            </w:ins>
            <w:ins w:id="976" w:author="michele landi" w:date="2019-09-26T15:42:00Z">
              <w:r>
                <w:t xml:space="preserve"> FROM</w:t>
              </w:r>
            </w:ins>
          </w:p>
        </w:tc>
        <w:tc>
          <w:tcPr>
            <w:tcW w:w="6520" w:type="dxa"/>
            <w:tcBorders>
              <w:top w:val="single" w:sz="4" w:space="0" w:color="auto"/>
              <w:left w:val="single" w:sz="4" w:space="0" w:color="auto"/>
              <w:bottom w:val="single" w:sz="4" w:space="0" w:color="auto"/>
              <w:right w:val="single" w:sz="4" w:space="0" w:color="auto"/>
            </w:tcBorders>
          </w:tcPr>
          <w:p w14:paraId="7BBD930A" w14:textId="60B725A0" w:rsidR="0039019C" w:rsidRPr="00516F51" w:rsidRDefault="0039019C" w:rsidP="001741C0">
            <w:pPr>
              <w:pStyle w:val="Tabletext"/>
              <w:rPr>
                <w:ins w:id="977" w:author="michele landi" w:date="2019-09-26T15:41:00Z"/>
              </w:rPr>
            </w:pPr>
            <w:ins w:id="978" w:author="michele landi" w:date="2019-09-26T15:42:00Z">
              <w:r>
                <w:t>Going away from/Separating from</w:t>
              </w:r>
            </w:ins>
          </w:p>
        </w:tc>
      </w:tr>
      <w:tr w:rsidR="00040284" w:rsidRPr="0063013F" w14:paraId="294B7412" w14:textId="77777777" w:rsidTr="00891B70">
        <w:trPr>
          <w:trHeight w:val="64"/>
          <w:ins w:id="979" w:author="michele landi" w:date="2019-09-26T15:17:00Z"/>
          <w:trPrChange w:id="980"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81"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124D972E" w14:textId="210F9742" w:rsidR="00040284" w:rsidRDefault="00040284" w:rsidP="001741C0">
            <w:pPr>
              <w:pStyle w:val="Tabletext"/>
              <w:rPr>
                <w:ins w:id="982" w:author="michele landi" w:date="2019-09-26T15:17:00Z"/>
              </w:rPr>
            </w:pPr>
            <w:ins w:id="983" w:author="michele landi" w:date="2019-09-26T15:17:00Z">
              <w:r w:rsidRPr="00516F51">
                <w:t>DREDGING</w:t>
              </w:r>
            </w:ins>
          </w:p>
        </w:tc>
        <w:tc>
          <w:tcPr>
            <w:tcW w:w="6520" w:type="dxa"/>
            <w:tcBorders>
              <w:top w:val="single" w:sz="4" w:space="0" w:color="auto"/>
              <w:left w:val="single" w:sz="4" w:space="0" w:color="auto"/>
              <w:bottom w:val="single" w:sz="4" w:space="0" w:color="auto"/>
              <w:right w:val="single" w:sz="4" w:space="0" w:color="auto"/>
            </w:tcBorders>
            <w:tcPrChange w:id="984"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45AD6D6B" w14:textId="4EB7AA38" w:rsidR="00040284" w:rsidRPr="00700E38" w:rsidRDefault="00040284" w:rsidP="001741C0">
            <w:pPr>
              <w:pStyle w:val="Tabletext"/>
              <w:rPr>
                <w:ins w:id="985" w:author="michele landi" w:date="2019-09-26T15:17:00Z"/>
              </w:rPr>
            </w:pPr>
            <w:ins w:id="986" w:author="michele landi" w:date="2019-09-26T15:17:00Z">
              <w:r w:rsidRPr="00516F51">
                <w:t>Moving of an anchor over the sea bottom to control the movement of the vessel</w:t>
              </w:r>
            </w:ins>
          </w:p>
        </w:tc>
      </w:tr>
      <w:tr w:rsidR="00040284" w:rsidRPr="0063013F" w14:paraId="77E86AC7" w14:textId="77777777" w:rsidTr="00891B70">
        <w:trPr>
          <w:trHeight w:val="64"/>
          <w:ins w:id="987" w:author="michele landi" w:date="2019-09-26T15:15:00Z"/>
          <w:trPrChange w:id="988"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89"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553E0A56" w14:textId="10545B46" w:rsidR="00040284" w:rsidDel="00DD76D6" w:rsidRDefault="00040284" w:rsidP="001741C0">
            <w:pPr>
              <w:pStyle w:val="Tabletext"/>
              <w:rPr>
                <w:ins w:id="990" w:author="michele landi" w:date="2019-09-26T15:15:00Z"/>
              </w:rPr>
            </w:pPr>
            <w:ins w:id="991" w:author="michele landi" w:date="2019-09-26T15:15:00Z">
              <w:r>
                <w:t>DRAGGING</w:t>
              </w:r>
            </w:ins>
          </w:p>
        </w:tc>
        <w:tc>
          <w:tcPr>
            <w:tcW w:w="6520" w:type="dxa"/>
            <w:tcBorders>
              <w:top w:val="single" w:sz="4" w:space="0" w:color="auto"/>
              <w:left w:val="single" w:sz="4" w:space="0" w:color="auto"/>
              <w:bottom w:val="single" w:sz="4" w:space="0" w:color="auto"/>
              <w:right w:val="single" w:sz="4" w:space="0" w:color="auto"/>
            </w:tcBorders>
            <w:tcPrChange w:id="992"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481F6813" w14:textId="7922AEB5" w:rsidR="00040284" w:rsidRPr="003E34AF" w:rsidRDefault="00040284" w:rsidP="001741C0">
            <w:pPr>
              <w:pStyle w:val="Tabletext"/>
              <w:rPr>
                <w:ins w:id="993" w:author="michele landi" w:date="2019-09-26T15:15:00Z"/>
              </w:rPr>
            </w:pPr>
            <w:ins w:id="994" w:author="michele landi" w:date="2019-09-26T15:15:00Z">
              <w:r w:rsidRPr="00700E38">
                <w:t>Moving of an anchor over the sea bottom involuntarily because it is no longer preventing the movement of the vessel</w:t>
              </w:r>
            </w:ins>
          </w:p>
        </w:tc>
      </w:tr>
      <w:tr w:rsidR="00BD31DE" w:rsidRPr="0063013F" w14:paraId="686B1CBB" w14:textId="77777777" w:rsidTr="00891B70">
        <w:trPr>
          <w:trHeight w:val="64"/>
          <w:trPrChange w:id="99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9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27DA7A84" w14:textId="5DD3677B" w:rsidR="00BD31DE" w:rsidRPr="0085655A" w:rsidRDefault="00AD1C60" w:rsidP="001741C0">
            <w:pPr>
              <w:pStyle w:val="Tabletext"/>
            </w:pPr>
            <w:del w:id="997" w:author="michele landi" w:date="2019-09-25T14:10:00Z">
              <w:r w:rsidDel="00DD76D6">
                <w:delText>a</w:delText>
              </w:r>
            </w:del>
            <w:r w:rsidR="00BD31DE" w:rsidRPr="0085655A">
              <w:t>DISREGARD</w:t>
            </w:r>
          </w:p>
        </w:tc>
        <w:tc>
          <w:tcPr>
            <w:tcW w:w="6520" w:type="dxa"/>
            <w:tcBorders>
              <w:top w:val="single" w:sz="4" w:space="0" w:color="auto"/>
              <w:left w:val="single" w:sz="4" w:space="0" w:color="auto"/>
              <w:bottom w:val="single" w:sz="4" w:space="0" w:color="auto"/>
              <w:right w:val="single" w:sz="4" w:space="0" w:color="auto"/>
            </w:tcBorders>
            <w:tcPrChange w:id="998"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39AE5B6" w14:textId="77777777" w:rsidR="00BD31DE" w:rsidRPr="003E34AF" w:rsidRDefault="00BD31DE" w:rsidP="001741C0">
            <w:pPr>
              <w:pStyle w:val="Tabletext"/>
            </w:pPr>
            <w:r w:rsidRPr="003E34AF">
              <w:t xml:space="preserve">Ignore last message / </w:t>
            </w:r>
            <w:r w:rsidRPr="004A3754">
              <w:t>Consider that transmission as not sent</w:t>
            </w:r>
          </w:p>
        </w:tc>
      </w:tr>
      <w:tr w:rsidR="00F77775" w:rsidRPr="0063013F" w14:paraId="61D18344" w14:textId="77777777" w:rsidTr="00891B70">
        <w:trPr>
          <w:trHeight w:val="64"/>
          <w:trPrChange w:id="999"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00"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3B69AE02" w14:textId="21DBE80E" w:rsidR="00F77775" w:rsidRPr="0085655A" w:rsidRDefault="00F77775" w:rsidP="00F77775">
            <w:pPr>
              <w:pStyle w:val="Tabletext"/>
            </w:pPr>
            <w:r w:rsidRPr="001E6832">
              <w:t>DO NOT</w:t>
            </w:r>
          </w:p>
        </w:tc>
        <w:tc>
          <w:tcPr>
            <w:tcW w:w="6520" w:type="dxa"/>
            <w:tcBorders>
              <w:top w:val="single" w:sz="4" w:space="0" w:color="auto"/>
              <w:left w:val="single" w:sz="4" w:space="0" w:color="auto"/>
              <w:bottom w:val="single" w:sz="4" w:space="0" w:color="auto"/>
              <w:right w:val="single" w:sz="4" w:space="0" w:color="auto"/>
            </w:tcBorders>
            <w:tcPrChange w:id="1001"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604568C7" w14:textId="31D3E94E" w:rsidR="00F77775" w:rsidRPr="003E34AF" w:rsidRDefault="00F77775" w:rsidP="00F77775">
            <w:pPr>
              <w:pStyle w:val="Tabletext"/>
            </w:pPr>
            <w:r w:rsidRPr="001E6832">
              <w:t xml:space="preserve">Instruction </w:t>
            </w:r>
            <w:r>
              <w:t>that an activity may not be carried out</w:t>
            </w:r>
          </w:p>
        </w:tc>
      </w:tr>
      <w:tr w:rsidR="00BD31DE" w14:paraId="72ADDB0E" w14:textId="77777777" w:rsidTr="00891B70">
        <w:trPr>
          <w:trHeight w:val="64"/>
          <w:trPrChange w:id="1002" w:author="michele landi" w:date="2019-09-26T15:39:00Z">
            <w:trPr>
              <w:trHeight w:val="64"/>
            </w:trPr>
          </w:trPrChange>
        </w:trPr>
        <w:tc>
          <w:tcPr>
            <w:tcW w:w="3544" w:type="dxa"/>
            <w:tcPrChange w:id="1003" w:author="michele landi" w:date="2019-09-26T15:39:00Z">
              <w:tcPr>
                <w:tcW w:w="3691" w:type="dxa"/>
                <w:gridSpan w:val="2"/>
              </w:tcPr>
            </w:tcPrChange>
          </w:tcPr>
          <w:p w14:paraId="703A12D0" w14:textId="77777777" w:rsidR="00BD31DE" w:rsidRDefault="00BD31DE" w:rsidP="001741C0">
            <w:pPr>
              <w:pStyle w:val="Tabletext"/>
            </w:pPr>
            <w:r>
              <w:t>GO AHEAD</w:t>
            </w:r>
          </w:p>
        </w:tc>
        <w:tc>
          <w:tcPr>
            <w:tcW w:w="6520" w:type="dxa"/>
            <w:tcPrChange w:id="1004" w:author="michele landi" w:date="2019-09-26T15:39:00Z">
              <w:tcPr>
                <w:tcW w:w="6520" w:type="dxa"/>
              </w:tcPr>
            </w:tcPrChange>
          </w:tcPr>
          <w:p w14:paraId="7EF0B071" w14:textId="77777777" w:rsidR="00BD31DE" w:rsidRDefault="00BD31DE" w:rsidP="001741C0">
            <w:pPr>
              <w:pStyle w:val="Tabletext"/>
            </w:pPr>
            <w:r>
              <w:t>VTS is ready to receive your information</w:t>
            </w:r>
          </w:p>
        </w:tc>
      </w:tr>
      <w:tr w:rsidR="00891B70" w:rsidRPr="0063013F" w14:paraId="4507F563" w14:textId="77777777" w:rsidTr="00891B70">
        <w:trPr>
          <w:trHeight w:val="64"/>
          <w:ins w:id="1005" w:author="michele landi" w:date="2019-09-26T15:33:00Z"/>
          <w:trPrChange w:id="1006"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07"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05E4645E" w14:textId="2BDEDD56" w:rsidR="00891B70" w:rsidRPr="0085655A" w:rsidRDefault="00891B70" w:rsidP="001741C0">
            <w:pPr>
              <w:pStyle w:val="Tabletext"/>
              <w:rPr>
                <w:ins w:id="1008" w:author="michele landi" w:date="2019-09-26T15:33:00Z"/>
              </w:rPr>
            </w:pPr>
            <w:ins w:id="1009" w:author="michele landi" w:date="2019-09-26T15:34:00Z">
              <w:r>
                <w:t>IMMEDIATE ACTION</w:t>
              </w:r>
            </w:ins>
          </w:p>
        </w:tc>
        <w:tc>
          <w:tcPr>
            <w:tcW w:w="6520" w:type="dxa"/>
            <w:tcBorders>
              <w:top w:val="single" w:sz="4" w:space="0" w:color="auto"/>
              <w:left w:val="single" w:sz="4" w:space="0" w:color="auto"/>
              <w:bottom w:val="single" w:sz="4" w:space="0" w:color="auto"/>
              <w:right w:val="single" w:sz="4" w:space="0" w:color="auto"/>
            </w:tcBorders>
            <w:tcPrChange w:id="1010"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25EB0ABF" w14:textId="400BF6D2" w:rsidR="00891B70" w:rsidRPr="0063013F" w:rsidRDefault="00891B70" w:rsidP="001741C0">
            <w:pPr>
              <w:pStyle w:val="Tabletext"/>
              <w:rPr>
                <w:ins w:id="1011" w:author="michele landi" w:date="2019-09-26T15:33:00Z"/>
              </w:rPr>
            </w:pPr>
            <w:ins w:id="1012" w:author="michele landi" w:date="2019-09-26T15:34:00Z">
              <w:r>
                <w:t>To react quickly to a situation.</w:t>
              </w:r>
            </w:ins>
          </w:p>
        </w:tc>
      </w:tr>
      <w:tr w:rsidR="00BD31DE" w:rsidRPr="0063013F" w14:paraId="2E281E47" w14:textId="77777777" w:rsidTr="00891B70">
        <w:trPr>
          <w:trHeight w:val="64"/>
          <w:trPrChange w:id="1013"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14"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12B9999B" w14:textId="77777777" w:rsidR="00BD31DE" w:rsidRPr="0085655A" w:rsidRDefault="00BD31DE" w:rsidP="001741C0">
            <w:pPr>
              <w:pStyle w:val="Tabletext"/>
            </w:pPr>
            <w:r w:rsidRPr="0085655A">
              <w:t>I REPEAT</w:t>
            </w:r>
          </w:p>
        </w:tc>
        <w:tc>
          <w:tcPr>
            <w:tcW w:w="6520" w:type="dxa"/>
            <w:tcBorders>
              <w:top w:val="single" w:sz="4" w:space="0" w:color="auto"/>
              <w:left w:val="single" w:sz="4" w:space="0" w:color="auto"/>
              <w:bottom w:val="single" w:sz="4" w:space="0" w:color="auto"/>
              <w:right w:val="single" w:sz="4" w:space="0" w:color="auto"/>
            </w:tcBorders>
            <w:tcPrChange w:id="1015"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754689F9" w14:textId="77777777" w:rsidR="00BD31DE" w:rsidRPr="0063013F" w:rsidRDefault="00BD31DE" w:rsidP="001741C0">
            <w:pPr>
              <w:pStyle w:val="Tabletext"/>
            </w:pPr>
            <w:r w:rsidRPr="0063013F">
              <w:t>I will state my message again</w:t>
            </w:r>
          </w:p>
        </w:tc>
      </w:tr>
      <w:tr w:rsidR="00BD31DE" w:rsidRPr="0063013F" w14:paraId="2C018B00" w14:textId="77777777" w:rsidTr="00891B70">
        <w:trPr>
          <w:trHeight w:val="64"/>
          <w:trPrChange w:id="1016"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17"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541E5758" w14:textId="77777777" w:rsidR="00BD31DE" w:rsidRPr="0085655A" w:rsidRDefault="00BD31DE" w:rsidP="001741C0">
            <w:pPr>
              <w:pStyle w:val="Tabletext"/>
            </w:pPr>
            <w:r w:rsidRPr="0085655A">
              <w:t>I SPELL</w:t>
            </w:r>
          </w:p>
        </w:tc>
        <w:tc>
          <w:tcPr>
            <w:tcW w:w="6520" w:type="dxa"/>
            <w:tcBorders>
              <w:top w:val="single" w:sz="4" w:space="0" w:color="auto"/>
              <w:left w:val="single" w:sz="4" w:space="0" w:color="auto"/>
              <w:bottom w:val="single" w:sz="4" w:space="0" w:color="auto"/>
              <w:right w:val="single" w:sz="4" w:space="0" w:color="auto"/>
            </w:tcBorders>
            <w:tcPrChange w:id="1018"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2B09A4BC" w14:textId="77777777" w:rsidR="00BD31DE" w:rsidRPr="0063013F" w:rsidRDefault="00BD31DE" w:rsidP="001741C0">
            <w:pPr>
              <w:pStyle w:val="Tabletext"/>
            </w:pPr>
            <w:r w:rsidRPr="0063013F">
              <w:t>Phonetic spelling follows</w:t>
            </w:r>
          </w:p>
        </w:tc>
      </w:tr>
      <w:tr w:rsidR="00040284" w:rsidRPr="0063013F" w14:paraId="5487587F" w14:textId="77777777" w:rsidTr="00891B70">
        <w:trPr>
          <w:trHeight w:val="64"/>
          <w:ins w:id="1019" w:author="michele landi" w:date="2019-09-26T15:20:00Z"/>
          <w:trPrChange w:id="1020"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21"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7417DEF8" w14:textId="675ADC99" w:rsidR="00040284" w:rsidRPr="0085655A" w:rsidRDefault="00040284" w:rsidP="001741C0">
            <w:pPr>
              <w:pStyle w:val="Tabletext"/>
              <w:rPr>
                <w:ins w:id="1022" w:author="michele landi" w:date="2019-09-26T15:20:00Z"/>
              </w:rPr>
            </w:pPr>
            <w:ins w:id="1023" w:author="michele landi" w:date="2019-09-26T15:20:00Z">
              <w:r>
                <w:t>LAST LINE</w:t>
              </w:r>
            </w:ins>
          </w:p>
        </w:tc>
        <w:tc>
          <w:tcPr>
            <w:tcW w:w="6520" w:type="dxa"/>
            <w:tcBorders>
              <w:top w:val="single" w:sz="4" w:space="0" w:color="auto"/>
              <w:left w:val="single" w:sz="4" w:space="0" w:color="auto"/>
              <w:bottom w:val="single" w:sz="4" w:space="0" w:color="auto"/>
              <w:right w:val="single" w:sz="4" w:space="0" w:color="auto"/>
            </w:tcBorders>
            <w:tcPrChange w:id="1024"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52D1C535" w14:textId="29BBC495" w:rsidR="00040284" w:rsidRPr="0063013F" w:rsidRDefault="00040284" w:rsidP="001741C0">
            <w:pPr>
              <w:pStyle w:val="Tabletext"/>
              <w:rPr>
                <w:ins w:id="1025" w:author="michele landi" w:date="2019-09-26T15:20:00Z"/>
              </w:rPr>
            </w:pPr>
            <w:ins w:id="1026" w:author="michele landi" w:date="2019-09-26T15:20:00Z">
              <w:r>
                <w:t>Mooring lines are released except the final line needed to hold the vessel.</w:t>
              </w:r>
            </w:ins>
          </w:p>
        </w:tc>
      </w:tr>
      <w:tr w:rsidR="00891B70" w:rsidRPr="0063013F" w14:paraId="3124546D" w14:textId="77777777" w:rsidTr="00891B70">
        <w:trPr>
          <w:trHeight w:val="64"/>
          <w:ins w:id="1027" w:author="michele landi" w:date="2019-09-26T15:35:00Z"/>
          <w:trPrChange w:id="1028"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29"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14A7B871" w14:textId="06596E03" w:rsidR="00891B70" w:rsidRPr="0085655A" w:rsidRDefault="00891B70" w:rsidP="001741C0">
            <w:pPr>
              <w:pStyle w:val="Tabletext"/>
              <w:rPr>
                <w:ins w:id="1030" w:author="michele landi" w:date="2019-09-26T15:35:00Z"/>
              </w:rPr>
            </w:pPr>
            <w:ins w:id="1031" w:author="michele landi" w:date="2019-09-26T15:35:00Z">
              <w:r>
                <w:t>(</w:t>
              </w:r>
              <w:r w:rsidRPr="00F27B6B">
                <w:t>AtoN</w:t>
              </w:r>
              <w:r>
                <w:t>)</w:t>
              </w:r>
              <w:r w:rsidRPr="00F27B6B">
                <w:t xml:space="preserve"> MISSING</w:t>
              </w:r>
            </w:ins>
          </w:p>
        </w:tc>
        <w:tc>
          <w:tcPr>
            <w:tcW w:w="6520" w:type="dxa"/>
            <w:tcBorders>
              <w:top w:val="single" w:sz="4" w:space="0" w:color="auto"/>
              <w:left w:val="single" w:sz="4" w:space="0" w:color="auto"/>
              <w:bottom w:val="single" w:sz="4" w:space="0" w:color="auto"/>
              <w:right w:val="single" w:sz="4" w:space="0" w:color="auto"/>
            </w:tcBorders>
            <w:tcPrChange w:id="1032"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15B9308" w14:textId="60443CE8" w:rsidR="00891B70" w:rsidRPr="0063013F" w:rsidRDefault="00891B70" w:rsidP="001741C0">
            <w:pPr>
              <w:pStyle w:val="Tabletext"/>
              <w:rPr>
                <w:ins w:id="1033" w:author="michele landi" w:date="2019-09-26T15:35:00Z"/>
              </w:rPr>
            </w:pPr>
            <w:ins w:id="1034" w:author="michele landi" w:date="2019-09-26T15:35:00Z">
              <w:r>
                <w:t>(</w:t>
              </w:r>
              <w:r w:rsidRPr="00F27B6B">
                <w:t>AtoN</w:t>
              </w:r>
              <w:r>
                <w:t>)</w:t>
              </w:r>
              <w:r w:rsidRPr="00F27B6B">
                <w:t xml:space="preserve"> completely absent from position</w:t>
              </w:r>
            </w:ins>
          </w:p>
        </w:tc>
      </w:tr>
      <w:tr w:rsidR="00BD31DE" w:rsidRPr="0063013F" w14:paraId="07424D54" w14:textId="77777777" w:rsidTr="00891B70">
        <w:trPr>
          <w:trHeight w:val="64"/>
          <w:trPrChange w:id="103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3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523E5C82" w14:textId="77777777" w:rsidR="00BD31DE" w:rsidRPr="0085655A" w:rsidRDefault="00BD31DE" w:rsidP="001741C0">
            <w:pPr>
              <w:pStyle w:val="Tabletext"/>
            </w:pPr>
            <w:r w:rsidRPr="0085655A">
              <w:t>MAINTAIN</w:t>
            </w:r>
          </w:p>
        </w:tc>
        <w:tc>
          <w:tcPr>
            <w:tcW w:w="6520" w:type="dxa"/>
            <w:tcBorders>
              <w:top w:val="single" w:sz="4" w:space="0" w:color="auto"/>
              <w:left w:val="single" w:sz="4" w:space="0" w:color="auto"/>
              <w:bottom w:val="single" w:sz="4" w:space="0" w:color="auto"/>
              <w:right w:val="single" w:sz="4" w:space="0" w:color="auto"/>
            </w:tcBorders>
            <w:tcPrChange w:id="1037"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3D6FDB71" w14:textId="77777777" w:rsidR="00BD31DE" w:rsidRPr="0063013F" w:rsidRDefault="00BD31DE" w:rsidP="001741C0">
            <w:pPr>
              <w:pStyle w:val="Tabletext"/>
            </w:pPr>
            <w:r w:rsidRPr="0063013F">
              <w:t>Continue in accordance with the condition(s) specified or in its literal sense, eg “Maintain your course”</w:t>
            </w:r>
          </w:p>
        </w:tc>
      </w:tr>
      <w:tr w:rsidR="00BD31DE" w:rsidRPr="0063013F" w14:paraId="1F06E677" w14:textId="77777777" w:rsidTr="00891B70">
        <w:trPr>
          <w:trHeight w:val="64"/>
          <w:trPrChange w:id="1038"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39"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159D49BD" w14:textId="77777777" w:rsidR="00BD31DE" w:rsidRPr="0085655A" w:rsidRDefault="00BD31DE" w:rsidP="001741C0">
            <w:pPr>
              <w:pStyle w:val="Tabletext"/>
            </w:pPr>
            <w:r w:rsidRPr="0085655A">
              <w:t>NEGATIVE</w:t>
            </w:r>
          </w:p>
        </w:tc>
        <w:tc>
          <w:tcPr>
            <w:tcW w:w="6520" w:type="dxa"/>
            <w:tcBorders>
              <w:top w:val="single" w:sz="4" w:space="0" w:color="auto"/>
              <w:left w:val="single" w:sz="4" w:space="0" w:color="auto"/>
              <w:bottom w:val="single" w:sz="4" w:space="0" w:color="auto"/>
              <w:right w:val="single" w:sz="4" w:space="0" w:color="auto"/>
            </w:tcBorders>
            <w:tcPrChange w:id="1040"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4E22904E" w14:textId="77777777" w:rsidR="00BD31DE" w:rsidRPr="0063013F" w:rsidRDefault="00BD31DE" w:rsidP="001741C0">
            <w:pPr>
              <w:pStyle w:val="Tabletext"/>
            </w:pPr>
            <w:r w:rsidRPr="0063013F">
              <w:t>“No” or “Permission is not granted” or “That is not correct”</w:t>
            </w:r>
          </w:p>
        </w:tc>
      </w:tr>
      <w:tr w:rsidR="00F77775" w:rsidRPr="0063013F" w14:paraId="6DF7483E" w14:textId="77777777" w:rsidTr="00891B70">
        <w:trPr>
          <w:trHeight w:val="64"/>
          <w:trPrChange w:id="1041"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42"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545A30B0" w14:textId="348FD802" w:rsidR="00F77775" w:rsidRPr="0085655A" w:rsidRDefault="00F77775" w:rsidP="00F77775">
            <w:pPr>
              <w:pStyle w:val="Tabletext"/>
            </w:pPr>
            <w:r w:rsidRPr="008079B4">
              <w:lastRenderedPageBreak/>
              <w:t>NOT APPROVED</w:t>
            </w:r>
          </w:p>
        </w:tc>
        <w:tc>
          <w:tcPr>
            <w:tcW w:w="6520" w:type="dxa"/>
            <w:tcBorders>
              <w:top w:val="single" w:sz="4" w:space="0" w:color="auto"/>
              <w:left w:val="single" w:sz="4" w:space="0" w:color="auto"/>
              <w:bottom w:val="single" w:sz="4" w:space="0" w:color="auto"/>
              <w:right w:val="single" w:sz="4" w:space="0" w:color="auto"/>
            </w:tcBorders>
            <w:tcPrChange w:id="1043"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230ABCBC" w14:textId="4AACE62E" w:rsidR="00F77775" w:rsidRPr="0063013F" w:rsidRDefault="00F77775" w:rsidP="00F77775">
            <w:pPr>
              <w:pStyle w:val="Tabletext"/>
            </w:pPr>
            <w:r w:rsidRPr="008079B4">
              <w:t xml:space="preserve">Advising that </w:t>
            </w:r>
            <w:r w:rsidR="00B678E4">
              <w:t xml:space="preserve">approval for </w:t>
            </w:r>
            <w:r w:rsidRPr="008079B4">
              <w:t xml:space="preserve">an activity has not been granted </w:t>
            </w:r>
          </w:p>
        </w:tc>
      </w:tr>
      <w:tr w:rsidR="00714C71" w:rsidRPr="0063013F" w14:paraId="5BCD2943" w14:textId="77777777" w:rsidTr="00891B70">
        <w:trPr>
          <w:trHeight w:val="64"/>
          <w:ins w:id="1044" w:author="michele landi" w:date="2019-09-26T15:21:00Z"/>
          <w:trPrChange w:id="104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4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24BA7CDF" w14:textId="68B4CF19" w:rsidR="00714C71" w:rsidRPr="003E34AF" w:rsidRDefault="00714C71" w:rsidP="001741C0">
            <w:pPr>
              <w:pStyle w:val="Tabletext"/>
              <w:rPr>
                <w:ins w:id="1047" w:author="michele landi" w:date="2019-09-26T15:21:00Z"/>
              </w:rPr>
            </w:pPr>
            <w:ins w:id="1048" w:author="michele landi" w:date="2019-09-26T15:21:00Z">
              <w:r>
                <w:t>OCCUPIED</w:t>
              </w:r>
            </w:ins>
          </w:p>
        </w:tc>
        <w:tc>
          <w:tcPr>
            <w:tcW w:w="6520" w:type="dxa"/>
            <w:tcBorders>
              <w:top w:val="single" w:sz="4" w:space="0" w:color="auto"/>
              <w:left w:val="single" w:sz="4" w:space="0" w:color="auto"/>
              <w:bottom w:val="single" w:sz="4" w:space="0" w:color="auto"/>
              <w:right w:val="single" w:sz="4" w:space="0" w:color="auto"/>
            </w:tcBorders>
            <w:tcPrChange w:id="1049"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21552DDD" w14:textId="1C57D985" w:rsidR="00714C71" w:rsidRDefault="00714C71" w:rsidP="001741C0">
            <w:pPr>
              <w:pStyle w:val="Tabletext"/>
              <w:rPr>
                <w:ins w:id="1050" w:author="michele landi" w:date="2019-09-26T15:21:00Z"/>
                <w:rFonts w:eastAsia="Calibri"/>
              </w:rPr>
            </w:pPr>
            <w:ins w:id="1051" w:author="michele landi" w:date="2019-09-26T15:21:00Z">
              <w:r>
                <w:t>Berth or anchorage taken by another vessel</w:t>
              </w:r>
            </w:ins>
          </w:p>
        </w:tc>
      </w:tr>
      <w:tr w:rsidR="00BD31DE" w:rsidRPr="0063013F" w14:paraId="57BD07BB" w14:textId="77777777" w:rsidTr="00891B70">
        <w:trPr>
          <w:trHeight w:val="64"/>
          <w:trPrChange w:id="1052"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53"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66C42CCF" w14:textId="77777777" w:rsidR="00BD31DE" w:rsidRPr="003E34AF" w:rsidRDefault="00BD31DE" w:rsidP="001741C0">
            <w:pPr>
              <w:pStyle w:val="Tabletext"/>
            </w:pPr>
            <w:r w:rsidRPr="003E34AF">
              <w:t>OUT</w:t>
            </w:r>
          </w:p>
        </w:tc>
        <w:tc>
          <w:tcPr>
            <w:tcW w:w="6520" w:type="dxa"/>
            <w:tcBorders>
              <w:top w:val="single" w:sz="4" w:space="0" w:color="auto"/>
              <w:left w:val="single" w:sz="4" w:space="0" w:color="auto"/>
              <w:bottom w:val="single" w:sz="4" w:space="0" w:color="auto"/>
              <w:right w:val="single" w:sz="4" w:space="0" w:color="auto"/>
            </w:tcBorders>
            <w:tcPrChange w:id="1054"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EF7E947" w14:textId="77777777" w:rsidR="00BD31DE" w:rsidRPr="00496BD5" w:rsidRDefault="00BD31DE" w:rsidP="001741C0">
            <w:pPr>
              <w:pStyle w:val="Tabletext"/>
              <w:rPr>
                <w:rFonts w:eastAsia="Calibri"/>
              </w:rPr>
            </w:pPr>
            <w:r>
              <w:rPr>
                <w:rFonts w:eastAsia="Calibri"/>
              </w:rPr>
              <w:t>End of</w:t>
            </w:r>
            <w:r w:rsidRPr="004A3754">
              <w:rPr>
                <w:rFonts w:eastAsia="Calibri"/>
              </w:rPr>
              <w:t xml:space="preserve"> transmission</w:t>
            </w:r>
            <w:r>
              <w:rPr>
                <w:rFonts w:eastAsia="Calibri"/>
              </w:rPr>
              <w:t>. No answer is required or e</w:t>
            </w:r>
            <w:r w:rsidRPr="004A3754">
              <w:rPr>
                <w:rFonts w:eastAsia="Calibri"/>
              </w:rPr>
              <w:t>xpect</w:t>
            </w:r>
            <w:r>
              <w:rPr>
                <w:rFonts w:eastAsia="Calibri"/>
              </w:rPr>
              <w:t>ed.</w:t>
            </w:r>
          </w:p>
        </w:tc>
      </w:tr>
      <w:tr w:rsidR="00BD31DE" w:rsidRPr="0063013F" w14:paraId="536EFFF8" w14:textId="77777777" w:rsidTr="00891B70">
        <w:trPr>
          <w:trHeight w:val="64"/>
          <w:trPrChange w:id="105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5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09DE80F4" w14:textId="77777777" w:rsidR="00BD31DE" w:rsidRPr="003E34AF" w:rsidRDefault="00BD31DE" w:rsidP="001741C0">
            <w:pPr>
              <w:pStyle w:val="Tabletext"/>
            </w:pPr>
            <w:r w:rsidRPr="003E34AF">
              <w:t>OVER</w:t>
            </w:r>
          </w:p>
        </w:tc>
        <w:tc>
          <w:tcPr>
            <w:tcW w:w="6520" w:type="dxa"/>
            <w:tcBorders>
              <w:top w:val="single" w:sz="4" w:space="0" w:color="auto"/>
              <w:left w:val="single" w:sz="4" w:space="0" w:color="auto"/>
              <w:bottom w:val="single" w:sz="4" w:space="0" w:color="auto"/>
              <w:right w:val="single" w:sz="4" w:space="0" w:color="auto"/>
            </w:tcBorders>
            <w:tcPrChange w:id="1057"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3805D952" w14:textId="77777777" w:rsidR="00BD31DE" w:rsidRPr="00496BD5" w:rsidRDefault="00BD31DE" w:rsidP="001741C0">
            <w:pPr>
              <w:pStyle w:val="Tabletext"/>
              <w:rPr>
                <w:rFonts w:eastAsia="Calibri"/>
              </w:rPr>
            </w:pPr>
            <w:r>
              <w:rPr>
                <w:rFonts w:eastAsia="Calibri"/>
              </w:rPr>
              <w:t>End of</w:t>
            </w:r>
            <w:r w:rsidRPr="004A3754">
              <w:rPr>
                <w:rFonts w:eastAsia="Calibri"/>
              </w:rPr>
              <w:t xml:space="preserve"> transmission</w:t>
            </w:r>
            <w:r>
              <w:rPr>
                <w:rFonts w:eastAsia="Calibri"/>
              </w:rPr>
              <w:t>. An answer is e</w:t>
            </w:r>
            <w:r w:rsidRPr="004A3754">
              <w:rPr>
                <w:rFonts w:eastAsia="Calibri"/>
              </w:rPr>
              <w:t>xpect</w:t>
            </w:r>
            <w:r>
              <w:rPr>
                <w:rFonts w:eastAsia="Calibri"/>
              </w:rPr>
              <w:t>ed.</w:t>
            </w:r>
          </w:p>
        </w:tc>
      </w:tr>
      <w:tr w:rsidR="006D56FA" w:rsidRPr="0063013F" w:rsidDel="00A97090" w14:paraId="7F4AB4D1" w14:textId="4794E11E" w:rsidTr="00891B70">
        <w:trPr>
          <w:trHeight w:val="64"/>
          <w:del w:id="1058" w:author="michele landi" w:date="2019-09-26T15:50:00Z"/>
          <w:trPrChange w:id="1059"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60"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4CF7FCA1" w14:textId="321F9CCC" w:rsidR="006D56FA" w:rsidRPr="003E34AF" w:rsidDel="00A97090" w:rsidRDefault="006D56FA" w:rsidP="004F11D6">
            <w:pPr>
              <w:pStyle w:val="Tabletext"/>
              <w:rPr>
                <w:del w:id="1061" w:author="michele landi" w:date="2019-09-26T15:50:00Z"/>
              </w:rPr>
            </w:pPr>
            <w:del w:id="1062" w:author="michele landi" w:date="2019-09-26T15:50:00Z">
              <w:r w:rsidDel="00A97090">
                <w:delText>PERMISSION</w:delText>
              </w:r>
            </w:del>
          </w:p>
        </w:tc>
        <w:tc>
          <w:tcPr>
            <w:tcW w:w="6520" w:type="dxa"/>
            <w:tcBorders>
              <w:top w:val="single" w:sz="4" w:space="0" w:color="auto"/>
              <w:left w:val="single" w:sz="4" w:space="0" w:color="auto"/>
              <w:bottom w:val="single" w:sz="4" w:space="0" w:color="auto"/>
              <w:right w:val="single" w:sz="4" w:space="0" w:color="auto"/>
            </w:tcBorders>
            <w:tcPrChange w:id="1063"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60A399A8" w14:textId="7F7506DA" w:rsidR="006D56FA" w:rsidRPr="00F23BC9" w:rsidDel="00A97090" w:rsidRDefault="006D56FA" w:rsidP="004F11D6">
            <w:pPr>
              <w:pStyle w:val="Tabletext"/>
              <w:rPr>
                <w:del w:id="1064" w:author="michele landi" w:date="2019-09-26T15:50:00Z"/>
                <w:spacing w:val="-1"/>
              </w:rPr>
            </w:pPr>
            <w:del w:id="1065" w:author="michele landi" w:date="2019-09-26T15:21:00Z">
              <w:r w:rsidDel="00714C71">
                <w:rPr>
                  <w:spacing w:val="-1"/>
                </w:rPr>
                <w:delText>Permission given to a vessel underway to continue to a location</w:delText>
              </w:r>
            </w:del>
          </w:p>
        </w:tc>
      </w:tr>
      <w:tr w:rsidR="00714C71" w:rsidRPr="00135FEC" w14:paraId="2005CA42" w14:textId="77777777" w:rsidTr="00891B70">
        <w:trPr>
          <w:trHeight w:val="64"/>
          <w:ins w:id="1066" w:author="michele landi" w:date="2019-09-26T15:28:00Z"/>
          <w:trPrChange w:id="1067"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68"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0DC3305D" w14:textId="6D70688D" w:rsidR="00714C71" w:rsidRPr="003E34AF" w:rsidRDefault="00714C71" w:rsidP="001741C0">
            <w:pPr>
              <w:pStyle w:val="Tabletext"/>
              <w:rPr>
                <w:ins w:id="1069" w:author="michele landi" w:date="2019-09-26T15:28:00Z"/>
              </w:rPr>
            </w:pPr>
            <w:ins w:id="1070" w:author="michele landi" w:date="2019-09-26T15:28:00Z">
              <w:r>
                <w:t>PEC (Pilot Exemption Certificate)</w:t>
              </w:r>
            </w:ins>
          </w:p>
        </w:tc>
        <w:tc>
          <w:tcPr>
            <w:tcW w:w="6520" w:type="dxa"/>
            <w:tcBorders>
              <w:top w:val="single" w:sz="4" w:space="0" w:color="auto"/>
              <w:left w:val="single" w:sz="4" w:space="0" w:color="auto"/>
              <w:bottom w:val="single" w:sz="4" w:space="0" w:color="auto"/>
              <w:right w:val="single" w:sz="4" w:space="0" w:color="auto"/>
            </w:tcBorders>
            <w:tcPrChange w:id="1071"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14230F11" w14:textId="2E9F7516" w:rsidR="00714C71" w:rsidRPr="004A3754" w:rsidRDefault="00714C71" w:rsidP="001741C0">
            <w:pPr>
              <w:pStyle w:val="Tabletext"/>
              <w:rPr>
                <w:ins w:id="1072" w:author="michele landi" w:date="2019-09-26T15:28:00Z"/>
                <w:rFonts w:eastAsia="Calibri"/>
              </w:rPr>
            </w:pPr>
            <w:ins w:id="1073" w:author="michele landi" w:date="2019-09-26T15:28:00Z">
              <w:r>
                <w:t>A certificate which removes the need to use a pilotage service. It normally applies to a specific vessel and route.</w:t>
              </w:r>
            </w:ins>
          </w:p>
        </w:tc>
      </w:tr>
      <w:tr w:rsidR="00891B70" w:rsidRPr="00135FEC" w14:paraId="06996D06" w14:textId="77777777" w:rsidTr="00891B70">
        <w:trPr>
          <w:trHeight w:val="64"/>
          <w:ins w:id="1074" w:author="michele landi" w:date="2019-09-26T15:31:00Z"/>
          <w:trPrChange w:id="107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7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24C75E43" w14:textId="3804E1A6" w:rsidR="00891B70" w:rsidRDefault="00891B70" w:rsidP="001741C0">
            <w:pPr>
              <w:pStyle w:val="Tabletext"/>
              <w:rPr>
                <w:ins w:id="1077" w:author="michele landi" w:date="2019-09-26T15:31:00Z"/>
              </w:rPr>
            </w:pPr>
            <w:ins w:id="1078" w:author="michele landi" w:date="2019-09-26T15:32:00Z">
              <w:r>
                <w:t>PILOT EMBARKATION ORDER</w:t>
              </w:r>
            </w:ins>
          </w:p>
        </w:tc>
        <w:tc>
          <w:tcPr>
            <w:tcW w:w="6520" w:type="dxa"/>
            <w:tcBorders>
              <w:top w:val="single" w:sz="4" w:space="0" w:color="auto"/>
              <w:left w:val="single" w:sz="4" w:space="0" w:color="auto"/>
              <w:bottom w:val="single" w:sz="4" w:space="0" w:color="auto"/>
              <w:right w:val="single" w:sz="4" w:space="0" w:color="auto"/>
            </w:tcBorders>
            <w:tcPrChange w:id="1079"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F77EBB0" w14:textId="6F1E30FD" w:rsidR="00891B70" w:rsidRDefault="00891B70" w:rsidP="001741C0">
            <w:pPr>
              <w:pStyle w:val="Tabletext"/>
              <w:rPr>
                <w:ins w:id="1080" w:author="michele landi" w:date="2019-09-26T15:31:00Z"/>
              </w:rPr>
            </w:pPr>
            <w:ins w:id="1081" w:author="michele landi" w:date="2019-09-26T15:32:00Z">
              <w:r>
                <w:t xml:space="preserve">The sequence in which pilots board vessels  </w:t>
              </w:r>
            </w:ins>
          </w:p>
        </w:tc>
      </w:tr>
      <w:tr w:rsidR="00714C71" w:rsidRPr="00135FEC" w14:paraId="262C7CF4" w14:textId="77777777" w:rsidTr="00891B70">
        <w:trPr>
          <w:trHeight w:val="64"/>
          <w:ins w:id="1082" w:author="michele landi" w:date="2019-09-26T15:28:00Z"/>
          <w:trPrChange w:id="1083"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84"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60DC9163" w14:textId="1C663AEA" w:rsidR="00714C71" w:rsidRPr="003E34AF" w:rsidRDefault="00714C71" w:rsidP="001741C0">
            <w:pPr>
              <w:pStyle w:val="Tabletext"/>
              <w:rPr>
                <w:ins w:id="1085" w:author="michele landi" w:date="2019-09-26T15:28:00Z"/>
              </w:rPr>
            </w:pPr>
            <w:ins w:id="1086" w:author="michele landi" w:date="2019-09-26T15:28:00Z">
              <w:r>
                <w:t>PILOT DISPATCH</w:t>
              </w:r>
            </w:ins>
          </w:p>
        </w:tc>
        <w:tc>
          <w:tcPr>
            <w:tcW w:w="6520" w:type="dxa"/>
            <w:tcBorders>
              <w:top w:val="single" w:sz="4" w:space="0" w:color="auto"/>
              <w:left w:val="single" w:sz="4" w:space="0" w:color="auto"/>
              <w:bottom w:val="single" w:sz="4" w:space="0" w:color="auto"/>
              <w:right w:val="single" w:sz="4" w:space="0" w:color="auto"/>
            </w:tcBorders>
            <w:tcPrChange w:id="1087"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8C26F17" w14:textId="2BB69AB3" w:rsidR="00714C71" w:rsidRPr="004A3754" w:rsidRDefault="00714C71" w:rsidP="001741C0">
            <w:pPr>
              <w:pStyle w:val="Tabletext"/>
              <w:rPr>
                <w:ins w:id="1088" w:author="michele landi" w:date="2019-09-26T15:28:00Z"/>
                <w:rFonts w:eastAsia="Calibri"/>
              </w:rPr>
            </w:pPr>
            <w:ins w:id="1089" w:author="michele landi" w:date="2019-09-26T15:29:00Z">
              <w:r>
                <w:t>Pilot dispatch centre or pilot dispatch office</w:t>
              </w:r>
            </w:ins>
          </w:p>
        </w:tc>
      </w:tr>
      <w:tr w:rsidR="00714C71" w:rsidRPr="00135FEC" w14:paraId="26AA256C" w14:textId="77777777" w:rsidTr="00891B70">
        <w:trPr>
          <w:trHeight w:val="64"/>
          <w:ins w:id="1090" w:author="michele landi" w:date="2019-09-26T15:28:00Z"/>
          <w:trPrChange w:id="1091"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92"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12F95B6D" w14:textId="7C762D8A" w:rsidR="00714C71" w:rsidRPr="003E34AF" w:rsidRDefault="00714C71" w:rsidP="001741C0">
            <w:pPr>
              <w:pStyle w:val="Tabletext"/>
              <w:rPr>
                <w:ins w:id="1093" w:author="michele landi" w:date="2019-09-26T15:28:00Z"/>
              </w:rPr>
            </w:pPr>
            <w:ins w:id="1094" w:author="michele landi" w:date="2019-09-26T15:29:00Z">
              <w:r>
                <w:t>PILOT STATION</w:t>
              </w:r>
            </w:ins>
          </w:p>
        </w:tc>
        <w:tc>
          <w:tcPr>
            <w:tcW w:w="6520" w:type="dxa"/>
            <w:tcBorders>
              <w:top w:val="single" w:sz="4" w:space="0" w:color="auto"/>
              <w:left w:val="single" w:sz="4" w:space="0" w:color="auto"/>
              <w:bottom w:val="single" w:sz="4" w:space="0" w:color="auto"/>
              <w:right w:val="single" w:sz="4" w:space="0" w:color="auto"/>
            </w:tcBorders>
            <w:tcPrChange w:id="1095"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335166E" w14:textId="31758554" w:rsidR="00714C71" w:rsidRPr="004A3754" w:rsidRDefault="00714C71" w:rsidP="001741C0">
            <w:pPr>
              <w:pStyle w:val="Tabletext"/>
              <w:rPr>
                <w:ins w:id="1096" w:author="michele landi" w:date="2019-09-26T15:28:00Z"/>
                <w:rFonts w:eastAsia="Calibri"/>
              </w:rPr>
            </w:pPr>
            <w:ins w:id="1097" w:author="michele landi" w:date="2019-09-26T15:29:00Z">
              <w:r>
                <w:t>A place where a pilot embarks/disembarks</w:t>
              </w:r>
            </w:ins>
          </w:p>
        </w:tc>
      </w:tr>
      <w:tr w:rsidR="00203AD5" w:rsidRPr="00135FEC" w14:paraId="08020D87" w14:textId="77777777" w:rsidTr="00891B70">
        <w:trPr>
          <w:trHeight w:val="64"/>
          <w:ins w:id="1098" w:author="michele landi" w:date="2019-09-26T15:49:00Z"/>
        </w:trPr>
        <w:tc>
          <w:tcPr>
            <w:tcW w:w="3544" w:type="dxa"/>
            <w:tcBorders>
              <w:top w:val="single" w:sz="4" w:space="0" w:color="auto"/>
              <w:left w:val="single" w:sz="4" w:space="0" w:color="auto"/>
              <w:bottom w:val="single" w:sz="4" w:space="0" w:color="auto"/>
              <w:right w:val="single" w:sz="4" w:space="0" w:color="auto"/>
            </w:tcBorders>
          </w:tcPr>
          <w:p w14:paraId="0E217ED9" w14:textId="51CD9C21" w:rsidR="00203AD5" w:rsidRDefault="00203AD5" w:rsidP="001741C0">
            <w:pPr>
              <w:pStyle w:val="Tabletext"/>
              <w:rPr>
                <w:ins w:id="1099" w:author="michele landi" w:date="2019-09-26T15:49:00Z"/>
              </w:rPr>
            </w:pPr>
            <w:ins w:id="1100" w:author="michele landi" w:date="2019-09-26T15:49:00Z">
              <w:r>
                <w:t>PROHIBITED</w:t>
              </w:r>
            </w:ins>
          </w:p>
        </w:tc>
        <w:tc>
          <w:tcPr>
            <w:tcW w:w="6520" w:type="dxa"/>
            <w:tcBorders>
              <w:top w:val="single" w:sz="4" w:space="0" w:color="auto"/>
              <w:left w:val="single" w:sz="4" w:space="0" w:color="auto"/>
              <w:bottom w:val="single" w:sz="4" w:space="0" w:color="auto"/>
              <w:right w:val="single" w:sz="4" w:space="0" w:color="auto"/>
            </w:tcBorders>
          </w:tcPr>
          <w:p w14:paraId="360C1157" w14:textId="6340B531" w:rsidR="00203AD5" w:rsidRDefault="00203AD5">
            <w:pPr>
              <w:pStyle w:val="Tabletext"/>
              <w:rPr>
                <w:ins w:id="1101" w:author="michele landi" w:date="2019-09-26T15:49:00Z"/>
              </w:rPr>
            </w:pPr>
            <w:ins w:id="1102" w:author="michele landi" w:date="2019-09-26T15:49:00Z">
              <w:r>
                <w:t>Not permitted</w:t>
              </w:r>
            </w:ins>
          </w:p>
        </w:tc>
      </w:tr>
      <w:tr w:rsidR="00891B70" w:rsidRPr="00135FEC" w14:paraId="044B4445" w14:textId="77777777" w:rsidTr="00891B70">
        <w:trPr>
          <w:trHeight w:val="64"/>
          <w:ins w:id="1103" w:author="michele landi" w:date="2019-09-26T15:39:00Z"/>
        </w:trPr>
        <w:tc>
          <w:tcPr>
            <w:tcW w:w="3544" w:type="dxa"/>
            <w:tcBorders>
              <w:top w:val="single" w:sz="4" w:space="0" w:color="auto"/>
              <w:left w:val="single" w:sz="4" w:space="0" w:color="auto"/>
              <w:bottom w:val="single" w:sz="4" w:space="0" w:color="auto"/>
              <w:right w:val="single" w:sz="4" w:space="0" w:color="auto"/>
            </w:tcBorders>
          </w:tcPr>
          <w:p w14:paraId="0DFEF6F2" w14:textId="112F14F8" w:rsidR="00891B70" w:rsidRPr="003E34AF" w:rsidRDefault="00891B70" w:rsidP="001741C0">
            <w:pPr>
              <w:pStyle w:val="Tabletext"/>
              <w:rPr>
                <w:ins w:id="1104" w:author="michele landi" w:date="2019-09-26T15:39:00Z"/>
              </w:rPr>
            </w:pPr>
            <w:ins w:id="1105" w:author="michele landi" w:date="2019-09-26T15:39:00Z">
              <w:r>
                <w:t>QUARANTINE</w:t>
              </w:r>
            </w:ins>
          </w:p>
        </w:tc>
        <w:tc>
          <w:tcPr>
            <w:tcW w:w="6520" w:type="dxa"/>
            <w:tcBorders>
              <w:top w:val="single" w:sz="4" w:space="0" w:color="auto"/>
              <w:left w:val="single" w:sz="4" w:space="0" w:color="auto"/>
              <w:bottom w:val="single" w:sz="4" w:space="0" w:color="auto"/>
              <w:right w:val="single" w:sz="4" w:space="0" w:color="auto"/>
            </w:tcBorders>
          </w:tcPr>
          <w:p w14:paraId="09545B9D" w14:textId="224E185D" w:rsidR="00891B70" w:rsidRPr="004A3754" w:rsidRDefault="00891B70" w:rsidP="001741C0">
            <w:pPr>
              <w:pStyle w:val="Tabletext"/>
              <w:rPr>
                <w:ins w:id="1106" w:author="michele landi" w:date="2019-09-26T15:39:00Z"/>
                <w:rFonts w:eastAsia="Calibri"/>
              </w:rPr>
            </w:pPr>
            <w:ins w:id="1107" w:author="michele landi" w:date="2019-09-26T15:39:00Z">
              <w:r>
                <w:t>When a vessel is suspected to be carrying contagious disease or health related issue is held in isolation from the shore.</w:t>
              </w:r>
            </w:ins>
          </w:p>
        </w:tc>
      </w:tr>
      <w:tr w:rsidR="00BD31DE" w:rsidRPr="00135FEC" w14:paraId="657F929D" w14:textId="77777777" w:rsidTr="00891B70">
        <w:trPr>
          <w:trHeight w:val="64"/>
          <w:trPrChange w:id="1108"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109"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645EBD7C" w14:textId="77777777" w:rsidR="00BD31DE" w:rsidRPr="003E34AF" w:rsidRDefault="00BD31DE" w:rsidP="001741C0">
            <w:pPr>
              <w:pStyle w:val="Tabletext"/>
            </w:pPr>
            <w:r w:rsidRPr="003E34AF">
              <w:t>READ-BACK</w:t>
            </w:r>
          </w:p>
        </w:tc>
        <w:tc>
          <w:tcPr>
            <w:tcW w:w="6520" w:type="dxa"/>
            <w:tcBorders>
              <w:top w:val="single" w:sz="4" w:space="0" w:color="auto"/>
              <w:left w:val="single" w:sz="4" w:space="0" w:color="auto"/>
              <w:bottom w:val="single" w:sz="4" w:space="0" w:color="auto"/>
              <w:right w:val="single" w:sz="4" w:space="0" w:color="auto"/>
            </w:tcBorders>
            <w:tcPrChange w:id="1110"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21982992" w14:textId="77777777" w:rsidR="00BD31DE" w:rsidRPr="003E34AF" w:rsidRDefault="00BD31DE" w:rsidP="001741C0">
            <w:pPr>
              <w:pStyle w:val="Tabletext"/>
            </w:pPr>
            <w:r w:rsidRPr="004A3754">
              <w:rPr>
                <w:rFonts w:eastAsia="Calibri"/>
              </w:rPr>
              <w:t>Repeat all, or the specified part, of this message back to me exactly as received</w:t>
            </w:r>
          </w:p>
        </w:tc>
      </w:tr>
      <w:tr w:rsidR="00BD31DE" w:rsidRPr="00135FEC" w14:paraId="1142AF1C" w14:textId="77777777" w:rsidTr="00891B70">
        <w:trPr>
          <w:trHeight w:val="64"/>
          <w:trPrChange w:id="1111"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112"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6A28834C" w14:textId="0DE10E20" w:rsidR="00BD31DE" w:rsidRPr="003E34AF" w:rsidRDefault="00BD31DE" w:rsidP="001741C0">
            <w:pPr>
              <w:pStyle w:val="Tabletext"/>
            </w:pPr>
            <w:r w:rsidRPr="003E34AF">
              <w:t xml:space="preserve">REPEAT </w:t>
            </w:r>
            <w:r w:rsidR="000B5A93">
              <w:t xml:space="preserve">or </w:t>
            </w:r>
            <w:r w:rsidR="000B5A93" w:rsidRPr="000B5A93">
              <w:t xml:space="preserve">SAY AGAIN </w:t>
            </w:r>
            <w:r w:rsidRPr="003E34AF">
              <w:t>YOUR LAST</w:t>
            </w:r>
          </w:p>
        </w:tc>
        <w:tc>
          <w:tcPr>
            <w:tcW w:w="6520" w:type="dxa"/>
            <w:tcBorders>
              <w:top w:val="single" w:sz="4" w:space="0" w:color="auto"/>
              <w:left w:val="single" w:sz="4" w:space="0" w:color="auto"/>
              <w:bottom w:val="single" w:sz="4" w:space="0" w:color="auto"/>
              <w:right w:val="single" w:sz="4" w:space="0" w:color="auto"/>
            </w:tcBorders>
            <w:tcPrChange w:id="1113"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2F41FAE3" w14:textId="1D3F8CF2" w:rsidR="00BD31DE" w:rsidRPr="002965FE" w:rsidRDefault="00BD31DE" w:rsidP="001741C0">
            <w:pPr>
              <w:pStyle w:val="Tabletext"/>
            </w:pPr>
            <w:r w:rsidRPr="00934AE2">
              <w:t xml:space="preserve">A request to </w:t>
            </w:r>
            <w:r w:rsidR="000B5A93" w:rsidRPr="000B5A93">
              <w:t>retransmit all or a portion of a transmission</w:t>
            </w:r>
          </w:p>
        </w:tc>
      </w:tr>
      <w:tr w:rsidR="00BD31DE" w:rsidRPr="0063013F" w14:paraId="09BC99E2" w14:textId="77777777" w:rsidTr="00891B70">
        <w:trPr>
          <w:trHeight w:val="64"/>
          <w:trPrChange w:id="1114"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115"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46447414" w14:textId="77777777" w:rsidR="00BD31DE" w:rsidRPr="003E34AF" w:rsidRDefault="00BD31DE" w:rsidP="001741C0">
            <w:pPr>
              <w:pStyle w:val="Tabletext"/>
            </w:pPr>
            <w:r w:rsidRPr="003E34AF">
              <w:t>REPORT</w:t>
            </w:r>
          </w:p>
        </w:tc>
        <w:tc>
          <w:tcPr>
            <w:tcW w:w="6520" w:type="dxa"/>
            <w:tcBorders>
              <w:top w:val="single" w:sz="4" w:space="0" w:color="auto"/>
              <w:left w:val="single" w:sz="4" w:space="0" w:color="auto"/>
              <w:bottom w:val="single" w:sz="4" w:space="0" w:color="auto"/>
              <w:right w:val="single" w:sz="4" w:space="0" w:color="auto"/>
            </w:tcBorders>
            <w:tcPrChange w:id="1116"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4B25F1DD" w14:textId="77777777" w:rsidR="00BD31DE" w:rsidRPr="003E34AF" w:rsidRDefault="00BD31DE" w:rsidP="001741C0">
            <w:pPr>
              <w:pStyle w:val="Tabletext"/>
            </w:pPr>
            <w:r w:rsidRPr="004A3754">
              <w:rPr>
                <w:rFonts w:eastAsia="Calibri"/>
              </w:rPr>
              <w:t>Pass me the following information</w:t>
            </w:r>
          </w:p>
        </w:tc>
      </w:tr>
      <w:tr w:rsidR="00891B70" w:rsidRPr="0063013F" w14:paraId="42DD039E" w14:textId="77777777" w:rsidTr="00891B70">
        <w:trPr>
          <w:trHeight w:val="64"/>
          <w:ins w:id="1117" w:author="michele landi" w:date="2019-09-26T15:36:00Z"/>
          <w:trPrChange w:id="1118"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119"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317BAADC" w14:textId="554BD0AA" w:rsidR="00891B70" w:rsidRPr="003E34AF" w:rsidRDefault="00891B70" w:rsidP="001741C0">
            <w:pPr>
              <w:pStyle w:val="Tabletext"/>
              <w:rPr>
                <w:ins w:id="1120" w:author="michele landi" w:date="2019-09-26T15:36:00Z"/>
              </w:rPr>
            </w:pPr>
            <w:ins w:id="1121" w:author="michele landi" w:date="2019-09-26T15:38:00Z">
              <w:r>
                <w:t>REPORTING POINT</w:t>
              </w:r>
            </w:ins>
          </w:p>
        </w:tc>
        <w:tc>
          <w:tcPr>
            <w:tcW w:w="6520" w:type="dxa"/>
            <w:tcBorders>
              <w:top w:val="single" w:sz="4" w:space="0" w:color="auto"/>
              <w:left w:val="single" w:sz="4" w:space="0" w:color="auto"/>
              <w:bottom w:val="single" w:sz="4" w:space="0" w:color="auto"/>
              <w:right w:val="single" w:sz="4" w:space="0" w:color="auto"/>
            </w:tcBorders>
            <w:tcPrChange w:id="1122"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70568945" w14:textId="6A8D7055" w:rsidR="00891B70" w:rsidRDefault="00891B70" w:rsidP="001741C0">
            <w:pPr>
              <w:pStyle w:val="Tabletext"/>
              <w:rPr>
                <w:ins w:id="1123" w:author="michele landi" w:date="2019-09-26T15:36:00Z"/>
                <w:rFonts w:eastAsia="Calibri"/>
              </w:rPr>
            </w:pPr>
            <w:ins w:id="1124" w:author="michele landi" w:date="2019-09-26T15:38:00Z">
              <w:r w:rsidRPr="00426B04">
                <w:t>A mark or position</w:t>
              </w:r>
              <w:r>
                <w:t xml:space="preserve"> at which a vessel  is requi</w:t>
              </w:r>
              <w:r w:rsidRPr="00426B04">
                <w:t>red to report to the local VTS</w:t>
              </w:r>
            </w:ins>
          </w:p>
        </w:tc>
      </w:tr>
      <w:tr w:rsidR="00BD31DE" w:rsidRPr="0063013F" w14:paraId="19CF9D65" w14:textId="77777777" w:rsidTr="00891B70">
        <w:trPr>
          <w:trHeight w:val="64"/>
          <w:trPrChange w:id="112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12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23682A7A" w14:textId="77777777" w:rsidR="00BD31DE" w:rsidRPr="003E34AF" w:rsidRDefault="00BD31DE" w:rsidP="001741C0">
            <w:pPr>
              <w:pStyle w:val="Tabletext"/>
            </w:pPr>
            <w:r w:rsidRPr="003E34AF">
              <w:t>REQUEST</w:t>
            </w:r>
          </w:p>
        </w:tc>
        <w:tc>
          <w:tcPr>
            <w:tcW w:w="6520" w:type="dxa"/>
            <w:tcBorders>
              <w:top w:val="single" w:sz="4" w:space="0" w:color="auto"/>
              <w:left w:val="single" w:sz="4" w:space="0" w:color="auto"/>
              <w:bottom w:val="single" w:sz="4" w:space="0" w:color="auto"/>
              <w:right w:val="single" w:sz="4" w:space="0" w:color="auto"/>
            </w:tcBorders>
            <w:tcPrChange w:id="1127"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6E3246B6" w14:textId="5C644D30" w:rsidR="00BD31DE" w:rsidRPr="003E34AF" w:rsidRDefault="00DF00EA" w:rsidP="001741C0">
            <w:pPr>
              <w:pStyle w:val="Tabletext"/>
            </w:pPr>
            <w:r>
              <w:rPr>
                <w:rFonts w:eastAsia="Calibri"/>
              </w:rPr>
              <w:t>A request for information or intentions</w:t>
            </w:r>
          </w:p>
        </w:tc>
      </w:tr>
      <w:tr w:rsidR="00203AD5" w:rsidRPr="0063013F" w14:paraId="46E55883" w14:textId="77777777" w:rsidTr="00891B70">
        <w:trPr>
          <w:trHeight w:val="64"/>
          <w:ins w:id="1128" w:author="michele landi" w:date="2019-09-26T15:48:00Z"/>
        </w:trPr>
        <w:tc>
          <w:tcPr>
            <w:tcW w:w="3544" w:type="dxa"/>
            <w:tcBorders>
              <w:top w:val="single" w:sz="4" w:space="0" w:color="auto"/>
              <w:left w:val="single" w:sz="4" w:space="0" w:color="auto"/>
              <w:bottom w:val="single" w:sz="4" w:space="0" w:color="auto"/>
              <w:right w:val="single" w:sz="4" w:space="0" w:color="auto"/>
            </w:tcBorders>
          </w:tcPr>
          <w:p w14:paraId="7D9C4DC6" w14:textId="7AC1C5CC" w:rsidR="00203AD5" w:rsidRDefault="00203AD5" w:rsidP="001741C0">
            <w:pPr>
              <w:pStyle w:val="Tabletext"/>
              <w:rPr>
                <w:ins w:id="1129" w:author="michele landi" w:date="2019-09-26T15:48:00Z"/>
              </w:rPr>
            </w:pPr>
            <w:ins w:id="1130" w:author="michele landi" w:date="2019-09-26T15:48:00Z">
              <w:r>
                <w:t>RESTRICTED</w:t>
              </w:r>
            </w:ins>
          </w:p>
        </w:tc>
        <w:tc>
          <w:tcPr>
            <w:tcW w:w="6520" w:type="dxa"/>
            <w:tcBorders>
              <w:top w:val="single" w:sz="4" w:space="0" w:color="auto"/>
              <w:left w:val="single" w:sz="4" w:space="0" w:color="auto"/>
              <w:bottom w:val="single" w:sz="4" w:space="0" w:color="auto"/>
              <w:right w:val="single" w:sz="4" w:space="0" w:color="auto"/>
            </w:tcBorders>
          </w:tcPr>
          <w:p w14:paraId="7060A6A1" w14:textId="44740BAA" w:rsidR="00203AD5" w:rsidRDefault="00203AD5" w:rsidP="00040284">
            <w:pPr>
              <w:pStyle w:val="Tabletext"/>
              <w:rPr>
                <w:ins w:id="1131" w:author="michele landi" w:date="2019-09-26T15:48:00Z"/>
              </w:rPr>
            </w:pPr>
            <w:ins w:id="1132" w:author="michele landi" w:date="2019-09-26T15:49:00Z">
              <w:r>
                <w:t xml:space="preserve">Permitted access to certain vessels </w:t>
              </w:r>
            </w:ins>
            <w:ins w:id="1133" w:author="michele landi" w:date="2019-09-26T15:50:00Z">
              <w:r>
                <w:t>at certain conditions</w:t>
              </w:r>
            </w:ins>
          </w:p>
        </w:tc>
      </w:tr>
      <w:tr w:rsidR="00040284" w:rsidRPr="0063013F" w14:paraId="68E29610" w14:textId="77777777" w:rsidTr="00891B70">
        <w:trPr>
          <w:trHeight w:val="64"/>
          <w:ins w:id="1134" w:author="michele landi" w:date="2019-09-26T15:16:00Z"/>
          <w:trPrChange w:id="113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13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3B5C8A8E" w14:textId="37EC0E7F" w:rsidR="00040284" w:rsidRPr="0085655A" w:rsidRDefault="00040284" w:rsidP="001741C0">
            <w:pPr>
              <w:pStyle w:val="Tabletext"/>
              <w:rPr>
                <w:ins w:id="1137" w:author="michele landi" w:date="2019-09-26T15:16:00Z"/>
              </w:rPr>
            </w:pPr>
            <w:ins w:id="1138" w:author="michele landi" w:date="2019-09-26T15:16:00Z">
              <w:r>
                <w:t>SAFE DISTANCE</w:t>
              </w:r>
            </w:ins>
          </w:p>
        </w:tc>
        <w:tc>
          <w:tcPr>
            <w:tcW w:w="6520" w:type="dxa"/>
            <w:tcBorders>
              <w:top w:val="single" w:sz="4" w:space="0" w:color="auto"/>
              <w:left w:val="single" w:sz="4" w:space="0" w:color="auto"/>
              <w:bottom w:val="single" w:sz="4" w:space="0" w:color="auto"/>
              <w:right w:val="single" w:sz="4" w:space="0" w:color="auto"/>
            </w:tcBorders>
            <w:tcPrChange w:id="1139"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683C35A3" w14:textId="1A9922E2" w:rsidR="00040284" w:rsidRPr="0063013F" w:rsidRDefault="00040284">
            <w:pPr>
              <w:pStyle w:val="Tabletext"/>
              <w:rPr>
                <w:ins w:id="1140" w:author="michele landi" w:date="2019-09-26T15:16:00Z"/>
              </w:rPr>
            </w:pPr>
            <w:ins w:id="1141" w:author="michele landi" w:date="2019-09-26T15:16:00Z">
              <w:r>
                <w:t>The minimum distance allowed to avid dangerous situations</w:t>
              </w:r>
            </w:ins>
          </w:p>
        </w:tc>
      </w:tr>
      <w:tr w:rsidR="00040284" w:rsidRPr="0063013F" w14:paraId="52B66312" w14:textId="77777777" w:rsidTr="00891B70">
        <w:trPr>
          <w:trHeight w:val="64"/>
          <w:ins w:id="1142" w:author="michele landi" w:date="2019-09-26T15:20:00Z"/>
          <w:trPrChange w:id="1143"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144"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20F2CE1E" w14:textId="3A037CB6" w:rsidR="00040284" w:rsidRPr="0085655A" w:rsidRDefault="00040284" w:rsidP="001741C0">
            <w:pPr>
              <w:pStyle w:val="Tabletext"/>
              <w:rPr>
                <w:ins w:id="1145" w:author="michele landi" w:date="2019-09-26T15:20:00Z"/>
              </w:rPr>
            </w:pPr>
            <w:ins w:id="1146" w:author="michele landi" w:date="2019-09-26T15:20:00Z">
              <w:r>
                <w:t>SINGLED UP</w:t>
              </w:r>
            </w:ins>
          </w:p>
        </w:tc>
        <w:tc>
          <w:tcPr>
            <w:tcW w:w="6520" w:type="dxa"/>
            <w:tcBorders>
              <w:top w:val="single" w:sz="4" w:space="0" w:color="auto"/>
              <w:left w:val="single" w:sz="4" w:space="0" w:color="auto"/>
              <w:bottom w:val="single" w:sz="4" w:space="0" w:color="auto"/>
              <w:right w:val="single" w:sz="4" w:space="0" w:color="auto"/>
            </w:tcBorders>
            <w:tcPrChange w:id="1147"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1DDA1723" w14:textId="664DB272" w:rsidR="00040284" w:rsidRPr="0063013F" w:rsidRDefault="00040284" w:rsidP="001741C0">
            <w:pPr>
              <w:pStyle w:val="Tabletext"/>
              <w:rPr>
                <w:ins w:id="1148" w:author="michele landi" w:date="2019-09-26T15:20:00Z"/>
              </w:rPr>
            </w:pPr>
            <w:ins w:id="1149" w:author="michele landi" w:date="2019-09-26T15:20:00Z">
              <w:r>
                <w:t>Mooring lines are released except the minimum needed to hold the vessel.</w:t>
              </w:r>
            </w:ins>
          </w:p>
        </w:tc>
      </w:tr>
      <w:tr w:rsidR="00891B70" w:rsidRPr="0063013F" w14:paraId="46EBF9A6" w14:textId="77777777" w:rsidTr="00891B70">
        <w:trPr>
          <w:trHeight w:val="64"/>
          <w:ins w:id="1150" w:author="michele landi" w:date="2019-09-26T15:32:00Z"/>
          <w:trPrChange w:id="1151"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152"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16744D5A" w14:textId="5A671D41" w:rsidR="00891B70" w:rsidRPr="0085655A" w:rsidRDefault="00891B70" w:rsidP="001741C0">
            <w:pPr>
              <w:pStyle w:val="Tabletext"/>
              <w:rPr>
                <w:ins w:id="1153" w:author="michele landi" w:date="2019-09-26T15:32:00Z"/>
              </w:rPr>
            </w:pPr>
            <w:ins w:id="1154" w:author="michele landi" w:date="2019-09-26T15:33:00Z">
              <w:r>
                <w:t>SPECIAL OPERATION</w:t>
              </w:r>
            </w:ins>
          </w:p>
        </w:tc>
        <w:tc>
          <w:tcPr>
            <w:tcW w:w="6520" w:type="dxa"/>
            <w:tcBorders>
              <w:top w:val="single" w:sz="4" w:space="0" w:color="auto"/>
              <w:left w:val="single" w:sz="4" w:space="0" w:color="auto"/>
              <w:bottom w:val="single" w:sz="4" w:space="0" w:color="auto"/>
              <w:right w:val="single" w:sz="4" w:space="0" w:color="auto"/>
            </w:tcBorders>
            <w:tcPrChange w:id="1155"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6C822CE" w14:textId="62DBB78D" w:rsidR="00891B70" w:rsidRPr="0063013F" w:rsidRDefault="00891B70" w:rsidP="001741C0">
            <w:pPr>
              <w:pStyle w:val="Tabletext"/>
              <w:rPr>
                <w:ins w:id="1156" w:author="michele landi" w:date="2019-09-26T15:32:00Z"/>
              </w:rPr>
            </w:pPr>
            <w:ins w:id="1157" w:author="michele landi" w:date="2019-09-26T15:33:00Z">
              <w:r>
                <w:t>A performance of a practical work or of something which affects the safety of navigation (e.g. d</w:t>
              </w:r>
              <w:r w:rsidRPr="00780E4C">
                <w:t>ifficult tow,</w:t>
              </w:r>
              <w:r>
                <w:t xml:space="preserve"> </w:t>
              </w:r>
              <w:r w:rsidRPr="00780E4C">
                <w:t>diver, survey, dredging, cable line laying</w:t>
              </w:r>
              <w:r>
                <w:t>).</w:t>
              </w:r>
            </w:ins>
          </w:p>
        </w:tc>
      </w:tr>
      <w:tr w:rsidR="00BD31DE" w:rsidRPr="0063013F" w14:paraId="23D0D7E6" w14:textId="77777777" w:rsidTr="00891B70">
        <w:trPr>
          <w:trHeight w:val="64"/>
          <w:trPrChange w:id="1158"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159"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3EBE64EF" w14:textId="0CCA2F53" w:rsidR="00BD31DE" w:rsidRPr="0085655A" w:rsidRDefault="00BD31DE" w:rsidP="001741C0">
            <w:pPr>
              <w:pStyle w:val="Tabletext"/>
            </w:pPr>
            <w:r w:rsidRPr="0085655A">
              <w:t>STAND</w:t>
            </w:r>
            <w:r w:rsidR="000B5A93">
              <w:t xml:space="preserve"> </w:t>
            </w:r>
            <w:r w:rsidRPr="0085655A">
              <w:t>BY</w:t>
            </w:r>
          </w:p>
        </w:tc>
        <w:tc>
          <w:tcPr>
            <w:tcW w:w="6520" w:type="dxa"/>
            <w:tcBorders>
              <w:top w:val="single" w:sz="4" w:space="0" w:color="auto"/>
              <w:left w:val="single" w:sz="4" w:space="0" w:color="auto"/>
              <w:bottom w:val="single" w:sz="4" w:space="0" w:color="auto"/>
              <w:right w:val="single" w:sz="4" w:space="0" w:color="auto"/>
            </w:tcBorders>
            <w:tcPrChange w:id="1160"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2932FAEB" w14:textId="77777777" w:rsidR="00BD31DE" w:rsidRPr="0063013F" w:rsidRDefault="00BD31DE" w:rsidP="001741C0">
            <w:pPr>
              <w:pStyle w:val="Tabletext"/>
            </w:pPr>
            <w:r w:rsidRPr="0063013F">
              <w:t>Wait and I will call you</w:t>
            </w:r>
          </w:p>
        </w:tc>
      </w:tr>
      <w:tr w:rsidR="000D507C" w:rsidRPr="007B369C" w14:paraId="09707339" w14:textId="77777777" w:rsidTr="00691885">
        <w:trPr>
          <w:trHeight w:val="64"/>
          <w:ins w:id="1161" w:author="michele landi" w:date="2019-09-26T15:52:00Z"/>
        </w:trPr>
        <w:tc>
          <w:tcPr>
            <w:tcW w:w="3544" w:type="dxa"/>
            <w:tcBorders>
              <w:top w:val="single" w:sz="4" w:space="0" w:color="auto"/>
              <w:left w:val="single" w:sz="4" w:space="0" w:color="auto"/>
              <w:bottom w:val="single" w:sz="4" w:space="0" w:color="auto"/>
              <w:right w:val="single" w:sz="4" w:space="0" w:color="auto"/>
            </w:tcBorders>
          </w:tcPr>
          <w:p w14:paraId="64EA6318" w14:textId="77777777" w:rsidR="000D507C" w:rsidRPr="00353D53" w:rsidRDefault="000D507C" w:rsidP="00691885">
            <w:pPr>
              <w:pStyle w:val="Tabletext"/>
              <w:rPr>
                <w:ins w:id="1162" w:author="michele landi" w:date="2019-09-26T15:52:00Z"/>
              </w:rPr>
            </w:pPr>
            <w:ins w:id="1163" w:author="michele landi" w:date="2019-09-26T15:52:00Z">
              <w:r w:rsidRPr="00353D53">
                <w:t>STANDBY ON (channel )</w:t>
              </w:r>
            </w:ins>
          </w:p>
        </w:tc>
        <w:tc>
          <w:tcPr>
            <w:tcW w:w="6520" w:type="dxa"/>
            <w:tcBorders>
              <w:top w:val="single" w:sz="4" w:space="0" w:color="auto"/>
              <w:left w:val="single" w:sz="4" w:space="0" w:color="auto"/>
              <w:bottom w:val="single" w:sz="4" w:space="0" w:color="auto"/>
              <w:right w:val="single" w:sz="4" w:space="0" w:color="auto"/>
            </w:tcBorders>
          </w:tcPr>
          <w:p w14:paraId="0EE8862F" w14:textId="77777777" w:rsidR="000D507C" w:rsidRPr="00353D53" w:rsidRDefault="000D507C" w:rsidP="00691885">
            <w:pPr>
              <w:pStyle w:val="Tabletext"/>
              <w:rPr>
                <w:ins w:id="1164" w:author="michele landi" w:date="2019-09-26T15:52:00Z"/>
              </w:rPr>
            </w:pPr>
            <w:ins w:id="1165" w:author="michele landi" w:date="2019-09-26T15:52:00Z">
              <w:r w:rsidRPr="00353D53">
                <w:t xml:space="preserve">Request for a vessel to standby on a VHF channel </w:t>
              </w:r>
            </w:ins>
          </w:p>
        </w:tc>
      </w:tr>
      <w:tr w:rsidR="00891B70" w:rsidRPr="0063013F" w14:paraId="4F2713E7" w14:textId="77777777" w:rsidTr="00891B70">
        <w:trPr>
          <w:trHeight w:val="64"/>
          <w:ins w:id="1166" w:author="michele landi" w:date="2019-09-26T15:40:00Z"/>
        </w:trPr>
        <w:tc>
          <w:tcPr>
            <w:tcW w:w="3544" w:type="dxa"/>
            <w:tcBorders>
              <w:top w:val="single" w:sz="4" w:space="0" w:color="auto"/>
              <w:left w:val="single" w:sz="4" w:space="0" w:color="auto"/>
              <w:bottom w:val="single" w:sz="4" w:space="0" w:color="auto"/>
              <w:right w:val="single" w:sz="4" w:space="0" w:color="auto"/>
            </w:tcBorders>
          </w:tcPr>
          <w:p w14:paraId="5FDBFF2E" w14:textId="29336AF9" w:rsidR="00891B70" w:rsidRPr="0085655A" w:rsidRDefault="00891B70" w:rsidP="001741C0">
            <w:pPr>
              <w:pStyle w:val="Tabletext"/>
              <w:rPr>
                <w:ins w:id="1167" w:author="michele landi" w:date="2019-09-26T15:40:00Z"/>
              </w:rPr>
            </w:pPr>
            <w:ins w:id="1168" w:author="michele landi" w:date="2019-09-26T15:40:00Z">
              <w:r>
                <w:t>STRIKE</w:t>
              </w:r>
            </w:ins>
          </w:p>
        </w:tc>
        <w:tc>
          <w:tcPr>
            <w:tcW w:w="6520" w:type="dxa"/>
            <w:tcBorders>
              <w:top w:val="single" w:sz="4" w:space="0" w:color="auto"/>
              <w:left w:val="single" w:sz="4" w:space="0" w:color="auto"/>
              <w:bottom w:val="single" w:sz="4" w:space="0" w:color="auto"/>
              <w:right w:val="single" w:sz="4" w:space="0" w:color="auto"/>
            </w:tcBorders>
          </w:tcPr>
          <w:p w14:paraId="15D95F3B" w14:textId="11B2B671" w:rsidR="00891B70" w:rsidRPr="0063013F" w:rsidRDefault="00891B70" w:rsidP="001741C0">
            <w:pPr>
              <w:pStyle w:val="Tabletext"/>
              <w:rPr>
                <w:ins w:id="1169" w:author="michele landi" w:date="2019-09-26T15:40:00Z"/>
              </w:rPr>
            </w:pPr>
            <w:ins w:id="1170" w:author="michele landi" w:date="2019-09-26T15:40:00Z">
              <w:r>
                <w:t>Port services temporarily suspended due to a protest action</w:t>
              </w:r>
            </w:ins>
          </w:p>
        </w:tc>
      </w:tr>
    </w:tbl>
    <w:p w14:paraId="66188000" w14:textId="69C60000" w:rsidR="00BD31DE" w:rsidRDefault="00BD31DE" w:rsidP="00F06234">
      <w:pPr>
        <w:pStyle w:val="BodyText"/>
      </w:pPr>
    </w:p>
    <w:p w14:paraId="6BCA175F" w14:textId="07073897" w:rsidR="00BD31DE" w:rsidRDefault="00BD31DE" w:rsidP="00BD31DE">
      <w:pPr>
        <w:pStyle w:val="Heading3"/>
        <w:tabs>
          <w:tab w:val="clear" w:pos="0"/>
        </w:tabs>
        <w:ind w:left="720" w:hanging="720"/>
      </w:pPr>
      <w:bookmarkStart w:id="1171" w:name="_Toc16165967"/>
      <w:bookmarkStart w:id="1172" w:name="_Toc18993251"/>
      <w:r>
        <w:t>Request</w:t>
      </w:r>
      <w:ins w:id="1173" w:author="michele landi" w:date="2019-09-25T17:02:00Z">
        <w:r w:rsidR="00432D8E">
          <w:t>ing</w:t>
        </w:r>
      </w:ins>
      <w:del w:id="1174" w:author="michele landi" w:date="2019-09-25T17:02:00Z">
        <w:r w:rsidDel="00432D8E">
          <w:delText xml:space="preserve"> for</w:delText>
        </w:r>
      </w:del>
      <w:r>
        <w:t xml:space="preserve"> additional reports</w:t>
      </w:r>
      <w:bookmarkEnd w:id="1171"/>
      <w:bookmarkEnd w:id="1172"/>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872744" w14:paraId="25715E54" w14:textId="77777777" w:rsidTr="001741C0">
        <w:trPr>
          <w:trHeight w:val="360"/>
          <w:tblHeader/>
        </w:trPr>
        <w:tc>
          <w:tcPr>
            <w:tcW w:w="1807" w:type="pct"/>
            <w:shd w:val="clear" w:color="auto" w:fill="D9E2F3"/>
            <w:vAlign w:val="center"/>
          </w:tcPr>
          <w:p w14:paraId="42EF8A14" w14:textId="77777777" w:rsidR="00BD31DE" w:rsidRPr="00872744" w:rsidRDefault="00BD31DE" w:rsidP="001741C0">
            <w:pPr>
              <w:pStyle w:val="Tableheading"/>
              <w:rPr>
                <w:szCs w:val="20"/>
              </w:rPr>
            </w:pPr>
            <w:r w:rsidRPr="00872744">
              <w:rPr>
                <w:szCs w:val="20"/>
              </w:rPr>
              <w:t>Message Element</w:t>
            </w:r>
          </w:p>
        </w:tc>
        <w:tc>
          <w:tcPr>
            <w:tcW w:w="3193" w:type="pct"/>
            <w:shd w:val="clear" w:color="auto" w:fill="D9E2F3"/>
            <w:vAlign w:val="center"/>
          </w:tcPr>
          <w:p w14:paraId="7A90F0C3" w14:textId="77777777" w:rsidR="00BD31DE" w:rsidRPr="00872744" w:rsidRDefault="00BD31DE" w:rsidP="001741C0">
            <w:pPr>
              <w:pStyle w:val="Tableheading"/>
              <w:rPr>
                <w:szCs w:val="20"/>
              </w:rPr>
            </w:pPr>
            <w:r w:rsidRPr="00872744">
              <w:rPr>
                <w:szCs w:val="20"/>
              </w:rPr>
              <w:t>Message Intent</w:t>
            </w:r>
          </w:p>
        </w:tc>
      </w:tr>
      <w:tr w:rsidR="00BD31DE" w:rsidRPr="00872744" w14:paraId="7DA82DFE" w14:textId="77777777" w:rsidTr="001741C0">
        <w:trPr>
          <w:trHeight w:val="64"/>
        </w:trPr>
        <w:tc>
          <w:tcPr>
            <w:tcW w:w="1807" w:type="pct"/>
          </w:tcPr>
          <w:p w14:paraId="4E362FFC" w14:textId="00773CBD" w:rsidR="00BD31DE" w:rsidRPr="00872744" w:rsidRDefault="00BD31DE" w:rsidP="001741C0">
            <w:pPr>
              <w:spacing w:before="60" w:after="60"/>
              <w:ind w:left="142"/>
              <w:rPr>
                <w:sz w:val="20"/>
                <w:szCs w:val="20"/>
              </w:rPr>
            </w:pPr>
            <w:r w:rsidRPr="00872744">
              <w:rPr>
                <w:sz w:val="20"/>
                <w:szCs w:val="20"/>
              </w:rPr>
              <w:t xml:space="preserve">REPORT </w:t>
            </w:r>
            <w:r w:rsidR="006E269F" w:rsidRPr="00872744">
              <w:rPr>
                <w:sz w:val="20"/>
                <w:szCs w:val="20"/>
              </w:rPr>
              <w:t>[</w:t>
            </w:r>
            <w:r w:rsidRPr="00872744">
              <w:rPr>
                <w:sz w:val="20"/>
                <w:szCs w:val="20"/>
              </w:rPr>
              <w:t>AGAIN</w:t>
            </w:r>
            <w:r w:rsidR="006E269F" w:rsidRPr="00872744">
              <w:rPr>
                <w:sz w:val="20"/>
                <w:szCs w:val="20"/>
              </w:rPr>
              <w:t>]</w:t>
            </w:r>
            <w:r w:rsidRPr="00872744">
              <w:rPr>
                <w:sz w:val="20"/>
                <w:szCs w:val="20"/>
              </w:rPr>
              <w:t xml:space="preserve"> AT (location</w:t>
            </w:r>
            <w:r w:rsidR="006E269F" w:rsidRPr="00872744">
              <w:rPr>
                <w:sz w:val="20"/>
                <w:szCs w:val="20"/>
              </w:rPr>
              <w:t xml:space="preserve"> or time</w:t>
            </w:r>
            <w:r w:rsidRPr="00872744">
              <w:rPr>
                <w:sz w:val="20"/>
                <w:szCs w:val="20"/>
              </w:rPr>
              <w:t xml:space="preserve">) </w:t>
            </w:r>
          </w:p>
        </w:tc>
        <w:tc>
          <w:tcPr>
            <w:tcW w:w="3193" w:type="pct"/>
          </w:tcPr>
          <w:p w14:paraId="0FDBC884" w14:textId="2CF62F28" w:rsidR="00BD31DE" w:rsidRPr="00872744" w:rsidRDefault="00BD31DE" w:rsidP="001741C0">
            <w:pPr>
              <w:spacing w:before="60" w:after="60"/>
              <w:ind w:left="142"/>
              <w:rPr>
                <w:sz w:val="20"/>
                <w:szCs w:val="20"/>
              </w:rPr>
            </w:pPr>
            <w:r w:rsidRPr="00872744">
              <w:rPr>
                <w:sz w:val="20"/>
                <w:szCs w:val="20"/>
              </w:rPr>
              <w:t xml:space="preserve">Request to report </w:t>
            </w:r>
            <w:r w:rsidR="006E269F" w:rsidRPr="00872744">
              <w:rPr>
                <w:sz w:val="20"/>
                <w:szCs w:val="20"/>
              </w:rPr>
              <w:t>[</w:t>
            </w:r>
            <w:r w:rsidRPr="00872744">
              <w:rPr>
                <w:sz w:val="20"/>
                <w:szCs w:val="20"/>
              </w:rPr>
              <w:t>again</w:t>
            </w:r>
            <w:r w:rsidR="006E269F" w:rsidRPr="00872744">
              <w:rPr>
                <w:sz w:val="20"/>
                <w:szCs w:val="20"/>
              </w:rPr>
              <w:t>]</w:t>
            </w:r>
            <w:r w:rsidRPr="00872744">
              <w:rPr>
                <w:sz w:val="20"/>
                <w:szCs w:val="20"/>
              </w:rPr>
              <w:t xml:space="preserve"> when the vessel has reached a specified location</w:t>
            </w:r>
            <w:r w:rsidR="006E269F" w:rsidRPr="00872744">
              <w:rPr>
                <w:sz w:val="20"/>
                <w:szCs w:val="20"/>
              </w:rPr>
              <w:t xml:space="preserve"> or time</w:t>
            </w:r>
          </w:p>
        </w:tc>
      </w:tr>
      <w:tr w:rsidR="00BD31DE" w:rsidRPr="00AD1C60" w14:paraId="52D8E935" w14:textId="77777777" w:rsidTr="001741C0">
        <w:trPr>
          <w:trHeight w:val="64"/>
        </w:trPr>
        <w:tc>
          <w:tcPr>
            <w:tcW w:w="1807" w:type="pct"/>
          </w:tcPr>
          <w:p w14:paraId="37F95266" w14:textId="1095529C" w:rsidR="00BD31DE" w:rsidRPr="00432D8E" w:rsidRDefault="00BD31DE">
            <w:pPr>
              <w:spacing w:before="60" w:after="60"/>
              <w:ind w:left="142"/>
              <w:rPr>
                <w:sz w:val="20"/>
                <w:szCs w:val="20"/>
                <w:rPrChange w:id="1175" w:author="michele landi" w:date="2019-09-25T17:04:00Z">
                  <w:rPr>
                    <w:sz w:val="20"/>
                    <w:szCs w:val="20"/>
                    <w:highlight w:val="yellow"/>
                  </w:rPr>
                </w:rPrChange>
              </w:rPr>
            </w:pPr>
            <w:r w:rsidRPr="00432D8E">
              <w:rPr>
                <w:sz w:val="20"/>
                <w:szCs w:val="20"/>
                <w:rPrChange w:id="1176" w:author="michele landi" w:date="2019-09-25T17:04:00Z">
                  <w:rPr>
                    <w:sz w:val="20"/>
                    <w:szCs w:val="20"/>
                    <w:highlight w:val="yellow"/>
                  </w:rPr>
                </w:rPrChange>
              </w:rPr>
              <w:t>REPORT LEAVING</w:t>
            </w:r>
            <w:ins w:id="1177" w:author="michele landi" w:date="2019-09-25T17:03:00Z">
              <w:r w:rsidR="00432D8E" w:rsidRPr="00432D8E">
                <w:rPr>
                  <w:sz w:val="20"/>
                  <w:szCs w:val="20"/>
                  <w:rPrChange w:id="1178" w:author="michele landi" w:date="2019-09-25T17:04:00Z">
                    <w:rPr>
                      <w:sz w:val="20"/>
                      <w:szCs w:val="20"/>
                      <w:highlight w:val="yellow"/>
                    </w:rPr>
                  </w:rPrChange>
                </w:rPr>
                <w:t>/</w:t>
              </w:r>
            </w:ins>
            <w:ins w:id="1179" w:author="michele landi" w:date="2019-09-25T17:04:00Z">
              <w:r w:rsidR="00432D8E" w:rsidRPr="00432D8E">
                <w:rPr>
                  <w:sz w:val="20"/>
                  <w:szCs w:val="20"/>
                  <w:rPrChange w:id="1180" w:author="michele landi" w:date="2019-09-25T17:04:00Z">
                    <w:rPr>
                      <w:sz w:val="20"/>
                      <w:szCs w:val="20"/>
                      <w:highlight w:val="yellow"/>
                    </w:rPr>
                  </w:rPrChange>
                </w:rPr>
                <w:t xml:space="preserve">PASSING/ETA AT </w:t>
              </w:r>
            </w:ins>
            <w:del w:id="1181" w:author="michele landi" w:date="2019-09-25T17:03:00Z">
              <w:r w:rsidRPr="00432D8E" w:rsidDel="00432D8E">
                <w:rPr>
                  <w:sz w:val="20"/>
                  <w:szCs w:val="20"/>
                  <w:rPrChange w:id="1182" w:author="michele landi" w:date="2019-09-25T17:04:00Z">
                    <w:rPr>
                      <w:sz w:val="20"/>
                      <w:szCs w:val="20"/>
                      <w:highlight w:val="yellow"/>
                    </w:rPr>
                  </w:rPrChange>
                </w:rPr>
                <w:delText xml:space="preserve"> </w:delText>
              </w:r>
            </w:del>
            <w:r w:rsidRPr="00432D8E">
              <w:rPr>
                <w:sz w:val="20"/>
                <w:szCs w:val="20"/>
                <w:rPrChange w:id="1183" w:author="michele landi" w:date="2019-09-25T17:04:00Z">
                  <w:rPr>
                    <w:sz w:val="20"/>
                    <w:szCs w:val="20"/>
                    <w:highlight w:val="yellow"/>
                  </w:rPr>
                </w:rPrChange>
              </w:rPr>
              <w:t>(</w:t>
            </w:r>
            <w:ins w:id="1184" w:author="michele landi" w:date="2019-09-25T17:04:00Z">
              <w:r w:rsidR="00432D8E" w:rsidRPr="00432D8E">
                <w:rPr>
                  <w:sz w:val="20"/>
                  <w:szCs w:val="20"/>
                  <w:rPrChange w:id="1185" w:author="michele landi" w:date="2019-09-25T17:04:00Z">
                    <w:rPr>
                      <w:sz w:val="20"/>
                      <w:szCs w:val="20"/>
                      <w:highlight w:val="yellow"/>
                    </w:rPr>
                  </w:rPrChange>
                </w:rPr>
                <w:t>position</w:t>
              </w:r>
            </w:ins>
            <w:del w:id="1186" w:author="michele landi" w:date="2019-09-25T17:04:00Z">
              <w:r w:rsidRPr="00432D8E" w:rsidDel="00432D8E">
                <w:rPr>
                  <w:sz w:val="20"/>
                  <w:szCs w:val="20"/>
                  <w:rPrChange w:id="1187" w:author="michele landi" w:date="2019-09-25T17:04:00Z">
                    <w:rPr>
                      <w:sz w:val="20"/>
                      <w:szCs w:val="20"/>
                      <w:highlight w:val="yellow"/>
                    </w:rPr>
                  </w:rPrChange>
                </w:rPr>
                <w:delText xml:space="preserve">location </w:delText>
              </w:r>
            </w:del>
            <w:r w:rsidRPr="00432D8E">
              <w:rPr>
                <w:sz w:val="20"/>
                <w:szCs w:val="20"/>
                <w:rPrChange w:id="1188" w:author="michele landi" w:date="2019-09-25T17:04:00Z">
                  <w:rPr>
                    <w:sz w:val="20"/>
                    <w:szCs w:val="20"/>
                    <w:highlight w:val="yellow"/>
                  </w:rPr>
                </w:rPrChange>
              </w:rPr>
              <w:t>/</w:t>
            </w:r>
            <w:del w:id="1189" w:author="michele landi" w:date="2019-09-25T17:04:00Z">
              <w:r w:rsidRPr="00432D8E" w:rsidDel="00432D8E">
                <w:rPr>
                  <w:sz w:val="20"/>
                  <w:szCs w:val="20"/>
                  <w:rPrChange w:id="1190" w:author="michele landi" w:date="2019-09-25T17:04:00Z">
                    <w:rPr>
                      <w:sz w:val="20"/>
                      <w:szCs w:val="20"/>
                      <w:highlight w:val="yellow"/>
                    </w:rPr>
                  </w:rPrChange>
                </w:rPr>
                <w:delText xml:space="preserve"> VTS </w:delText>
              </w:r>
            </w:del>
            <w:r w:rsidRPr="00432D8E">
              <w:rPr>
                <w:sz w:val="20"/>
                <w:szCs w:val="20"/>
                <w:rPrChange w:id="1191" w:author="michele landi" w:date="2019-09-25T17:04:00Z">
                  <w:rPr>
                    <w:sz w:val="20"/>
                    <w:szCs w:val="20"/>
                    <w:highlight w:val="yellow"/>
                  </w:rPr>
                </w:rPrChange>
              </w:rPr>
              <w:t>area)</w:t>
            </w:r>
          </w:p>
        </w:tc>
        <w:tc>
          <w:tcPr>
            <w:tcW w:w="3193" w:type="pct"/>
          </w:tcPr>
          <w:p w14:paraId="72DAE6E6" w14:textId="0182352B" w:rsidR="00BD31DE" w:rsidRPr="00432D8E" w:rsidRDefault="00BD31DE">
            <w:pPr>
              <w:spacing w:before="60" w:after="60"/>
              <w:ind w:left="142"/>
              <w:rPr>
                <w:sz w:val="20"/>
                <w:szCs w:val="20"/>
                <w:rPrChange w:id="1192" w:author="michele landi" w:date="2019-09-25T17:04:00Z">
                  <w:rPr>
                    <w:sz w:val="20"/>
                    <w:szCs w:val="20"/>
                    <w:highlight w:val="yellow"/>
                  </w:rPr>
                </w:rPrChange>
              </w:rPr>
            </w:pPr>
            <w:r w:rsidRPr="00432D8E">
              <w:rPr>
                <w:sz w:val="20"/>
                <w:szCs w:val="20"/>
                <w:rPrChange w:id="1193" w:author="michele landi" w:date="2019-09-25T17:04:00Z">
                  <w:rPr>
                    <w:sz w:val="20"/>
                    <w:szCs w:val="20"/>
                    <w:highlight w:val="yellow"/>
                  </w:rPr>
                </w:rPrChange>
              </w:rPr>
              <w:t>Request to report when the vessel has left</w:t>
            </w:r>
            <w:ins w:id="1194" w:author="michele landi" w:date="2019-09-25T17:04:00Z">
              <w:r w:rsidR="00432D8E">
                <w:rPr>
                  <w:sz w:val="20"/>
                  <w:szCs w:val="20"/>
                </w:rPr>
                <w:t>/passed a specific position or area</w:t>
              </w:r>
            </w:ins>
            <w:del w:id="1195" w:author="michele landi" w:date="2019-09-25T17:04:00Z">
              <w:r w:rsidRPr="00432D8E" w:rsidDel="00432D8E">
                <w:rPr>
                  <w:sz w:val="20"/>
                  <w:szCs w:val="20"/>
                  <w:rPrChange w:id="1196" w:author="michele landi" w:date="2019-09-25T17:04:00Z">
                    <w:rPr>
                      <w:sz w:val="20"/>
                      <w:szCs w:val="20"/>
                      <w:highlight w:val="yellow"/>
                    </w:rPr>
                  </w:rPrChange>
                </w:rPr>
                <w:delText xml:space="preserve"> the VTS area or a particular location</w:delText>
              </w:r>
            </w:del>
            <w:r w:rsidRPr="00432D8E">
              <w:rPr>
                <w:sz w:val="20"/>
                <w:szCs w:val="20"/>
                <w:rPrChange w:id="1197" w:author="michele landi" w:date="2019-09-25T17:04:00Z">
                  <w:rPr>
                    <w:sz w:val="20"/>
                    <w:szCs w:val="20"/>
                    <w:highlight w:val="yellow"/>
                  </w:rPr>
                </w:rPrChange>
              </w:rPr>
              <w:t>.</w:t>
            </w:r>
          </w:p>
        </w:tc>
      </w:tr>
      <w:tr w:rsidR="00BD31DE" w:rsidRPr="00AD1C60" w:rsidDel="00432D8E" w14:paraId="4BC95EEB" w14:textId="2A917380" w:rsidTr="001741C0">
        <w:trPr>
          <w:trHeight w:val="64"/>
          <w:del w:id="1198" w:author="michele landi" w:date="2019-09-25T17:04:00Z"/>
        </w:trPr>
        <w:tc>
          <w:tcPr>
            <w:tcW w:w="1807" w:type="pct"/>
          </w:tcPr>
          <w:p w14:paraId="66778692" w14:textId="6A7A5B42" w:rsidR="00BD31DE" w:rsidRPr="00AD1C60" w:rsidDel="00432D8E" w:rsidRDefault="00BD31DE" w:rsidP="001741C0">
            <w:pPr>
              <w:spacing w:before="60" w:after="60"/>
              <w:ind w:left="142"/>
              <w:rPr>
                <w:del w:id="1199" w:author="michele landi" w:date="2019-09-25T17:04:00Z"/>
                <w:sz w:val="20"/>
                <w:szCs w:val="20"/>
                <w:highlight w:val="yellow"/>
              </w:rPr>
            </w:pPr>
            <w:del w:id="1200" w:author="michele landi" w:date="2019-09-25T17:04:00Z">
              <w:r w:rsidRPr="00AD1C60" w:rsidDel="00432D8E">
                <w:rPr>
                  <w:sz w:val="20"/>
                  <w:szCs w:val="20"/>
                  <w:highlight w:val="yellow"/>
                </w:rPr>
                <w:delText>REPORT PASSING (location)</w:delText>
              </w:r>
            </w:del>
          </w:p>
        </w:tc>
        <w:tc>
          <w:tcPr>
            <w:tcW w:w="3193" w:type="pct"/>
          </w:tcPr>
          <w:p w14:paraId="12727399" w14:textId="730BE65D" w:rsidR="00BD31DE" w:rsidRPr="00AD1C60" w:rsidDel="00432D8E" w:rsidRDefault="00BD31DE" w:rsidP="001741C0">
            <w:pPr>
              <w:spacing w:before="60" w:after="60"/>
              <w:ind w:left="142"/>
              <w:rPr>
                <w:del w:id="1201" w:author="michele landi" w:date="2019-09-25T17:04:00Z"/>
                <w:sz w:val="20"/>
                <w:szCs w:val="20"/>
                <w:highlight w:val="yellow"/>
              </w:rPr>
            </w:pPr>
            <w:del w:id="1202" w:author="michele landi" w:date="2019-09-25T17:04:00Z">
              <w:r w:rsidRPr="00AD1C60" w:rsidDel="00432D8E">
                <w:rPr>
                  <w:sz w:val="20"/>
                  <w:szCs w:val="20"/>
                  <w:highlight w:val="yellow"/>
                </w:rPr>
                <w:delText>Request to report when the vessel has passed the specified location</w:delText>
              </w:r>
            </w:del>
          </w:p>
        </w:tc>
      </w:tr>
      <w:tr w:rsidR="00BD31DE" w:rsidRPr="00872744" w:rsidDel="00432D8E" w14:paraId="12F1CEDF" w14:textId="6C3DA4B1" w:rsidTr="001741C0">
        <w:trPr>
          <w:trHeight w:val="64"/>
          <w:del w:id="1203" w:author="michele landi" w:date="2019-09-25T17:04:00Z"/>
        </w:trPr>
        <w:tc>
          <w:tcPr>
            <w:tcW w:w="1807" w:type="pct"/>
          </w:tcPr>
          <w:p w14:paraId="5159A8ED" w14:textId="4E5838B2" w:rsidR="00BD31DE" w:rsidRPr="00AD1C60" w:rsidDel="00432D8E" w:rsidRDefault="00BD31DE" w:rsidP="001741C0">
            <w:pPr>
              <w:spacing w:before="60" w:after="60"/>
              <w:ind w:left="142"/>
              <w:rPr>
                <w:del w:id="1204" w:author="michele landi" w:date="2019-09-25T17:04:00Z"/>
                <w:sz w:val="20"/>
                <w:szCs w:val="20"/>
                <w:highlight w:val="yellow"/>
              </w:rPr>
            </w:pPr>
            <w:del w:id="1205" w:author="michele landi" w:date="2019-09-25T17:04:00Z">
              <w:r w:rsidRPr="00AD1C60" w:rsidDel="00432D8E">
                <w:rPr>
                  <w:sz w:val="20"/>
                  <w:szCs w:val="20"/>
                  <w:highlight w:val="yellow"/>
                </w:rPr>
                <w:delText>REPORT ETA AT (position)</w:delText>
              </w:r>
            </w:del>
          </w:p>
        </w:tc>
        <w:tc>
          <w:tcPr>
            <w:tcW w:w="3193" w:type="pct"/>
          </w:tcPr>
          <w:p w14:paraId="77B26C4D" w14:textId="44437DCB" w:rsidR="00BD31DE" w:rsidRPr="00872744" w:rsidDel="00432D8E" w:rsidRDefault="00BD31DE" w:rsidP="001741C0">
            <w:pPr>
              <w:spacing w:before="60" w:after="60"/>
              <w:ind w:left="142"/>
              <w:rPr>
                <w:del w:id="1206" w:author="michele landi" w:date="2019-09-25T17:04:00Z"/>
                <w:sz w:val="20"/>
                <w:szCs w:val="20"/>
              </w:rPr>
            </w:pPr>
            <w:del w:id="1207" w:author="michele landi" w:date="2019-09-25T17:04:00Z">
              <w:r w:rsidRPr="00AD1C60" w:rsidDel="00432D8E">
                <w:rPr>
                  <w:sz w:val="20"/>
                  <w:szCs w:val="20"/>
                  <w:highlight w:val="yellow"/>
                </w:rPr>
                <w:delText>Request to report the estimated time of arrival at the specified position</w:delText>
              </w:r>
            </w:del>
          </w:p>
        </w:tc>
      </w:tr>
    </w:tbl>
    <w:p w14:paraId="76C11B70" w14:textId="77777777" w:rsidR="00BD31DE" w:rsidRPr="00711A6B" w:rsidRDefault="00BD31DE" w:rsidP="00BD31DE">
      <w:pPr>
        <w:pStyle w:val="BodyText"/>
      </w:pPr>
    </w:p>
    <w:p w14:paraId="6946A12E" w14:textId="540229AE" w:rsidR="00BD31DE" w:rsidRPr="00BD31DE" w:rsidRDefault="00BD31DE" w:rsidP="00BD31DE">
      <w:pPr>
        <w:pStyle w:val="Heading3"/>
      </w:pPr>
      <w:bookmarkStart w:id="1208" w:name="_Toc16165968"/>
      <w:bookmarkStart w:id="1209" w:name="_Toc18993252"/>
      <w:r w:rsidRPr="00BD31DE">
        <w:lastRenderedPageBreak/>
        <w:t>C</w:t>
      </w:r>
      <w:r w:rsidR="00082244">
        <w:t>a</w:t>
      </w:r>
      <w:r w:rsidR="00590258">
        <w:t>ll</w:t>
      </w:r>
      <w:r w:rsidRPr="00BD31DE">
        <w:t xml:space="preserve"> requests</w:t>
      </w:r>
      <w:bookmarkEnd w:id="1208"/>
      <w:bookmarkEnd w:id="1209"/>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14:paraId="73619616" w14:textId="77777777" w:rsidTr="00E438AB">
        <w:trPr>
          <w:trHeight w:val="360"/>
          <w:tblHeader/>
        </w:trPr>
        <w:tc>
          <w:tcPr>
            <w:tcW w:w="1807" w:type="pct"/>
            <w:shd w:val="clear" w:color="auto" w:fill="D9E2F3"/>
            <w:vAlign w:val="center"/>
          </w:tcPr>
          <w:p w14:paraId="55A2478A" w14:textId="77777777" w:rsidR="00BD31DE" w:rsidRPr="00BD31DE" w:rsidRDefault="00BD31DE" w:rsidP="00BD31DE">
            <w:pPr>
              <w:pStyle w:val="Tableheading"/>
            </w:pPr>
            <w:r w:rsidRPr="00BD31DE">
              <w:t>Message Element</w:t>
            </w:r>
          </w:p>
        </w:tc>
        <w:tc>
          <w:tcPr>
            <w:tcW w:w="3193" w:type="pct"/>
            <w:shd w:val="clear" w:color="auto" w:fill="D9E2F3"/>
            <w:vAlign w:val="center"/>
          </w:tcPr>
          <w:p w14:paraId="4D9F4D34" w14:textId="77777777" w:rsidR="00BD31DE" w:rsidRPr="00BD31DE" w:rsidRDefault="00BD31DE" w:rsidP="00BD31DE">
            <w:pPr>
              <w:pStyle w:val="Tableheading"/>
            </w:pPr>
            <w:r w:rsidRPr="00BD31DE">
              <w:t>Message Intent</w:t>
            </w:r>
          </w:p>
        </w:tc>
      </w:tr>
      <w:tr w:rsidR="00BD31DE" w14:paraId="6AD6CC2F" w14:textId="77777777" w:rsidTr="00E438AB">
        <w:trPr>
          <w:trHeight w:val="64"/>
        </w:trPr>
        <w:tc>
          <w:tcPr>
            <w:tcW w:w="1807" w:type="pct"/>
          </w:tcPr>
          <w:p w14:paraId="124698BC" w14:textId="24F35B0C" w:rsidR="00BD31DE" w:rsidRPr="0063013F" w:rsidRDefault="00E438AB" w:rsidP="00BD31DE">
            <w:pPr>
              <w:pStyle w:val="Tabletext"/>
            </w:pPr>
            <w:del w:id="1210" w:author="michele landi" w:date="2019-09-25T17:06:00Z">
              <w:r w:rsidDel="005F65E7">
                <w:delText>CONTACT/</w:delText>
              </w:r>
            </w:del>
            <w:r w:rsidR="00BD31DE" w:rsidRPr="0063013F">
              <w:t>C</w:t>
            </w:r>
            <w:r w:rsidR="00082244">
              <w:t>ALL</w:t>
            </w:r>
            <w:r w:rsidR="00BD31DE" w:rsidRPr="0063013F">
              <w:t xml:space="preserve"> (VTS</w:t>
            </w:r>
            <w:r w:rsidR="00BD31DE">
              <w:t>/allied service</w:t>
            </w:r>
            <w:r w:rsidR="00BD31DE" w:rsidRPr="0063013F">
              <w:t xml:space="preserve">) </w:t>
            </w:r>
            <w:r w:rsidR="006E269F">
              <w:t>[</w:t>
            </w:r>
            <w:r w:rsidR="005F5872" w:rsidRPr="0063013F">
              <w:t>AT (</w:t>
            </w:r>
            <w:r w:rsidR="006E269F">
              <w:t>time/</w:t>
            </w:r>
            <w:r w:rsidR="005F5872" w:rsidRPr="0063013F">
              <w:t>position)</w:t>
            </w:r>
            <w:r w:rsidR="006E269F">
              <w:t>]</w:t>
            </w:r>
            <w:r w:rsidR="005F5872" w:rsidRPr="0063013F">
              <w:t xml:space="preserve"> </w:t>
            </w:r>
            <w:r w:rsidR="00BD31DE" w:rsidRPr="0063013F">
              <w:t>ON (</w:t>
            </w:r>
            <w:r w:rsidR="00082244">
              <w:t>channel</w:t>
            </w:r>
            <w:r w:rsidR="00BD31DE" w:rsidRPr="0063013F">
              <w:t>)</w:t>
            </w:r>
          </w:p>
        </w:tc>
        <w:tc>
          <w:tcPr>
            <w:tcW w:w="3193" w:type="pct"/>
          </w:tcPr>
          <w:p w14:paraId="395E1EF7" w14:textId="3D65641C" w:rsidR="00BD31DE" w:rsidRPr="0063013F" w:rsidRDefault="00BD31DE" w:rsidP="00BD31DE">
            <w:pPr>
              <w:pStyle w:val="Tabletext"/>
            </w:pPr>
            <w:r>
              <w:t xml:space="preserve">Request to contact </w:t>
            </w:r>
            <w:r w:rsidR="006E269F">
              <w:t>[</w:t>
            </w:r>
            <w:r>
              <w:t>a</w:t>
            </w:r>
            <w:r w:rsidRPr="0063013F">
              <w:t xml:space="preserve">t the specified </w:t>
            </w:r>
            <w:r w:rsidR="006E269F">
              <w:t>time or</w:t>
            </w:r>
            <w:r w:rsidR="00E438AB">
              <w:t xml:space="preserve"> </w:t>
            </w:r>
            <w:r w:rsidRPr="0063013F">
              <w:t>position</w:t>
            </w:r>
            <w:r w:rsidR="006E269F">
              <w:t>]</w:t>
            </w:r>
            <w:r>
              <w:t xml:space="preserve"> </w:t>
            </w:r>
            <w:r w:rsidRPr="0063013F">
              <w:t xml:space="preserve"> the VTS</w:t>
            </w:r>
            <w:r>
              <w:t xml:space="preserve"> or allied service</w:t>
            </w:r>
            <w:r w:rsidRPr="0063013F">
              <w:t xml:space="preserve"> on </w:t>
            </w:r>
            <w:r>
              <w:t>a</w:t>
            </w:r>
            <w:r w:rsidRPr="0063013F">
              <w:t xml:space="preserve"> </w:t>
            </w:r>
            <w:r>
              <w:t>VHF channel</w:t>
            </w:r>
          </w:p>
        </w:tc>
      </w:tr>
      <w:tr w:rsidR="00E438AB" w14:paraId="5D7FEAA2" w14:textId="77777777" w:rsidTr="00E438AB">
        <w:trPr>
          <w:trHeight w:val="64"/>
        </w:trPr>
        <w:tc>
          <w:tcPr>
            <w:tcW w:w="1807" w:type="pct"/>
          </w:tcPr>
          <w:p w14:paraId="1620E039" w14:textId="290AF3BA" w:rsidR="00E438AB" w:rsidRPr="0063013F" w:rsidRDefault="00E438AB">
            <w:pPr>
              <w:pStyle w:val="Tabletext"/>
            </w:pPr>
            <w:r>
              <w:t>C</w:t>
            </w:r>
            <w:ins w:id="1211" w:author="michele landi" w:date="2019-09-25T17:07:00Z">
              <w:r w:rsidR="005F65E7">
                <w:t>ALL</w:t>
              </w:r>
            </w:ins>
            <w:del w:id="1212" w:author="michele landi" w:date="2019-09-25T17:07:00Z">
              <w:r w:rsidDel="005F65E7">
                <w:delText>ONTACT/CALL</w:delText>
              </w:r>
            </w:del>
            <w:r>
              <w:t xml:space="preserve"> (vessel) FOR BRIDGE TO BRIDGE</w:t>
            </w:r>
          </w:p>
        </w:tc>
        <w:tc>
          <w:tcPr>
            <w:tcW w:w="3193" w:type="pct"/>
          </w:tcPr>
          <w:p w14:paraId="5E90E9EE" w14:textId="7B3E638C" w:rsidR="00474519" w:rsidRDefault="00E438AB" w:rsidP="00474519">
            <w:pPr>
              <w:pStyle w:val="Tabletext"/>
            </w:pPr>
            <w:r>
              <w:t xml:space="preserve">Request to establish contact with another vessel </w:t>
            </w:r>
            <w:ins w:id="1213" w:author="michele landi" w:date="2019-09-25T17:05:00Z">
              <w:r w:rsidR="00432D8E">
                <w:t>to exchange intentions</w:t>
              </w:r>
            </w:ins>
          </w:p>
          <w:p w14:paraId="0646999E" w14:textId="786B3E34" w:rsidR="00E438AB" w:rsidRPr="0063013F" w:rsidRDefault="00E438AB" w:rsidP="00474519">
            <w:pPr>
              <w:pStyle w:val="Tabletext"/>
            </w:pPr>
            <w:r>
              <w:t>(eg passing manoeuvres</w:t>
            </w:r>
            <w:r w:rsidR="00474519">
              <w:t>/confirming intentions/sharing information</w:t>
            </w:r>
            <w:r>
              <w:t xml:space="preserve">) </w:t>
            </w:r>
          </w:p>
        </w:tc>
      </w:tr>
      <w:tr w:rsidR="00E438AB" w14:paraId="247F8372" w14:textId="77777777" w:rsidTr="00E438AB">
        <w:trPr>
          <w:trHeight w:val="64"/>
        </w:trPr>
        <w:tc>
          <w:tcPr>
            <w:tcW w:w="1807" w:type="pct"/>
          </w:tcPr>
          <w:p w14:paraId="5DB8C6CB" w14:textId="327BF2E1" w:rsidR="00E438AB" w:rsidRDefault="00E438AB" w:rsidP="00BD31DE">
            <w:pPr>
              <w:pStyle w:val="Tabletext"/>
            </w:pPr>
            <w:r>
              <w:t>CALL AGAIN (event/time)</w:t>
            </w:r>
          </w:p>
        </w:tc>
        <w:tc>
          <w:tcPr>
            <w:tcW w:w="3193" w:type="pct"/>
          </w:tcPr>
          <w:p w14:paraId="14AF4F3D" w14:textId="5E636B58" w:rsidR="00E438AB" w:rsidRPr="0063013F" w:rsidRDefault="00E438AB" w:rsidP="007115CA">
            <w:pPr>
              <w:pStyle w:val="Tabletext"/>
            </w:pPr>
            <w:r>
              <w:t>Request for the vessel</w:t>
            </w:r>
            <w:r w:rsidRPr="0063013F">
              <w:t xml:space="preserve"> to call VTS </w:t>
            </w:r>
            <w:r>
              <w:t xml:space="preserve">again when a specified event occurs </w:t>
            </w:r>
            <w:r>
              <w:br/>
              <w:t>(eg after last line, when pilot boards) or in a specified time period.</w:t>
            </w:r>
          </w:p>
        </w:tc>
      </w:tr>
    </w:tbl>
    <w:p w14:paraId="2ECB4F5A" w14:textId="77777777" w:rsidR="00BD31DE" w:rsidRDefault="00BD31DE" w:rsidP="00BD31DE"/>
    <w:p w14:paraId="48AFEAE3" w14:textId="04AE46B1" w:rsidR="00BD31DE" w:rsidRPr="00BD31DE" w:rsidDel="000D507C" w:rsidRDefault="00BD31DE" w:rsidP="00BD31DE">
      <w:pPr>
        <w:pStyle w:val="Heading3"/>
        <w:rPr>
          <w:del w:id="1214" w:author="michele landi" w:date="2019-09-26T15:51:00Z"/>
        </w:rPr>
      </w:pPr>
      <w:bookmarkStart w:id="1215" w:name="_Toc16165969"/>
      <w:bookmarkStart w:id="1216" w:name="_Toc18993253"/>
      <w:del w:id="1217" w:author="michele landi" w:date="2019-09-26T15:51:00Z">
        <w:r w:rsidRPr="00BD31DE" w:rsidDel="000D507C">
          <w:delText>Use of other VHF channels</w:delText>
        </w:r>
        <w:bookmarkEnd w:id="1215"/>
        <w:bookmarkEnd w:id="1216"/>
        <w:r w:rsidRPr="00BD31DE" w:rsidDel="000D507C">
          <w:delText xml:space="preserve"> </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rsidDel="000D507C" w14:paraId="4C0F5058" w14:textId="0B7BDBCE" w:rsidTr="001741C0">
        <w:trPr>
          <w:trHeight w:val="360"/>
          <w:tblHeader/>
          <w:del w:id="1218" w:author="michele landi" w:date="2019-09-26T15:51:00Z"/>
        </w:trPr>
        <w:tc>
          <w:tcPr>
            <w:tcW w:w="1807" w:type="pct"/>
            <w:shd w:val="clear" w:color="auto" w:fill="D9E2F3"/>
            <w:vAlign w:val="center"/>
          </w:tcPr>
          <w:p w14:paraId="1FD2F357" w14:textId="2CDAB664" w:rsidR="00BD31DE" w:rsidRPr="00BD31DE" w:rsidDel="000D507C" w:rsidRDefault="00BD31DE" w:rsidP="00BD31DE">
            <w:pPr>
              <w:pStyle w:val="Tableheading"/>
              <w:rPr>
                <w:del w:id="1219" w:author="michele landi" w:date="2019-09-26T15:51:00Z"/>
              </w:rPr>
            </w:pPr>
            <w:del w:id="1220" w:author="michele landi" w:date="2019-09-26T15:51:00Z">
              <w:r w:rsidRPr="00BD31DE" w:rsidDel="000D507C">
                <w:delText>Message Element</w:delText>
              </w:r>
            </w:del>
          </w:p>
        </w:tc>
        <w:tc>
          <w:tcPr>
            <w:tcW w:w="3193" w:type="pct"/>
            <w:shd w:val="clear" w:color="auto" w:fill="D9E2F3"/>
            <w:vAlign w:val="center"/>
          </w:tcPr>
          <w:p w14:paraId="7ACE0128" w14:textId="5D93D5BF" w:rsidR="00BD31DE" w:rsidRPr="00BD31DE" w:rsidDel="000D507C" w:rsidRDefault="00BD31DE" w:rsidP="00BD31DE">
            <w:pPr>
              <w:pStyle w:val="Tableheading"/>
              <w:rPr>
                <w:del w:id="1221" w:author="michele landi" w:date="2019-09-26T15:51:00Z"/>
              </w:rPr>
            </w:pPr>
            <w:del w:id="1222" w:author="michele landi" w:date="2019-09-26T15:51:00Z">
              <w:r w:rsidRPr="00BD31DE" w:rsidDel="000D507C">
                <w:delText>Message Intent</w:delText>
              </w:r>
            </w:del>
          </w:p>
        </w:tc>
      </w:tr>
      <w:tr w:rsidR="00BD31DE" w:rsidDel="000D507C" w14:paraId="370FB158" w14:textId="17091577" w:rsidTr="001741C0">
        <w:trPr>
          <w:trHeight w:val="64"/>
          <w:del w:id="1223" w:author="michele landi" w:date="2019-09-26T15:51:00Z"/>
        </w:trPr>
        <w:tc>
          <w:tcPr>
            <w:tcW w:w="1807" w:type="pct"/>
          </w:tcPr>
          <w:p w14:paraId="028A20B5" w14:textId="71BCF107" w:rsidR="00BD31DE" w:rsidRPr="00F032F7" w:rsidDel="000D507C" w:rsidRDefault="00BD31DE" w:rsidP="007115CA">
            <w:pPr>
              <w:pStyle w:val="Tabletext"/>
              <w:rPr>
                <w:del w:id="1224" w:author="michele landi" w:date="2019-09-26T15:51:00Z"/>
              </w:rPr>
            </w:pPr>
            <w:del w:id="1225" w:author="michele landi" w:date="2019-09-26T15:51:00Z">
              <w:r w:rsidRPr="00F032F7" w:rsidDel="000D507C">
                <w:delText xml:space="preserve">CHANGE CHANNEL TO </w:delText>
              </w:r>
              <w:r w:rsidDel="000D507C">
                <w:delText>(</w:delText>
              </w:r>
              <w:r w:rsidR="005F5872" w:rsidDel="000D507C">
                <w:delText>channe</w:delText>
              </w:r>
              <w:r w:rsidR="007115CA" w:rsidDel="000D507C">
                <w:delText>l</w:delText>
              </w:r>
              <w:r w:rsidDel="000D507C">
                <w:delText>)</w:delText>
              </w:r>
            </w:del>
          </w:p>
        </w:tc>
        <w:tc>
          <w:tcPr>
            <w:tcW w:w="3193" w:type="pct"/>
          </w:tcPr>
          <w:p w14:paraId="08155FFA" w14:textId="41EF5E7F" w:rsidR="00BD31DE" w:rsidRPr="00F032F7" w:rsidDel="000D507C" w:rsidRDefault="00BD31DE" w:rsidP="00BD31DE">
            <w:pPr>
              <w:pStyle w:val="Tabletext"/>
              <w:rPr>
                <w:del w:id="1226" w:author="michele landi" w:date="2019-09-26T15:51:00Z"/>
              </w:rPr>
            </w:pPr>
            <w:del w:id="1227" w:author="michele landi" w:date="2019-09-26T15:51:00Z">
              <w:r w:rsidDel="000D507C">
                <w:delText>Request to c</w:delText>
              </w:r>
              <w:r w:rsidRPr="00F032F7" w:rsidDel="000D507C">
                <w:delText xml:space="preserve">hange </w:delText>
              </w:r>
              <w:r w:rsidDel="000D507C">
                <w:delText xml:space="preserve">VHF </w:delText>
              </w:r>
              <w:r w:rsidRPr="00F032F7" w:rsidDel="000D507C">
                <w:delText xml:space="preserve">channels  </w:delText>
              </w:r>
            </w:del>
          </w:p>
        </w:tc>
      </w:tr>
      <w:tr w:rsidR="00BD31DE" w:rsidRPr="007B369C" w:rsidDel="000D507C" w14:paraId="7143046D" w14:textId="436FFAF7" w:rsidTr="001741C0">
        <w:trPr>
          <w:trHeight w:val="64"/>
          <w:del w:id="1228" w:author="michele landi" w:date="2019-09-26T15:51:00Z"/>
        </w:trPr>
        <w:tc>
          <w:tcPr>
            <w:tcW w:w="1807" w:type="pct"/>
          </w:tcPr>
          <w:p w14:paraId="70135E4A" w14:textId="744C17FA" w:rsidR="00BD31DE" w:rsidRPr="00353D53" w:rsidDel="000D507C" w:rsidRDefault="00BD31DE" w:rsidP="00BD31DE">
            <w:pPr>
              <w:pStyle w:val="Tabletext"/>
              <w:rPr>
                <w:del w:id="1229" w:author="michele landi" w:date="2019-09-26T15:51:00Z"/>
              </w:rPr>
            </w:pPr>
            <w:del w:id="1230" w:author="michele landi" w:date="2019-09-26T15:51:00Z">
              <w:r w:rsidRPr="00353D53" w:rsidDel="000D507C">
                <w:delText>STANDBY ON (</w:delText>
              </w:r>
              <w:r w:rsidR="00082244" w:rsidRPr="00353D53" w:rsidDel="000D507C">
                <w:delText xml:space="preserve">channel </w:delText>
              </w:r>
              <w:r w:rsidRPr="00353D53" w:rsidDel="000D507C">
                <w:delText>)</w:delText>
              </w:r>
            </w:del>
          </w:p>
        </w:tc>
        <w:tc>
          <w:tcPr>
            <w:tcW w:w="3193" w:type="pct"/>
          </w:tcPr>
          <w:p w14:paraId="32152BED" w14:textId="29ABEB56" w:rsidR="00BD31DE" w:rsidRPr="00353D53" w:rsidDel="000D507C" w:rsidRDefault="00BD31DE" w:rsidP="00264082">
            <w:pPr>
              <w:pStyle w:val="Tabletext"/>
              <w:rPr>
                <w:del w:id="1231" w:author="michele landi" w:date="2019-09-26T15:51:00Z"/>
              </w:rPr>
            </w:pPr>
            <w:del w:id="1232" w:author="michele landi" w:date="2019-09-26T15:51:00Z">
              <w:r w:rsidRPr="00353D53" w:rsidDel="000D507C">
                <w:delText>Request for a vessel to standby on a VHF channel</w:delText>
              </w:r>
            </w:del>
          </w:p>
        </w:tc>
      </w:tr>
      <w:tr w:rsidR="00E438AB" w:rsidDel="00353D53" w14:paraId="6F0AF5B0" w14:textId="4B62CB44" w:rsidTr="001741C0">
        <w:trPr>
          <w:trHeight w:val="64"/>
          <w:del w:id="1233" w:author="michele landi" w:date="2019-09-25T17:09:00Z"/>
        </w:trPr>
        <w:tc>
          <w:tcPr>
            <w:tcW w:w="1807" w:type="pct"/>
          </w:tcPr>
          <w:p w14:paraId="000103FB" w14:textId="6AF7EC22" w:rsidR="00E438AB" w:rsidRPr="007B369C" w:rsidDel="00353D53" w:rsidRDefault="00E438AB" w:rsidP="00E438AB">
            <w:pPr>
              <w:pStyle w:val="Tabletext"/>
              <w:rPr>
                <w:del w:id="1234" w:author="michele landi" w:date="2019-09-25T17:09:00Z"/>
                <w:highlight w:val="yellow"/>
                <w:rPrChange w:id="1235" w:author="michele landi" w:date="2019-09-24T11:29:00Z">
                  <w:rPr>
                    <w:del w:id="1236" w:author="michele landi" w:date="2019-09-25T17:09:00Z"/>
                  </w:rPr>
                </w:rPrChange>
              </w:rPr>
            </w:pPr>
            <w:del w:id="1237" w:author="michele landi" w:date="2019-09-25T17:09:00Z">
              <w:r w:rsidRPr="007B369C" w:rsidDel="00353D53">
                <w:rPr>
                  <w:highlight w:val="yellow"/>
                  <w:rPrChange w:id="1238" w:author="michele landi" w:date="2019-09-24T11:29:00Z">
                    <w:rPr/>
                  </w:rPrChange>
                </w:rPr>
                <w:delText>MAINTAIN LISTENING WATCH ON (channel)</w:delText>
              </w:r>
            </w:del>
          </w:p>
        </w:tc>
        <w:tc>
          <w:tcPr>
            <w:tcW w:w="3193" w:type="pct"/>
          </w:tcPr>
          <w:p w14:paraId="42025886" w14:textId="4CBB601B" w:rsidR="00E438AB" w:rsidRPr="00F032F7" w:rsidDel="00353D53" w:rsidRDefault="00E438AB" w:rsidP="00E438AB">
            <w:pPr>
              <w:pStyle w:val="Tabletext"/>
              <w:rPr>
                <w:del w:id="1239" w:author="michele landi" w:date="2019-09-25T17:09:00Z"/>
              </w:rPr>
            </w:pPr>
            <w:del w:id="1240" w:author="michele landi" w:date="2019-09-25T17:09:00Z">
              <w:r w:rsidRPr="007B369C" w:rsidDel="00353D53">
                <w:rPr>
                  <w:highlight w:val="yellow"/>
                  <w:rPrChange w:id="1241" w:author="michele landi" w:date="2019-09-24T11:29:00Z">
                    <w:rPr/>
                  </w:rPrChange>
                </w:rPr>
                <w:delText>Request for the vessel to maintain a listening watch on a specified VHF channel</w:delText>
              </w:r>
            </w:del>
          </w:p>
        </w:tc>
      </w:tr>
    </w:tbl>
    <w:p w14:paraId="6BFAF7E2" w14:textId="0695A8BD" w:rsidR="00BD31DE" w:rsidRDefault="00BD31DE" w:rsidP="00F06234">
      <w:pPr>
        <w:pStyle w:val="BodyText"/>
      </w:pPr>
    </w:p>
    <w:p w14:paraId="3D886A1E" w14:textId="3D74B71E" w:rsidR="00F06234" w:rsidRPr="00F55AD7" w:rsidRDefault="00BD31DE">
      <w:pPr>
        <w:pStyle w:val="Heading2"/>
      </w:pPr>
      <w:r>
        <w:t xml:space="preserve"> </w:t>
      </w:r>
      <w:bookmarkStart w:id="1242" w:name="_Toc18993254"/>
      <w:r w:rsidRPr="00BD31DE">
        <w:t>REPORTING OF VESSEL IDENTIFICATION AND PARTICULARS</w:t>
      </w:r>
      <w:bookmarkEnd w:id="1242"/>
    </w:p>
    <w:p w14:paraId="355BC575" w14:textId="77777777" w:rsidR="00F06234" w:rsidRPr="00F55AD7" w:rsidRDefault="00F06234" w:rsidP="00F06234">
      <w:pPr>
        <w:pStyle w:val="Heading2separationline"/>
      </w:pPr>
    </w:p>
    <w:p w14:paraId="475D9A59" w14:textId="573C7081" w:rsidR="00BD31DE" w:rsidDel="00353D53" w:rsidRDefault="00BD31DE" w:rsidP="00BD31DE">
      <w:pPr>
        <w:pStyle w:val="BodyText"/>
        <w:rPr>
          <w:del w:id="1243" w:author="michele landi" w:date="2019-09-25T17:10:00Z"/>
        </w:rPr>
      </w:pPr>
      <w:del w:id="1244" w:author="michele landi" w:date="2019-09-25T17:10:00Z">
        <w:r w:rsidDel="00353D53">
          <w:delText xml:space="preserve">When entering the VTS area </w:delText>
        </w:r>
        <w:r w:rsidR="006B5DF0" w:rsidDel="00353D53">
          <w:delText>a</w:delText>
        </w:r>
        <w:r w:rsidDel="00353D53">
          <w:delText xml:space="preserve"> vessel</w:delText>
        </w:r>
        <w:r w:rsidR="006B5DF0" w:rsidDel="00353D53">
          <w:delText>’</w:delText>
        </w:r>
        <w:r w:rsidDel="00353D53">
          <w:delText xml:space="preserve">s identity and particulars </w:delText>
        </w:r>
        <w:r w:rsidR="006B5DF0" w:rsidDel="00353D53">
          <w:delText xml:space="preserve">should have been passed in advance.  If not, these may </w:delText>
        </w:r>
        <w:r w:rsidDel="00353D53">
          <w:delText>need to be clarified</w:delText>
        </w:r>
        <w:r w:rsidR="006B5DF0" w:rsidDel="00353D53">
          <w:delText xml:space="preserve"> </w:delText>
        </w:r>
      </w:del>
      <w:del w:id="1245" w:author="michele landi" w:date="2019-09-24T11:31:00Z">
        <w:r w:rsidR="006B5DF0" w:rsidDel="007B369C">
          <w:delText>through an instruction to report or a question</w:delText>
        </w:r>
      </w:del>
      <w:del w:id="1246" w:author="michele landi" w:date="2019-09-25T17:10:00Z">
        <w:r w:rsidR="006B5DF0" w:rsidDel="00353D53">
          <w:delText xml:space="preserve"> asking for specific </w:delText>
        </w:r>
      </w:del>
      <w:del w:id="1247" w:author="michele landi" w:date="2019-09-24T11:41:00Z">
        <w:r w:rsidR="006B5DF0" w:rsidDel="007860AB">
          <w:delText>details</w:delText>
        </w:r>
      </w:del>
      <w:del w:id="1248" w:author="michele landi" w:date="2019-09-25T17:10:00Z">
        <w:r w:rsidDel="00353D53">
          <w:delText xml:space="preserve">.   </w:delText>
        </w:r>
      </w:del>
    </w:p>
    <w:p w14:paraId="29FCF08D" w14:textId="3B5C9FF5" w:rsidR="007115CA" w:rsidRDefault="00BD31DE" w:rsidP="00BD31DE">
      <w:pPr>
        <w:pStyle w:val="BodyText"/>
        <w:rPr>
          <w:ins w:id="1249" w:author="michele landi" w:date="2019-09-24T11:39:00Z"/>
        </w:rPr>
      </w:pPr>
      <w:del w:id="1250" w:author="michele landi" w:date="2019-09-25T17:10:00Z">
        <w:r w:rsidDel="00353D53">
          <w:delText>The prefix of “WHAT IS YOUR XXXX” would normally be used prior to these message elements</w:delText>
        </w:r>
        <w:r w:rsidR="007115CA" w:rsidDel="00353D53">
          <w:delText>.  For example:</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7860AB" w:rsidRPr="00BD31DE" w14:paraId="033A4B69" w14:textId="77777777" w:rsidTr="00301B3E">
        <w:trPr>
          <w:trHeight w:val="360"/>
          <w:tblHeader/>
          <w:ins w:id="1251" w:author="michele landi" w:date="2019-09-24T11:39:00Z"/>
        </w:trPr>
        <w:tc>
          <w:tcPr>
            <w:tcW w:w="1807" w:type="pct"/>
            <w:shd w:val="clear" w:color="auto" w:fill="D9E2F3"/>
            <w:vAlign w:val="center"/>
          </w:tcPr>
          <w:p w14:paraId="24C433F1" w14:textId="77777777" w:rsidR="007860AB" w:rsidRPr="00BD31DE" w:rsidRDefault="007860AB" w:rsidP="00301B3E">
            <w:pPr>
              <w:pStyle w:val="Tableheading"/>
              <w:rPr>
                <w:ins w:id="1252" w:author="michele landi" w:date="2019-09-24T11:39:00Z"/>
              </w:rPr>
            </w:pPr>
            <w:ins w:id="1253" w:author="michele landi" w:date="2019-09-24T11:39:00Z">
              <w:r w:rsidRPr="00BD31DE">
                <w:t>Message Element</w:t>
              </w:r>
            </w:ins>
          </w:p>
        </w:tc>
        <w:tc>
          <w:tcPr>
            <w:tcW w:w="3193" w:type="pct"/>
            <w:shd w:val="clear" w:color="auto" w:fill="D9E2F3"/>
            <w:vAlign w:val="center"/>
          </w:tcPr>
          <w:p w14:paraId="160970D5" w14:textId="77777777" w:rsidR="007860AB" w:rsidRPr="00BD31DE" w:rsidRDefault="007860AB" w:rsidP="00301B3E">
            <w:pPr>
              <w:pStyle w:val="Tableheading"/>
              <w:rPr>
                <w:ins w:id="1254" w:author="michele landi" w:date="2019-09-24T11:39:00Z"/>
              </w:rPr>
            </w:pPr>
            <w:ins w:id="1255" w:author="michele landi" w:date="2019-09-24T11:39:00Z">
              <w:r w:rsidRPr="00BD31DE">
                <w:t>Message Intent</w:t>
              </w:r>
            </w:ins>
          </w:p>
        </w:tc>
      </w:tr>
      <w:tr w:rsidR="007860AB" w14:paraId="1EB68B8E" w14:textId="77777777" w:rsidTr="00301B3E">
        <w:trPr>
          <w:trHeight w:val="64"/>
          <w:ins w:id="1256" w:author="michele landi" w:date="2019-09-24T11:39:00Z"/>
        </w:trPr>
        <w:tc>
          <w:tcPr>
            <w:tcW w:w="1807" w:type="pct"/>
          </w:tcPr>
          <w:p w14:paraId="6E6BBF2D" w14:textId="7B25D75E" w:rsidR="007860AB" w:rsidRPr="00F032F7" w:rsidRDefault="007860AB">
            <w:pPr>
              <w:pStyle w:val="Tabletext"/>
              <w:rPr>
                <w:ins w:id="1257" w:author="michele landi" w:date="2019-09-24T11:39:00Z"/>
              </w:rPr>
            </w:pPr>
            <w:ins w:id="1258" w:author="michele landi" w:date="2019-09-24T11:39:00Z">
              <w:r>
                <w:t>QUESTION WHAT IS YOUR (</w:t>
              </w:r>
            </w:ins>
            <w:ins w:id="1259" w:author="michele landi" w:date="2019-09-24T11:40:00Z">
              <w:r w:rsidRPr="002E7531">
                <w:rPr>
                  <w:lang w:eastAsia="en-AU"/>
                </w:rPr>
                <w:t>last port of call</w:t>
              </w:r>
              <w:r>
                <w:rPr>
                  <w:lang w:eastAsia="en-AU"/>
                </w:rPr>
                <w:t xml:space="preserve">, </w:t>
              </w:r>
              <w:r w:rsidRPr="007115CA">
                <w:rPr>
                  <w:rFonts w:cs="Calibri"/>
                </w:rPr>
                <w:t>route</w:t>
              </w:r>
              <w:r>
                <w:rPr>
                  <w:rFonts w:cs="Calibri"/>
                </w:rPr>
                <w:t xml:space="preserve">, </w:t>
              </w:r>
              <w:r w:rsidRPr="002E7531">
                <w:rPr>
                  <w:lang w:eastAsia="en-AU"/>
                </w:rPr>
                <w:t>maximum draft</w:t>
              </w:r>
              <w:r>
                <w:rPr>
                  <w:lang w:eastAsia="en-AU"/>
                </w:rPr>
                <w:t xml:space="preserve"> etc.)</w:t>
              </w:r>
            </w:ins>
          </w:p>
        </w:tc>
        <w:tc>
          <w:tcPr>
            <w:tcW w:w="3193" w:type="pct"/>
          </w:tcPr>
          <w:p w14:paraId="36921EDB" w14:textId="1277019F" w:rsidR="007860AB" w:rsidRPr="00F032F7" w:rsidRDefault="007860AB">
            <w:pPr>
              <w:pStyle w:val="Tabletext"/>
              <w:rPr>
                <w:ins w:id="1260" w:author="michele landi" w:date="2019-09-24T11:39:00Z"/>
              </w:rPr>
            </w:pPr>
            <w:ins w:id="1261" w:author="michele landi" w:date="2019-09-24T11:39:00Z">
              <w:r>
                <w:t xml:space="preserve">Request </w:t>
              </w:r>
            </w:ins>
            <w:ins w:id="1262" w:author="michele landi" w:date="2019-09-24T11:41:00Z">
              <w:r>
                <w:t xml:space="preserve">specific information </w:t>
              </w:r>
            </w:ins>
          </w:p>
        </w:tc>
      </w:tr>
    </w:tbl>
    <w:p w14:paraId="5D1C9862" w14:textId="77777777" w:rsidR="007860AB" w:rsidRDefault="007860AB" w:rsidP="00BD31DE">
      <w:pPr>
        <w:pStyle w:val="BodyText"/>
        <w:rPr>
          <w:ins w:id="1263" w:author="michele landi" w:date="2019-09-24T11:38:00Z"/>
        </w:rPr>
      </w:pPr>
    </w:p>
    <w:tbl>
      <w:tblPr>
        <w:tblStyle w:val="TableGrid"/>
        <w:tblW w:w="4434" w:type="pct"/>
        <w:jc w:val="center"/>
        <w:tblLook w:val="04A0" w:firstRow="1" w:lastRow="0" w:firstColumn="1" w:lastColumn="0" w:noHBand="0" w:noVBand="1"/>
      </w:tblPr>
      <w:tblGrid>
        <w:gridCol w:w="2486"/>
        <w:gridCol w:w="6555"/>
      </w:tblGrid>
      <w:tr w:rsidR="007115CA" w:rsidRPr="00F55AD7" w:rsidDel="007860AB" w14:paraId="6CE7F098" w14:textId="4013E700" w:rsidTr="007860AB">
        <w:trPr>
          <w:jc w:val="center"/>
          <w:del w:id="1264" w:author="michele landi" w:date="2019-09-24T11:40:00Z"/>
        </w:trPr>
        <w:tc>
          <w:tcPr>
            <w:tcW w:w="1375" w:type="pct"/>
            <w:shd w:val="clear" w:color="auto" w:fill="FADBD1" w:themeFill="background2" w:themeFillTint="33"/>
          </w:tcPr>
          <w:p w14:paraId="52D6C612" w14:textId="1EDF6B84" w:rsidR="007115CA" w:rsidRPr="00C1400A" w:rsidDel="007860AB" w:rsidRDefault="007115CA" w:rsidP="00FE4E5A">
            <w:pPr>
              <w:pStyle w:val="Tableheading"/>
              <w:rPr>
                <w:del w:id="1265" w:author="michele landi" w:date="2019-09-24T11:40:00Z"/>
              </w:rPr>
            </w:pPr>
            <w:del w:id="1266" w:author="michele landi" w:date="2019-09-24T11:40:00Z">
              <w:r w:rsidDel="007860AB">
                <w:delText>VTS</w:delText>
              </w:r>
            </w:del>
          </w:p>
        </w:tc>
        <w:tc>
          <w:tcPr>
            <w:tcW w:w="3625" w:type="pct"/>
            <w:shd w:val="clear" w:color="auto" w:fill="FADBD1" w:themeFill="background2" w:themeFillTint="33"/>
          </w:tcPr>
          <w:p w14:paraId="14798A91" w14:textId="4B083238" w:rsidR="007115CA" w:rsidRPr="0063013F" w:rsidDel="007860AB" w:rsidRDefault="007115CA" w:rsidP="00FE4E5A">
            <w:pPr>
              <w:pStyle w:val="Tabletext"/>
              <w:rPr>
                <w:del w:id="1267" w:author="michele landi" w:date="2019-09-24T11:40:00Z"/>
              </w:rPr>
            </w:pPr>
            <w:del w:id="1268" w:author="michele landi" w:date="2019-09-24T11:40:00Z">
              <w:r w:rsidDel="007860AB">
                <w:delText xml:space="preserve">QUESTION. What is your </w:delText>
              </w:r>
              <w:r w:rsidRPr="0063013F" w:rsidDel="007860AB">
                <w:delText>…</w:delText>
              </w:r>
            </w:del>
          </w:p>
          <w:p w14:paraId="5FDBD432" w14:textId="5D80E2EF" w:rsidR="007115CA" w:rsidDel="007860AB" w:rsidRDefault="007115CA" w:rsidP="007115CA">
            <w:pPr>
              <w:pStyle w:val="Tabletext"/>
              <w:numPr>
                <w:ilvl w:val="0"/>
                <w:numId w:val="32"/>
              </w:numPr>
              <w:rPr>
                <w:del w:id="1269" w:author="michele landi" w:date="2019-09-24T11:40:00Z"/>
                <w:rFonts w:cs="Calibri"/>
              </w:rPr>
            </w:pPr>
            <w:del w:id="1270" w:author="michele landi" w:date="2019-09-24T11:40:00Z">
              <w:r w:rsidRPr="002E7531" w:rsidDel="007860AB">
                <w:rPr>
                  <w:lang w:eastAsia="en-AU"/>
                </w:rPr>
                <w:delText>LAST PORT OF CALL</w:delText>
              </w:r>
            </w:del>
          </w:p>
          <w:p w14:paraId="15C590FB" w14:textId="66E45F5B" w:rsidR="007115CA" w:rsidRPr="0063013F" w:rsidDel="007860AB" w:rsidRDefault="007115CA" w:rsidP="007115CA">
            <w:pPr>
              <w:pStyle w:val="Tabletext"/>
              <w:numPr>
                <w:ilvl w:val="0"/>
                <w:numId w:val="32"/>
              </w:numPr>
              <w:rPr>
                <w:del w:id="1271" w:author="michele landi" w:date="2019-09-24T11:40:00Z"/>
                <w:rFonts w:cs="Calibri"/>
              </w:rPr>
            </w:pPr>
            <w:del w:id="1272" w:author="michele landi" w:date="2019-09-24T11:40:00Z">
              <w:r w:rsidRPr="007115CA" w:rsidDel="007860AB">
                <w:rPr>
                  <w:rFonts w:cs="Calibri"/>
                </w:rPr>
                <w:delText>ROUTE</w:delText>
              </w:r>
            </w:del>
          </w:p>
          <w:p w14:paraId="6413F697" w14:textId="28A79535" w:rsidR="007115CA" w:rsidRPr="00F55AD7" w:rsidDel="007860AB" w:rsidRDefault="007115CA" w:rsidP="007115CA">
            <w:pPr>
              <w:pStyle w:val="Tabletext"/>
              <w:numPr>
                <w:ilvl w:val="0"/>
                <w:numId w:val="32"/>
              </w:numPr>
              <w:rPr>
                <w:del w:id="1273" w:author="michele landi" w:date="2019-09-24T11:40:00Z"/>
              </w:rPr>
            </w:pPr>
            <w:del w:id="1274" w:author="michele landi" w:date="2019-09-24T11:40:00Z">
              <w:r w:rsidRPr="002E7531" w:rsidDel="007860AB">
                <w:rPr>
                  <w:lang w:eastAsia="en-AU"/>
                </w:rPr>
                <w:delText>MAXIMUM DRAFT</w:delText>
              </w:r>
            </w:del>
          </w:p>
        </w:tc>
      </w:tr>
    </w:tbl>
    <w:p w14:paraId="1062D7BA" w14:textId="77777777" w:rsidR="007115CA" w:rsidRDefault="007115CA" w:rsidP="00BD31DE">
      <w:pPr>
        <w:pStyle w:val="BodyText"/>
      </w:pPr>
    </w:p>
    <w:p w14:paraId="11BF5529" w14:textId="0B5E7E16" w:rsidR="00BD31DE" w:rsidRPr="00F55AD7" w:rsidRDefault="00BD31DE">
      <w:pPr>
        <w:pStyle w:val="Heading2"/>
      </w:pPr>
      <w:bookmarkStart w:id="1275" w:name="_Toc18993255"/>
      <w:r w:rsidRPr="00BD31DE">
        <w:t>NAVIGATING IN VTS AREA</w:t>
      </w:r>
      <w:bookmarkEnd w:id="1275"/>
    </w:p>
    <w:p w14:paraId="7432B6E5" w14:textId="77777777" w:rsidR="00BD31DE" w:rsidRPr="00F55AD7" w:rsidRDefault="00BD31DE" w:rsidP="00BD31DE">
      <w:pPr>
        <w:pStyle w:val="Heading2separationline"/>
      </w:pPr>
    </w:p>
    <w:p w14:paraId="76509525" w14:textId="74A9E330" w:rsidR="00BD31DE" w:rsidRDefault="00BD31DE" w:rsidP="00BD31DE">
      <w:pPr>
        <w:pStyle w:val="Heading3"/>
      </w:pPr>
      <w:bookmarkStart w:id="1276" w:name="_Toc18993256"/>
      <w:r w:rsidRPr="00BD31DE">
        <w:t>APPROACH</w:t>
      </w:r>
      <w:del w:id="1277" w:author="michele landi" w:date="2019-09-24T11:47:00Z">
        <w:r w:rsidRPr="00BD31DE" w:rsidDel="009F3183">
          <w:delText xml:space="preserve"> </w:delText>
        </w:r>
      </w:del>
      <w:r w:rsidRPr="00BD31DE">
        <w:t>/</w:t>
      </w:r>
      <w:del w:id="1278" w:author="michele landi" w:date="2019-09-24T11:47:00Z">
        <w:r w:rsidRPr="00BD31DE" w:rsidDel="009F3183">
          <w:delText xml:space="preserve"> </w:delText>
        </w:r>
      </w:del>
      <w:r w:rsidRPr="00BD31DE">
        <w:t>ENTRY INTO VTS AREA</w:t>
      </w:r>
      <w:bookmarkEnd w:id="1276"/>
    </w:p>
    <w:p w14:paraId="2011BAA6" w14:textId="79B6010E" w:rsidR="00BD31DE" w:rsidRPr="00684ABF" w:rsidDel="00353D53" w:rsidRDefault="00BD31DE" w:rsidP="00BD31DE">
      <w:pPr>
        <w:pStyle w:val="BodyText"/>
        <w:rPr>
          <w:del w:id="1279" w:author="michele landi" w:date="2019-09-25T17:11:00Z"/>
          <w:highlight w:val="yellow"/>
          <w:rPrChange w:id="1280" w:author="michele landi" w:date="2019-09-24T12:23:00Z">
            <w:rPr>
              <w:del w:id="1281" w:author="michele landi" w:date="2019-09-25T17:11:00Z"/>
            </w:rPr>
          </w:rPrChange>
        </w:rPr>
      </w:pPr>
      <w:del w:id="1282" w:author="michele landi" w:date="2019-09-25T17:11:00Z">
        <w:r w:rsidRPr="00684ABF" w:rsidDel="00353D53">
          <w:rPr>
            <w:highlight w:val="yellow"/>
            <w:rPrChange w:id="1283" w:author="michele landi" w:date="2019-09-24T12:23:00Z">
              <w:rPr/>
            </w:rPrChange>
          </w:rPr>
          <w:delText xml:space="preserve">When a vessel enters the VTS area there </w:delText>
        </w:r>
      </w:del>
      <w:del w:id="1284" w:author="michele landi" w:date="2019-09-24T11:51:00Z">
        <w:r w:rsidRPr="00684ABF" w:rsidDel="009F3183">
          <w:rPr>
            <w:highlight w:val="yellow"/>
            <w:rPrChange w:id="1285" w:author="michele landi" w:date="2019-09-24T12:23:00Z">
              <w:rPr/>
            </w:rPrChange>
          </w:rPr>
          <w:delText>is</w:delText>
        </w:r>
      </w:del>
      <w:del w:id="1286" w:author="michele landi" w:date="2019-09-25T17:11:00Z">
        <w:r w:rsidRPr="00684ABF" w:rsidDel="00353D53">
          <w:rPr>
            <w:highlight w:val="yellow"/>
            <w:rPrChange w:id="1287" w:author="michele landi" w:date="2019-09-24T12:23:00Z">
              <w:rPr/>
            </w:rPrChange>
          </w:rPr>
          <w:delText xml:space="preserve"> an exchange of information, such as: </w:delText>
        </w:r>
      </w:del>
    </w:p>
    <w:p w14:paraId="63323776" w14:textId="56536966" w:rsidR="00BD31DE" w:rsidRPr="00684ABF" w:rsidDel="00353D53" w:rsidRDefault="00BD31DE" w:rsidP="00BD31DE">
      <w:pPr>
        <w:pStyle w:val="Bullet1"/>
        <w:rPr>
          <w:del w:id="1288" w:author="michele landi" w:date="2019-09-25T17:11:00Z"/>
          <w:highlight w:val="yellow"/>
          <w:rPrChange w:id="1289" w:author="michele landi" w:date="2019-09-24T12:23:00Z">
            <w:rPr>
              <w:del w:id="1290" w:author="michele landi" w:date="2019-09-25T17:11:00Z"/>
            </w:rPr>
          </w:rPrChange>
        </w:rPr>
      </w:pPr>
      <w:del w:id="1291" w:author="michele landi" w:date="2019-09-25T17:11:00Z">
        <w:r w:rsidRPr="00684ABF" w:rsidDel="00353D53">
          <w:rPr>
            <w:highlight w:val="yellow"/>
            <w:rPrChange w:id="1292" w:author="michele landi" w:date="2019-09-24T12:23:00Z">
              <w:rPr/>
            </w:rPrChange>
          </w:rPr>
          <w:delText>Verifying the vessels identity</w:delText>
        </w:r>
      </w:del>
    </w:p>
    <w:p w14:paraId="18869CCF" w14:textId="58FF5CDF" w:rsidR="00BD31DE" w:rsidRPr="00684ABF" w:rsidDel="00353D53" w:rsidRDefault="00BD31DE" w:rsidP="00BD31DE">
      <w:pPr>
        <w:pStyle w:val="Bullet1"/>
        <w:rPr>
          <w:del w:id="1293" w:author="michele landi" w:date="2019-09-25T17:11:00Z"/>
          <w:highlight w:val="yellow"/>
          <w:rPrChange w:id="1294" w:author="michele landi" w:date="2019-09-24T12:23:00Z">
            <w:rPr>
              <w:del w:id="1295" w:author="michele landi" w:date="2019-09-25T17:11:00Z"/>
            </w:rPr>
          </w:rPrChange>
        </w:rPr>
      </w:pPr>
      <w:del w:id="1296" w:author="michele landi" w:date="2019-09-25T17:11:00Z">
        <w:r w:rsidRPr="00684ABF" w:rsidDel="00353D53">
          <w:rPr>
            <w:highlight w:val="yellow"/>
            <w:rPrChange w:id="1297" w:author="michele landi" w:date="2019-09-24T12:23:00Z">
              <w:rPr/>
            </w:rPrChange>
          </w:rPr>
          <w:delText>Confirm reporting requirements</w:delText>
        </w:r>
      </w:del>
    </w:p>
    <w:p w14:paraId="7F3A7D19" w14:textId="579AC9A7" w:rsidR="00BD31DE" w:rsidRPr="00684ABF" w:rsidDel="00353D53" w:rsidRDefault="00BD31DE" w:rsidP="00BD31DE">
      <w:pPr>
        <w:pStyle w:val="Bullet1"/>
        <w:rPr>
          <w:del w:id="1298" w:author="michele landi" w:date="2019-09-25T17:11:00Z"/>
          <w:highlight w:val="yellow"/>
          <w:rPrChange w:id="1299" w:author="michele landi" w:date="2019-09-24T12:23:00Z">
            <w:rPr>
              <w:del w:id="1300" w:author="michele landi" w:date="2019-09-25T17:11:00Z"/>
            </w:rPr>
          </w:rPrChange>
        </w:rPr>
      </w:pPr>
      <w:del w:id="1301" w:author="michele landi" w:date="2019-09-25T17:11:00Z">
        <w:r w:rsidRPr="00684ABF" w:rsidDel="00353D53">
          <w:rPr>
            <w:highlight w:val="yellow"/>
            <w:rPrChange w:id="1302" w:author="michele landi" w:date="2019-09-24T12:23:00Z">
              <w:rPr/>
            </w:rPrChange>
          </w:rPr>
          <w:delText>Provide relevant traffic information</w:delText>
        </w:r>
      </w:del>
    </w:p>
    <w:p w14:paraId="01DE285D" w14:textId="25B6B2FA" w:rsidR="00BD31DE" w:rsidRPr="00684ABF" w:rsidDel="00353D53" w:rsidRDefault="00BD31DE" w:rsidP="00BD31DE">
      <w:pPr>
        <w:pStyle w:val="Bullet1"/>
        <w:rPr>
          <w:del w:id="1303" w:author="michele landi" w:date="2019-09-25T17:11:00Z"/>
          <w:highlight w:val="yellow"/>
          <w:rPrChange w:id="1304" w:author="michele landi" w:date="2019-09-24T12:23:00Z">
            <w:rPr>
              <w:del w:id="1305" w:author="michele landi" w:date="2019-09-25T17:11:00Z"/>
            </w:rPr>
          </w:rPrChange>
        </w:rPr>
      </w:pPr>
      <w:del w:id="1306" w:author="michele landi" w:date="2019-09-25T17:11:00Z">
        <w:r w:rsidRPr="00684ABF" w:rsidDel="00353D53">
          <w:rPr>
            <w:highlight w:val="yellow"/>
            <w:rPrChange w:id="1307" w:author="michele landi" w:date="2019-09-24T12:23:00Z">
              <w:rPr/>
            </w:rPrChange>
          </w:rPr>
          <w:delText>Provide navigational</w:delText>
        </w:r>
      </w:del>
      <w:del w:id="1308" w:author="michele landi" w:date="2019-09-24T11:47:00Z">
        <w:r w:rsidRPr="00684ABF" w:rsidDel="009F3183">
          <w:rPr>
            <w:highlight w:val="yellow"/>
            <w:rPrChange w:id="1309" w:author="michele landi" w:date="2019-09-24T12:23:00Z">
              <w:rPr/>
            </w:rPrChange>
          </w:rPr>
          <w:delText xml:space="preserve"> </w:delText>
        </w:r>
      </w:del>
      <w:del w:id="1310" w:author="michele landi" w:date="2019-09-25T17:11:00Z">
        <w:r w:rsidRPr="00684ABF" w:rsidDel="00353D53">
          <w:rPr>
            <w:highlight w:val="yellow"/>
            <w:rPrChange w:id="1311" w:author="michele landi" w:date="2019-09-24T12:23:00Z">
              <w:rPr/>
            </w:rPrChange>
          </w:rPr>
          <w:delText>/</w:delText>
        </w:r>
      </w:del>
      <w:del w:id="1312" w:author="michele landi" w:date="2019-09-24T11:47:00Z">
        <w:r w:rsidRPr="00684ABF" w:rsidDel="009F3183">
          <w:rPr>
            <w:highlight w:val="yellow"/>
            <w:rPrChange w:id="1313" w:author="michele landi" w:date="2019-09-24T12:23:00Z">
              <w:rPr/>
            </w:rPrChange>
          </w:rPr>
          <w:delText xml:space="preserve"> </w:delText>
        </w:r>
      </w:del>
      <w:del w:id="1314" w:author="michele landi" w:date="2019-09-25T17:11:00Z">
        <w:r w:rsidRPr="00684ABF" w:rsidDel="00353D53">
          <w:rPr>
            <w:highlight w:val="yellow"/>
            <w:rPrChange w:id="1315" w:author="michele landi" w:date="2019-09-24T12:23:00Z">
              <w:rPr/>
            </w:rPrChange>
          </w:rPr>
          <w:delText>fairway information</w:delText>
        </w:r>
      </w:del>
    </w:p>
    <w:p w14:paraId="42BF2A10" w14:textId="6CFCDDCF" w:rsidR="00BD31DE" w:rsidRPr="00684ABF" w:rsidDel="00353D53" w:rsidRDefault="00BD31DE" w:rsidP="00BD31DE">
      <w:pPr>
        <w:pStyle w:val="Bullet1"/>
        <w:rPr>
          <w:del w:id="1316" w:author="michele landi" w:date="2019-09-25T17:11:00Z"/>
          <w:highlight w:val="yellow"/>
          <w:rPrChange w:id="1317" w:author="michele landi" w:date="2019-09-24T12:23:00Z">
            <w:rPr>
              <w:del w:id="1318" w:author="michele landi" w:date="2019-09-25T17:11:00Z"/>
            </w:rPr>
          </w:rPrChange>
        </w:rPr>
      </w:pPr>
      <w:del w:id="1319" w:author="michele landi" w:date="2019-09-25T17:11:00Z">
        <w:r w:rsidRPr="00684ABF" w:rsidDel="00353D53">
          <w:rPr>
            <w:highlight w:val="yellow"/>
            <w:rPrChange w:id="1320" w:author="michele landi" w:date="2019-09-24T12:23:00Z">
              <w:rPr/>
            </w:rPrChange>
          </w:rPr>
          <w:lastRenderedPageBreak/>
          <w:delText>Establishing compliance with IMO requirements (charts and publications, passage plan, mechanical defects, personnel shortfalls)</w:delText>
        </w:r>
      </w:del>
    </w:p>
    <w:p w14:paraId="3ABD7D15" w14:textId="65633834" w:rsidR="00BD31DE" w:rsidDel="00753E8D" w:rsidRDefault="00BD31DE" w:rsidP="00BD31DE">
      <w:pPr>
        <w:pStyle w:val="BodyText"/>
        <w:rPr>
          <w:del w:id="1321" w:author="michele landi" w:date="2019-09-24T11:58:00Z"/>
        </w:rPr>
      </w:pPr>
      <w:del w:id="1322" w:author="michele landi" w:date="2019-09-24T11:58:00Z">
        <w:r w:rsidDel="00753E8D">
          <w:delText>Example of communications with a vessel approaching or entering into the VTS area.</w:delText>
        </w:r>
      </w:del>
    </w:p>
    <w:tbl>
      <w:tblPr>
        <w:tblStyle w:val="TableGrid"/>
        <w:tblW w:w="0" w:type="auto"/>
        <w:jc w:val="center"/>
        <w:tblLook w:val="04A0" w:firstRow="1" w:lastRow="0" w:firstColumn="1" w:lastColumn="0" w:noHBand="0" w:noVBand="1"/>
      </w:tblPr>
      <w:tblGrid>
        <w:gridCol w:w="250"/>
        <w:gridCol w:w="2291"/>
        <w:gridCol w:w="544"/>
        <w:gridCol w:w="6157"/>
        <w:gridCol w:w="647"/>
        <w:tblGridChange w:id="1323">
          <w:tblGrid>
            <w:gridCol w:w="2541"/>
            <w:gridCol w:w="6701"/>
          </w:tblGrid>
        </w:tblGridChange>
      </w:tblGrid>
      <w:tr w:rsidR="00BD31DE" w:rsidRPr="00F55AD7" w:rsidDel="00753E8D" w14:paraId="6F35AD65" w14:textId="5C5650D3" w:rsidTr="001741C0">
        <w:trPr>
          <w:gridAfter w:val="1"/>
          <w:wAfter w:w="647" w:type="dxa"/>
          <w:jc w:val="center"/>
          <w:del w:id="1324" w:author="michele landi" w:date="2019-09-24T11:58:00Z"/>
        </w:trPr>
        <w:tc>
          <w:tcPr>
            <w:tcW w:w="2541" w:type="dxa"/>
            <w:gridSpan w:val="2"/>
            <w:shd w:val="clear" w:color="auto" w:fill="D4F1D3" w:themeFill="text2" w:themeFillTint="33"/>
          </w:tcPr>
          <w:p w14:paraId="3CE3AB8B" w14:textId="2AA8E546" w:rsidR="00BD31DE" w:rsidRPr="00F55AD7" w:rsidDel="00753E8D" w:rsidRDefault="00D97190" w:rsidP="00BD31DE">
            <w:pPr>
              <w:pStyle w:val="Tableheading"/>
              <w:rPr>
                <w:del w:id="1325" w:author="michele landi" w:date="2019-09-24T11:58:00Z"/>
                <w:lang w:val="en-GB"/>
              </w:rPr>
            </w:pPr>
            <w:del w:id="1326" w:author="michele landi" w:date="2019-09-24T11:58:00Z">
              <w:r w:rsidDel="00753E8D">
                <w:rPr>
                  <w:lang w:val="en-GB"/>
                </w:rPr>
                <w:delText>VESSEL</w:delText>
              </w:r>
            </w:del>
          </w:p>
        </w:tc>
        <w:tc>
          <w:tcPr>
            <w:tcW w:w="6701" w:type="dxa"/>
            <w:gridSpan w:val="2"/>
            <w:shd w:val="clear" w:color="auto" w:fill="D4F1D3" w:themeFill="text2" w:themeFillTint="33"/>
          </w:tcPr>
          <w:p w14:paraId="0538CDA4" w14:textId="77463B1A" w:rsidR="00BD31DE" w:rsidRPr="00F55AD7" w:rsidDel="00753E8D" w:rsidRDefault="00BD31DE" w:rsidP="00BD31DE">
            <w:pPr>
              <w:pStyle w:val="Tabletext"/>
              <w:rPr>
                <w:del w:id="1327" w:author="michele landi" w:date="2019-09-24T11:58:00Z"/>
              </w:rPr>
            </w:pPr>
            <w:del w:id="1328" w:author="michele landi" w:date="2019-09-24T11:58:00Z">
              <w:r w:rsidRPr="00273504" w:rsidDel="00753E8D">
                <w:delText>[</w:delText>
              </w:r>
              <w:r w:rsidR="00D97190" w:rsidDel="00753E8D">
                <w:delText>Vessel</w:delText>
              </w:r>
              <w:r w:rsidRPr="00273504" w:rsidDel="00753E8D">
                <w:delText>] ENTERING [VTS area] / AT [Entry Location]</w:delText>
              </w:r>
            </w:del>
          </w:p>
        </w:tc>
      </w:tr>
      <w:tr w:rsidR="00BD31DE" w:rsidRPr="00F55AD7" w:rsidDel="00753E8D" w14:paraId="3BD67545" w14:textId="550C1C40" w:rsidTr="00221E61">
        <w:tblPrEx>
          <w:tblW w:w="0" w:type="auto"/>
          <w:jc w:val="center"/>
          <w:tblPrExChange w:id="1329" w:author="michele landi" w:date="2019-09-24T11:55:00Z">
            <w:tblPrEx>
              <w:tblW w:w="0" w:type="auto"/>
              <w:jc w:val="center"/>
            </w:tblPrEx>
          </w:tblPrExChange>
        </w:tblPrEx>
        <w:trPr>
          <w:gridBefore w:val="1"/>
          <w:wBefore w:w="250" w:type="dxa"/>
          <w:jc w:val="center"/>
          <w:del w:id="1330" w:author="michele landi" w:date="2019-09-24T11:58:00Z"/>
          <w:trPrChange w:id="1331" w:author="michele landi" w:date="2019-09-24T11:55:00Z">
            <w:trPr>
              <w:jc w:val="center"/>
            </w:trPr>
          </w:trPrChange>
        </w:trPr>
        <w:tc>
          <w:tcPr>
            <w:tcW w:w="2835" w:type="dxa"/>
            <w:gridSpan w:val="2"/>
            <w:shd w:val="clear" w:color="auto" w:fill="FADBD1" w:themeFill="background2" w:themeFillTint="33"/>
            <w:tcPrChange w:id="1332" w:author="michele landi" w:date="2019-09-24T11:55:00Z">
              <w:tcPr>
                <w:tcW w:w="2541" w:type="dxa"/>
                <w:shd w:val="clear" w:color="auto" w:fill="FADBD1" w:themeFill="background2" w:themeFillTint="33"/>
              </w:tcPr>
            </w:tcPrChange>
          </w:tcPr>
          <w:p w14:paraId="5F10CC06" w14:textId="7FEE78C8" w:rsidR="00BD31DE" w:rsidRPr="00C1400A" w:rsidDel="00753E8D" w:rsidRDefault="00BD31DE" w:rsidP="001741C0">
            <w:pPr>
              <w:pStyle w:val="Tableheading"/>
              <w:rPr>
                <w:del w:id="1333" w:author="michele landi" w:date="2019-09-24T11:58:00Z"/>
              </w:rPr>
            </w:pPr>
            <w:del w:id="1334" w:author="michele landi" w:date="2019-09-24T11:58:00Z">
              <w:r w:rsidDel="00753E8D">
                <w:delText>VTS</w:delText>
              </w:r>
            </w:del>
          </w:p>
        </w:tc>
        <w:tc>
          <w:tcPr>
            <w:tcW w:w="6804" w:type="dxa"/>
            <w:gridSpan w:val="2"/>
            <w:shd w:val="clear" w:color="auto" w:fill="FADBD1" w:themeFill="background2" w:themeFillTint="33"/>
            <w:tcPrChange w:id="1335" w:author="michele landi" w:date="2019-09-24T11:55:00Z">
              <w:tcPr>
                <w:tcW w:w="6701" w:type="dxa"/>
                <w:shd w:val="clear" w:color="auto" w:fill="FADBD1" w:themeFill="background2" w:themeFillTint="33"/>
              </w:tcPr>
            </w:tcPrChange>
          </w:tcPr>
          <w:p w14:paraId="69BD9B9A" w14:textId="01E9C668" w:rsidR="00BD31DE" w:rsidRPr="0063013F" w:rsidDel="00753E8D" w:rsidRDefault="00BD31DE" w:rsidP="00BD31DE">
            <w:pPr>
              <w:pStyle w:val="Tabletext"/>
              <w:rPr>
                <w:del w:id="1336" w:author="michele landi" w:date="2019-09-24T11:58:00Z"/>
              </w:rPr>
            </w:pPr>
            <w:del w:id="1337" w:author="michele landi" w:date="2019-09-24T11:58:00Z">
              <w:r w:rsidRPr="0063013F" w:rsidDel="00753E8D">
                <w:delText>[</w:delText>
              </w:r>
              <w:r w:rsidR="00D97190" w:rsidDel="00753E8D">
                <w:delText>Vessel</w:delText>
              </w:r>
              <w:r w:rsidRPr="0063013F" w:rsidDel="00753E8D">
                <w:delText>] … For example:</w:delText>
              </w:r>
            </w:del>
          </w:p>
          <w:p w14:paraId="2A074ACC" w14:textId="006D2E58" w:rsidR="00BD31DE" w:rsidRPr="0063013F" w:rsidDel="00753E8D" w:rsidRDefault="00BD31DE" w:rsidP="00695CE3">
            <w:pPr>
              <w:pStyle w:val="Tabletext"/>
              <w:numPr>
                <w:ilvl w:val="0"/>
                <w:numId w:val="32"/>
              </w:numPr>
              <w:rPr>
                <w:del w:id="1338" w:author="michele landi" w:date="2019-09-24T11:58:00Z"/>
                <w:rFonts w:cs="Calibri"/>
              </w:rPr>
            </w:pPr>
            <w:del w:id="1339" w:author="michele landi" w:date="2019-09-24T11:58:00Z">
              <w:r w:rsidRPr="0063013F" w:rsidDel="00753E8D">
                <w:rPr>
                  <w:rFonts w:cs="Calibri"/>
                </w:rPr>
                <w:delText>CONFIRM [certain details]</w:delText>
              </w:r>
            </w:del>
          </w:p>
          <w:p w14:paraId="74CD4481" w14:textId="7797A00A" w:rsidR="00BD31DE" w:rsidDel="00753E8D" w:rsidRDefault="00BD31DE" w:rsidP="00695CE3">
            <w:pPr>
              <w:pStyle w:val="Tabletext"/>
              <w:numPr>
                <w:ilvl w:val="0"/>
                <w:numId w:val="32"/>
              </w:numPr>
              <w:rPr>
                <w:del w:id="1340" w:author="michele landi" w:date="2019-09-24T11:58:00Z"/>
                <w:rFonts w:cs="Calibri"/>
              </w:rPr>
            </w:pPr>
            <w:del w:id="1341" w:author="michele landi" w:date="2019-09-24T11:58:00Z">
              <w:r w:rsidDel="00753E8D">
                <w:rPr>
                  <w:rFonts w:cs="Calibri"/>
                </w:rPr>
                <w:delText>INFORMATION (eg berthing, traffic updates, navigational hazards)</w:delText>
              </w:r>
            </w:del>
          </w:p>
          <w:p w14:paraId="01CA0540" w14:textId="450A1C4C" w:rsidR="00BD31DE" w:rsidRPr="002E7531" w:rsidDel="00753E8D" w:rsidRDefault="00BD31DE" w:rsidP="00695CE3">
            <w:pPr>
              <w:pStyle w:val="Tabletext"/>
              <w:numPr>
                <w:ilvl w:val="0"/>
                <w:numId w:val="32"/>
              </w:numPr>
              <w:rPr>
                <w:del w:id="1342" w:author="michele landi" w:date="2019-09-24T11:58:00Z"/>
              </w:rPr>
            </w:pPr>
            <w:del w:id="1343" w:author="michele landi" w:date="2019-09-24T11:58:00Z">
              <w:r w:rsidRPr="0063013F" w:rsidDel="00753E8D">
                <w:rPr>
                  <w:rFonts w:cs="Calibri"/>
                </w:rPr>
                <w:delText xml:space="preserve">REPORT AGAIN AT (location) </w:delText>
              </w:r>
            </w:del>
          </w:p>
          <w:p w14:paraId="226FF353" w14:textId="699D5D2B" w:rsidR="00BD31DE" w:rsidRPr="00F55AD7" w:rsidDel="00753E8D" w:rsidRDefault="00BD31DE" w:rsidP="00695CE3">
            <w:pPr>
              <w:pStyle w:val="Tabletext"/>
              <w:numPr>
                <w:ilvl w:val="0"/>
                <w:numId w:val="32"/>
              </w:numPr>
              <w:rPr>
                <w:del w:id="1344" w:author="michele landi" w:date="2019-09-24T11:58:00Z"/>
              </w:rPr>
            </w:pPr>
            <w:del w:id="1345" w:author="michele landi" w:date="2019-09-24T11:58:00Z">
              <w:r w:rsidRPr="0063013F" w:rsidDel="00753E8D">
                <w:rPr>
                  <w:rFonts w:cs="Calibri"/>
                </w:rPr>
                <w:delText xml:space="preserve">PILOT </w:delText>
              </w:r>
              <w:r w:rsidR="000B5A93" w:rsidDel="00753E8D">
                <w:rPr>
                  <w:rFonts w:cs="Calibri"/>
                </w:rPr>
                <w:delText>WILL</w:delText>
              </w:r>
              <w:r w:rsidRPr="0063013F" w:rsidDel="00753E8D">
                <w:rPr>
                  <w:rFonts w:cs="Calibri"/>
                </w:rPr>
                <w:delText xml:space="preserve"> BOARD AT …..</w:delText>
              </w:r>
            </w:del>
          </w:p>
        </w:tc>
      </w:tr>
    </w:tbl>
    <w:p w14:paraId="4CF12DC0" w14:textId="4CA4B717" w:rsidR="00BD31DE" w:rsidDel="00753E8D" w:rsidRDefault="00BD31DE" w:rsidP="00BD31DE">
      <w:pPr>
        <w:pStyle w:val="BodyText"/>
        <w:rPr>
          <w:del w:id="1346" w:author="michele landi" w:date="2019-09-24T11:58:00Z"/>
        </w:rPr>
      </w:pPr>
    </w:p>
    <w:p w14:paraId="62359BE1" w14:textId="26B5E0BD" w:rsidR="00BD31DE" w:rsidRDefault="00BD31DE" w:rsidP="00BD31DE">
      <w:pPr>
        <w:pStyle w:val="BodyText"/>
      </w:pPr>
      <w:del w:id="1347" w:author="michele landi" w:date="2019-09-25T17:11:00Z">
        <w:r w:rsidRPr="002E7531" w:rsidDel="00353D53">
          <w:delText>The VTS may also need to provide further instructions for the approach/entry to the VTS area such as:</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14:paraId="5DA7E877" w14:textId="77777777" w:rsidTr="001741C0">
        <w:trPr>
          <w:trHeight w:val="360"/>
          <w:tblHeader/>
        </w:trPr>
        <w:tc>
          <w:tcPr>
            <w:tcW w:w="1807" w:type="pct"/>
            <w:shd w:val="clear" w:color="auto" w:fill="D9E2F3"/>
            <w:vAlign w:val="center"/>
          </w:tcPr>
          <w:p w14:paraId="3DA9FF26" w14:textId="77777777" w:rsidR="00BD31DE" w:rsidRPr="00BD31DE" w:rsidRDefault="00BD31DE" w:rsidP="00BD31DE">
            <w:pPr>
              <w:pStyle w:val="Tableheading"/>
            </w:pPr>
            <w:r w:rsidRPr="00BD31DE">
              <w:t>Message Element</w:t>
            </w:r>
          </w:p>
        </w:tc>
        <w:tc>
          <w:tcPr>
            <w:tcW w:w="3193" w:type="pct"/>
            <w:shd w:val="clear" w:color="auto" w:fill="D9E2F3"/>
            <w:vAlign w:val="center"/>
          </w:tcPr>
          <w:p w14:paraId="3DAE2AAC" w14:textId="77777777" w:rsidR="00BD31DE" w:rsidRPr="00BD31DE" w:rsidRDefault="00BD31DE" w:rsidP="00BD31DE">
            <w:pPr>
              <w:pStyle w:val="Tableheading"/>
            </w:pPr>
            <w:r w:rsidRPr="00BD31DE">
              <w:t>Message Intent</w:t>
            </w:r>
          </w:p>
        </w:tc>
      </w:tr>
      <w:tr w:rsidR="00BD31DE" w14:paraId="50202FD9" w14:textId="77777777" w:rsidTr="001741C0">
        <w:trPr>
          <w:trHeight w:val="64"/>
        </w:trPr>
        <w:tc>
          <w:tcPr>
            <w:tcW w:w="1807" w:type="pct"/>
          </w:tcPr>
          <w:p w14:paraId="0D8E1139" w14:textId="4793E4F3" w:rsidR="00BD31DE" w:rsidRPr="0063013F" w:rsidRDefault="00BD31DE" w:rsidP="00BD31DE">
            <w:pPr>
              <w:pStyle w:val="Tabletext"/>
            </w:pPr>
            <w:r w:rsidRPr="0063013F">
              <w:t xml:space="preserve">PERMISSION TO </w:t>
            </w:r>
            <w:ins w:id="1348" w:author="michele landi" w:date="2019-09-24T12:03:00Z">
              <w:r w:rsidR="00BA7E23">
                <w:t>(</w:t>
              </w:r>
            </w:ins>
            <w:r w:rsidRPr="0063013F">
              <w:t>ENTER (details)</w:t>
            </w:r>
          </w:p>
        </w:tc>
        <w:tc>
          <w:tcPr>
            <w:tcW w:w="3193" w:type="pct"/>
          </w:tcPr>
          <w:p w14:paraId="1E377214" w14:textId="2BA866FE" w:rsidR="00BD31DE" w:rsidRPr="002E7531" w:rsidRDefault="00BD31DE">
            <w:pPr>
              <w:pStyle w:val="Tabletext"/>
            </w:pPr>
            <w:r>
              <w:t xml:space="preserve">Permission provided to enter an area such as </w:t>
            </w:r>
            <w:r w:rsidRPr="0063013F">
              <w:t>VTS area</w:t>
            </w:r>
            <w:ins w:id="1349" w:author="michele landi" w:date="2019-09-24T11:59:00Z">
              <w:r w:rsidR="00753E8D">
                <w:t xml:space="preserve"> and </w:t>
              </w:r>
            </w:ins>
            <w:del w:id="1350" w:author="michele landi" w:date="2019-09-24T11:59:00Z">
              <w:r w:rsidDel="00753E8D">
                <w:delText xml:space="preserve">, the </w:delText>
              </w:r>
            </w:del>
            <w:r>
              <w:t>fairway</w:t>
            </w:r>
          </w:p>
        </w:tc>
      </w:tr>
      <w:tr w:rsidR="00BD31DE" w14:paraId="5EE01F04" w14:textId="77777777" w:rsidTr="001741C0">
        <w:trPr>
          <w:trHeight w:val="64"/>
        </w:trPr>
        <w:tc>
          <w:tcPr>
            <w:tcW w:w="1807" w:type="pct"/>
          </w:tcPr>
          <w:p w14:paraId="7DD875B7" w14:textId="77777777" w:rsidR="00BD31DE" w:rsidRPr="0063013F" w:rsidRDefault="00BD31DE" w:rsidP="00BD31DE">
            <w:pPr>
              <w:pStyle w:val="Tabletext"/>
            </w:pPr>
            <w:r w:rsidRPr="0063013F">
              <w:t>PERMISSION TO CROSS (details)</w:t>
            </w:r>
          </w:p>
        </w:tc>
        <w:tc>
          <w:tcPr>
            <w:tcW w:w="3193" w:type="pct"/>
          </w:tcPr>
          <w:p w14:paraId="7428DE2B" w14:textId="77777777" w:rsidR="00BD31DE" w:rsidRPr="002E7531" w:rsidRDefault="00BD31DE" w:rsidP="00BD31DE">
            <w:pPr>
              <w:pStyle w:val="Tabletext"/>
            </w:pPr>
            <w:r>
              <w:t xml:space="preserve">Permission provided to cross into an area or line. </w:t>
            </w:r>
          </w:p>
        </w:tc>
      </w:tr>
      <w:tr w:rsidR="00BD31DE" w14:paraId="74F80813" w14:textId="77777777" w:rsidTr="001741C0">
        <w:trPr>
          <w:trHeight w:val="64"/>
        </w:trPr>
        <w:tc>
          <w:tcPr>
            <w:tcW w:w="1807" w:type="pct"/>
          </w:tcPr>
          <w:p w14:paraId="5712BEFC" w14:textId="77777777" w:rsidR="00BD31DE" w:rsidRPr="0063013F" w:rsidRDefault="00BD31DE" w:rsidP="00BD31DE">
            <w:pPr>
              <w:pStyle w:val="Tabletext"/>
            </w:pPr>
            <w:r w:rsidRPr="0063013F">
              <w:t>PERMISISON TO MOVE IN (area)</w:t>
            </w:r>
          </w:p>
        </w:tc>
        <w:tc>
          <w:tcPr>
            <w:tcW w:w="3193" w:type="pct"/>
          </w:tcPr>
          <w:p w14:paraId="05359DEC" w14:textId="77777777" w:rsidR="00BD31DE" w:rsidRPr="002E7531" w:rsidRDefault="00BD31DE" w:rsidP="00BD31DE">
            <w:pPr>
              <w:pStyle w:val="Tabletext"/>
            </w:pPr>
            <w:r>
              <w:t>Permission provided to move within an area (eg fairway channel)</w:t>
            </w:r>
          </w:p>
        </w:tc>
      </w:tr>
      <w:tr w:rsidR="00BD31DE" w14:paraId="77DE1D95" w14:textId="77777777" w:rsidTr="001741C0">
        <w:trPr>
          <w:trHeight w:val="64"/>
        </w:trPr>
        <w:tc>
          <w:tcPr>
            <w:tcW w:w="1807" w:type="pct"/>
          </w:tcPr>
          <w:p w14:paraId="6A5ABA95" w14:textId="5EDE772C" w:rsidR="00BD31DE" w:rsidRPr="0063013F" w:rsidRDefault="00BD31DE">
            <w:pPr>
              <w:pStyle w:val="Tabletext"/>
            </w:pPr>
            <w:r w:rsidRPr="0063013F">
              <w:t>DO NOT PROCEED</w:t>
            </w:r>
            <w:ins w:id="1351" w:author="michele landi" w:date="2019-09-24T12:14:00Z">
              <w:r w:rsidR="00A2378E">
                <w:t xml:space="preserve"> </w:t>
              </w:r>
            </w:ins>
            <w:del w:id="1352" w:author="michele landi" w:date="2019-09-24T12:13:00Z">
              <w:r w:rsidRPr="0063013F" w:rsidDel="00A2378E">
                <w:delText xml:space="preserve"> </w:delText>
              </w:r>
            </w:del>
            <w:del w:id="1353" w:author="michele landi" w:date="2019-09-24T12:14:00Z">
              <w:r w:rsidR="00135B9C" w:rsidDel="000121F5">
                <w:delText>PAST</w:delText>
              </w:r>
            </w:del>
            <w:del w:id="1354" w:author="michele landi" w:date="2019-09-24T12:13:00Z">
              <w:r w:rsidR="00135B9C" w:rsidDel="00A2378E">
                <w:delText>/</w:delText>
              </w:r>
            </w:del>
            <w:r w:rsidR="00D96949">
              <w:t>BEYOND</w:t>
            </w:r>
            <w:r w:rsidR="00D96949" w:rsidRPr="0063013F">
              <w:t xml:space="preserve"> </w:t>
            </w:r>
            <w:r w:rsidRPr="0063013F">
              <w:t>(</w:t>
            </w:r>
            <w:del w:id="1355" w:author="michele landi" w:date="2019-09-24T12:01:00Z">
              <w:r w:rsidRPr="0063013F" w:rsidDel="00753E8D">
                <w:delText>location</w:delText>
              </w:r>
            </w:del>
            <w:ins w:id="1356" w:author="michele landi" w:date="2019-09-24T11:59:00Z">
              <w:r w:rsidR="00753E8D">
                <w:t>position</w:t>
              </w:r>
            </w:ins>
            <w:r w:rsidRPr="0063013F">
              <w:t>)</w:t>
            </w:r>
          </w:p>
        </w:tc>
        <w:tc>
          <w:tcPr>
            <w:tcW w:w="3193" w:type="pct"/>
          </w:tcPr>
          <w:p w14:paraId="35B4E5BC" w14:textId="376A75E8" w:rsidR="00BD31DE" w:rsidRPr="002E7531" w:rsidRDefault="00BD31DE">
            <w:pPr>
              <w:pStyle w:val="Tabletext"/>
            </w:pPr>
            <w:del w:id="1357" w:author="michele landi" w:date="2019-09-24T12:19:00Z">
              <w:r w:rsidDel="00EA261B">
                <w:delText xml:space="preserve">Instruction </w:delText>
              </w:r>
            </w:del>
            <w:ins w:id="1358" w:author="michele landi" w:date="2019-09-24T12:19:00Z">
              <w:r w:rsidR="00EA261B">
                <w:t xml:space="preserve">Do </w:t>
              </w:r>
            </w:ins>
            <w:r>
              <w:t xml:space="preserve">not to proceed </w:t>
            </w:r>
            <w:del w:id="1359" w:author="michele landi" w:date="2019-09-24T12:16:00Z">
              <w:r w:rsidR="00135B9C" w:rsidDel="000121F5">
                <w:delText>past/</w:delText>
              </w:r>
            </w:del>
            <w:r w:rsidR="00D96949">
              <w:t xml:space="preserve">beyond </w:t>
            </w:r>
            <w:r>
              <w:t xml:space="preserve">a certain </w:t>
            </w:r>
            <w:del w:id="1360" w:author="michele landi" w:date="2019-09-24T12:02:00Z">
              <w:r w:rsidDel="00753E8D">
                <w:delText xml:space="preserve">location </w:delText>
              </w:r>
            </w:del>
            <w:ins w:id="1361" w:author="michele landi" w:date="2019-09-24T12:02:00Z">
              <w:r w:rsidR="00753E8D">
                <w:t xml:space="preserve">position </w:t>
              </w:r>
            </w:ins>
            <w:r>
              <w:t>or point (eg pilot boarding ground without a pilot)</w:t>
            </w:r>
          </w:p>
        </w:tc>
      </w:tr>
      <w:tr w:rsidR="00BD31DE" w14:paraId="79CCB202" w14:textId="77777777" w:rsidTr="001741C0">
        <w:trPr>
          <w:trHeight w:val="64"/>
        </w:trPr>
        <w:tc>
          <w:tcPr>
            <w:tcW w:w="1807" w:type="pct"/>
          </w:tcPr>
          <w:p w14:paraId="1F21D77D" w14:textId="77777777" w:rsidR="00BD31DE" w:rsidRPr="0063013F" w:rsidRDefault="00BD31DE" w:rsidP="00BD31DE">
            <w:pPr>
              <w:pStyle w:val="Tabletext"/>
            </w:pPr>
            <w:r>
              <w:t>DO NOT ENTER (area)</w:t>
            </w:r>
          </w:p>
        </w:tc>
        <w:tc>
          <w:tcPr>
            <w:tcW w:w="3193" w:type="pct"/>
          </w:tcPr>
          <w:p w14:paraId="7054A1B6" w14:textId="02B09E14" w:rsidR="00BD31DE" w:rsidRPr="002E7531" w:rsidRDefault="00BD31DE" w:rsidP="00BD31DE">
            <w:pPr>
              <w:pStyle w:val="Tabletext"/>
            </w:pPr>
            <w:del w:id="1362" w:author="michele landi" w:date="2019-09-24T12:19:00Z">
              <w:r w:rsidDel="00EA261B">
                <w:delText xml:space="preserve">Instruction </w:delText>
              </w:r>
            </w:del>
            <w:ins w:id="1363" w:author="michele landi" w:date="2019-09-24T12:19:00Z">
              <w:r w:rsidR="00EA261B">
                <w:t xml:space="preserve">Do </w:t>
              </w:r>
            </w:ins>
            <w:r>
              <w:t>not to enter into an area or zone.</w:t>
            </w:r>
          </w:p>
        </w:tc>
      </w:tr>
      <w:tr w:rsidR="00BD31DE" w14:paraId="0A819D3D" w14:textId="77777777" w:rsidTr="001741C0">
        <w:trPr>
          <w:trHeight w:val="64"/>
        </w:trPr>
        <w:tc>
          <w:tcPr>
            <w:tcW w:w="1807" w:type="pct"/>
          </w:tcPr>
          <w:p w14:paraId="3CD5F056" w14:textId="77777777" w:rsidR="00BD31DE" w:rsidRPr="0063013F" w:rsidRDefault="00BD31DE" w:rsidP="00BD31DE">
            <w:pPr>
              <w:pStyle w:val="Tabletext"/>
            </w:pPr>
            <w:r w:rsidRPr="0063013F">
              <w:t>MAINTAIN ETA TO (location)</w:t>
            </w:r>
          </w:p>
        </w:tc>
        <w:tc>
          <w:tcPr>
            <w:tcW w:w="3193" w:type="pct"/>
          </w:tcPr>
          <w:p w14:paraId="7671E596" w14:textId="77777777" w:rsidR="00BD31DE" w:rsidRPr="002E7531" w:rsidRDefault="00BD31DE" w:rsidP="00BD31DE">
            <w:pPr>
              <w:pStyle w:val="Tabletext"/>
            </w:pPr>
            <w:r>
              <w:t>Request to maintain a specified estimated time of arrival to a location (eg pilot boarding ground)</w:t>
            </w:r>
          </w:p>
        </w:tc>
      </w:tr>
      <w:tr w:rsidR="00BD31DE" w:rsidDel="00684ABF" w14:paraId="149302BA" w14:textId="74CEE3B2" w:rsidTr="001741C0">
        <w:trPr>
          <w:trHeight w:val="64"/>
          <w:del w:id="1364" w:author="michele landi" w:date="2019-09-24T12:21:00Z"/>
        </w:trPr>
        <w:tc>
          <w:tcPr>
            <w:tcW w:w="1807" w:type="pct"/>
          </w:tcPr>
          <w:p w14:paraId="2979D673" w14:textId="2A23CAB0" w:rsidR="00BD31DE" w:rsidRPr="0063013F" w:rsidDel="00684ABF" w:rsidRDefault="006B5DF0">
            <w:pPr>
              <w:pStyle w:val="Tabletext"/>
              <w:rPr>
                <w:del w:id="1365" w:author="michele landi" w:date="2019-09-24T12:21:00Z"/>
              </w:rPr>
            </w:pPr>
            <w:del w:id="1366" w:author="michele landi" w:date="2019-09-24T12:21:00Z">
              <w:r w:rsidDel="00684ABF">
                <w:delText xml:space="preserve">REMAIN IN YOUR </w:delText>
              </w:r>
            </w:del>
            <w:del w:id="1367" w:author="michele landi" w:date="2019-09-24T12:12:00Z">
              <w:r w:rsidDel="00A2378E">
                <w:delText>CURRENT</w:delText>
              </w:r>
            </w:del>
            <w:del w:id="1368" w:author="michele landi" w:date="2019-09-24T12:21:00Z">
              <w:r w:rsidDel="00684ABF">
                <w:delText xml:space="preserve"> </w:delText>
              </w:r>
              <w:r w:rsidR="00BD31DE" w:rsidDel="00684ABF">
                <w:delText>POSITION</w:delText>
              </w:r>
            </w:del>
          </w:p>
        </w:tc>
        <w:tc>
          <w:tcPr>
            <w:tcW w:w="3193" w:type="pct"/>
          </w:tcPr>
          <w:p w14:paraId="4224B07A" w14:textId="2F413D06" w:rsidR="00BD31DE" w:rsidRPr="002E7531" w:rsidDel="00684ABF" w:rsidRDefault="006A1BF3" w:rsidP="00BD31DE">
            <w:pPr>
              <w:pStyle w:val="Tabletext"/>
              <w:rPr>
                <w:del w:id="1369" w:author="michele landi" w:date="2019-09-24T12:21:00Z"/>
              </w:rPr>
            </w:pPr>
            <w:del w:id="1370" w:author="michele landi" w:date="2019-09-24T12:21:00Z">
              <w:r w:rsidDel="00684ABF">
                <w:delText xml:space="preserve">Instruction or </w:delText>
              </w:r>
              <w:r w:rsidR="00BD31DE" w:rsidDel="00684ABF">
                <w:delText xml:space="preserve">Request to </w:delText>
              </w:r>
              <w:r w:rsidDel="00684ABF">
                <w:delText xml:space="preserve">remain in </w:delText>
              </w:r>
              <w:r w:rsidR="00BD31DE" w:rsidDel="00684ABF">
                <w:delText>a specific position</w:delText>
              </w:r>
            </w:del>
          </w:p>
        </w:tc>
      </w:tr>
      <w:tr w:rsidR="00684ABF" w14:paraId="253B522D" w14:textId="77777777" w:rsidTr="00684ABF">
        <w:trPr>
          <w:trHeight w:val="64"/>
          <w:ins w:id="1371" w:author="michele landi" w:date="2019-09-24T12:21:00Z"/>
        </w:trPr>
        <w:tc>
          <w:tcPr>
            <w:tcW w:w="1807" w:type="pct"/>
            <w:tcBorders>
              <w:top w:val="single" w:sz="4" w:space="0" w:color="auto"/>
              <w:left w:val="single" w:sz="4" w:space="0" w:color="auto"/>
              <w:bottom w:val="single" w:sz="4" w:space="0" w:color="auto"/>
              <w:right w:val="single" w:sz="4" w:space="0" w:color="auto"/>
            </w:tcBorders>
          </w:tcPr>
          <w:p w14:paraId="40021FAC" w14:textId="6FCC3D78" w:rsidR="00684ABF" w:rsidRPr="0063013F" w:rsidRDefault="00684ABF">
            <w:pPr>
              <w:pStyle w:val="Tabletext"/>
              <w:rPr>
                <w:ins w:id="1372" w:author="michele landi" w:date="2019-09-24T12:21:00Z"/>
              </w:rPr>
            </w:pPr>
            <w:ins w:id="1373" w:author="michele landi" w:date="2019-09-24T12:21:00Z">
              <w:r>
                <w:t>REMAIN IN PRESENT POSITION</w:t>
              </w:r>
            </w:ins>
          </w:p>
        </w:tc>
        <w:tc>
          <w:tcPr>
            <w:tcW w:w="3193" w:type="pct"/>
            <w:tcBorders>
              <w:top w:val="single" w:sz="4" w:space="0" w:color="auto"/>
              <w:left w:val="single" w:sz="4" w:space="0" w:color="auto"/>
              <w:bottom w:val="single" w:sz="4" w:space="0" w:color="auto"/>
              <w:right w:val="single" w:sz="4" w:space="0" w:color="auto"/>
            </w:tcBorders>
          </w:tcPr>
          <w:p w14:paraId="2C85D4A4" w14:textId="77777777" w:rsidR="00684ABF" w:rsidRPr="002E7531" w:rsidRDefault="00684ABF" w:rsidP="00301B3E">
            <w:pPr>
              <w:pStyle w:val="Tabletext"/>
              <w:rPr>
                <w:ins w:id="1374" w:author="michele landi" w:date="2019-09-24T12:21:00Z"/>
              </w:rPr>
            </w:pPr>
            <w:ins w:id="1375" w:author="michele landi" w:date="2019-09-24T12:21:00Z">
              <w:r>
                <w:t>Advice, Instruction or Request to remain in a specific position</w:t>
              </w:r>
            </w:ins>
          </w:p>
        </w:tc>
      </w:tr>
    </w:tbl>
    <w:p w14:paraId="7088375D" w14:textId="2A8167E9" w:rsidR="00BD31DE" w:rsidRDefault="00BD31DE" w:rsidP="00BD31DE">
      <w:pPr>
        <w:pStyle w:val="BodyText"/>
      </w:pPr>
    </w:p>
    <w:p w14:paraId="78E09E05" w14:textId="33617A76" w:rsidR="00F9122B" w:rsidRPr="00F55AD7" w:rsidDel="00353D53" w:rsidRDefault="00305980">
      <w:pPr>
        <w:pStyle w:val="Heading3"/>
        <w:rPr>
          <w:del w:id="1376" w:author="michele landi" w:date="2019-09-25T17:15:00Z"/>
        </w:rPr>
        <w:pPrChange w:id="1377" w:author="michele landi" w:date="2019-09-25T17:15:00Z">
          <w:pPr>
            <w:pStyle w:val="Heading2"/>
          </w:pPr>
        </w:pPrChange>
      </w:pPr>
      <w:bookmarkStart w:id="1378" w:name="_Toc18993257"/>
      <w:ins w:id="1379" w:author="michele landi" w:date="2019-09-26T09:15:00Z">
        <w:r>
          <w:t xml:space="preserve">readiness/speed </w:t>
        </w:r>
      </w:ins>
      <w:del w:id="1380" w:author="michele landi" w:date="2019-09-26T09:15:00Z">
        <w:r w:rsidR="00F9122B" w:rsidDel="00305980">
          <w:delText>SPEED</w:delText>
        </w:r>
      </w:del>
      <w:bookmarkEnd w:id="1378"/>
      <w:del w:id="1381" w:author="michele landi" w:date="2019-09-25T17:15:00Z">
        <w:r w:rsidR="00F9122B" w:rsidDel="00353D53">
          <w:delText xml:space="preserve"> </w:delText>
        </w:r>
      </w:del>
    </w:p>
    <w:p w14:paraId="5C1B1682" w14:textId="547E9E07" w:rsidR="00F9122B" w:rsidRDefault="00F9122B">
      <w:pPr>
        <w:pStyle w:val="Heading3"/>
        <w:rPr>
          <w:ins w:id="1382" w:author="michele landi" w:date="2019-09-24T12:26:00Z"/>
        </w:rPr>
        <w:pPrChange w:id="1383" w:author="michele landi" w:date="2019-09-25T17:15:00Z">
          <w:pPr>
            <w:pStyle w:val="Heading2separationline"/>
          </w:pPr>
        </w:pPrChange>
      </w:pPr>
    </w:p>
    <w:p w14:paraId="421410E9" w14:textId="457FF554" w:rsidR="00D62669" w:rsidRPr="00301B3E" w:rsidRDefault="00353D53">
      <w:pPr>
        <w:pStyle w:val="BodyText"/>
        <w:pPrChange w:id="1384" w:author="michele landi" w:date="2019-09-24T12:26:00Z">
          <w:pPr>
            <w:pStyle w:val="Heading2separationline"/>
          </w:pPr>
        </w:pPrChange>
      </w:pPr>
      <w:ins w:id="1385" w:author="michele landi" w:date="2019-09-25T17:15:00Z">
        <w:r>
          <w:t xml:space="preserve">This </w:t>
        </w:r>
        <w:r w:rsidR="00911F46">
          <w:t>refe</w:t>
        </w:r>
      </w:ins>
      <w:ins w:id="1386" w:author="michele landi" w:date="2019-09-25T17:16:00Z">
        <w:r w:rsidR="00911F46">
          <w:t>rs</w:t>
        </w:r>
      </w:ins>
      <w:ins w:id="1387" w:author="michele landi" w:date="2019-09-25T17:15:00Z">
        <w:r>
          <w:t xml:space="preserve"> to Speed over the </w:t>
        </w:r>
      </w:ins>
      <w:ins w:id="1388" w:author="michele landi" w:date="2019-09-25T17:16:00Z">
        <w:r>
          <w:t>Ground (SOG)</w:t>
        </w:r>
      </w:ins>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F9122B" w:rsidRPr="00BD31DE" w14:paraId="3FD307BA" w14:textId="77777777" w:rsidTr="00FE4E5A">
        <w:trPr>
          <w:trHeight w:val="360"/>
          <w:tblHeader/>
        </w:trPr>
        <w:tc>
          <w:tcPr>
            <w:tcW w:w="1807" w:type="pct"/>
            <w:shd w:val="clear" w:color="auto" w:fill="D9E2F3"/>
            <w:vAlign w:val="center"/>
          </w:tcPr>
          <w:p w14:paraId="163B5A43" w14:textId="0848273D" w:rsidR="00F9122B" w:rsidRPr="00BD31DE" w:rsidRDefault="00F9122B" w:rsidP="00881363">
            <w:pPr>
              <w:pStyle w:val="Tableheading"/>
            </w:pPr>
            <w:r w:rsidRPr="00BD31DE">
              <w:t>Message Element</w:t>
            </w:r>
          </w:p>
        </w:tc>
        <w:tc>
          <w:tcPr>
            <w:tcW w:w="3193" w:type="pct"/>
            <w:shd w:val="clear" w:color="auto" w:fill="D9E2F3"/>
            <w:vAlign w:val="center"/>
          </w:tcPr>
          <w:p w14:paraId="7E02786E" w14:textId="77777777" w:rsidR="00F9122B" w:rsidRPr="00BD31DE" w:rsidRDefault="00F9122B" w:rsidP="00FE4E5A">
            <w:pPr>
              <w:pStyle w:val="Tableheading"/>
            </w:pPr>
            <w:r w:rsidRPr="00BD31DE">
              <w:t>Message Intent</w:t>
            </w:r>
          </w:p>
        </w:tc>
      </w:tr>
      <w:tr w:rsidR="00B47AD6" w14:paraId="59F062F8" w14:textId="77777777" w:rsidTr="00B47AD6">
        <w:trPr>
          <w:trHeight w:val="64"/>
          <w:ins w:id="1389" w:author="michele landi" w:date="2019-09-26T09:13:00Z"/>
        </w:trPr>
        <w:tc>
          <w:tcPr>
            <w:tcW w:w="1807" w:type="pct"/>
            <w:tcBorders>
              <w:top w:val="single" w:sz="4" w:space="0" w:color="auto"/>
              <w:left w:val="single" w:sz="4" w:space="0" w:color="auto"/>
              <w:bottom w:val="single" w:sz="4" w:space="0" w:color="auto"/>
              <w:right w:val="single" w:sz="4" w:space="0" w:color="auto"/>
            </w:tcBorders>
          </w:tcPr>
          <w:p w14:paraId="522E76CF" w14:textId="77777777" w:rsidR="00B47AD6" w:rsidRPr="00194B24" w:rsidRDefault="00B47AD6" w:rsidP="00B47AD6">
            <w:pPr>
              <w:pStyle w:val="Tabletext"/>
              <w:rPr>
                <w:ins w:id="1390" w:author="michele landi" w:date="2019-09-26T09:13:00Z"/>
              </w:rPr>
            </w:pPr>
            <w:ins w:id="1391" w:author="michele landi" w:date="2019-09-26T09:13:00Z">
              <w:r w:rsidRPr="00194B24">
                <w:t>REPORT WHEN ENGINES READY</w:t>
              </w:r>
            </w:ins>
          </w:p>
        </w:tc>
        <w:tc>
          <w:tcPr>
            <w:tcW w:w="3193" w:type="pct"/>
            <w:tcBorders>
              <w:top w:val="single" w:sz="4" w:space="0" w:color="auto"/>
              <w:left w:val="single" w:sz="4" w:space="0" w:color="auto"/>
              <w:bottom w:val="single" w:sz="4" w:space="0" w:color="auto"/>
              <w:right w:val="single" w:sz="4" w:space="0" w:color="auto"/>
            </w:tcBorders>
          </w:tcPr>
          <w:p w14:paraId="5B90B804" w14:textId="77777777" w:rsidR="00B47AD6" w:rsidRPr="0063013F" w:rsidRDefault="00B47AD6" w:rsidP="00B47AD6">
            <w:pPr>
              <w:pStyle w:val="Tabletext"/>
              <w:rPr>
                <w:ins w:id="1392" w:author="michele landi" w:date="2019-09-26T09:13:00Z"/>
              </w:rPr>
            </w:pPr>
            <w:ins w:id="1393" w:author="michele landi" w:date="2019-09-26T09:13:00Z">
              <w:r>
                <w:t>Request to report when the engines are ready</w:t>
              </w:r>
            </w:ins>
          </w:p>
        </w:tc>
      </w:tr>
      <w:tr w:rsidR="00B47AD6" w14:paraId="77B54C36" w14:textId="77777777" w:rsidTr="00B47AD6">
        <w:trPr>
          <w:trHeight w:val="64"/>
          <w:ins w:id="1394" w:author="michele landi" w:date="2019-09-26T09:13:00Z"/>
        </w:trPr>
        <w:tc>
          <w:tcPr>
            <w:tcW w:w="1807" w:type="pct"/>
            <w:tcBorders>
              <w:top w:val="single" w:sz="4" w:space="0" w:color="auto"/>
              <w:left w:val="single" w:sz="4" w:space="0" w:color="auto"/>
              <w:bottom w:val="single" w:sz="4" w:space="0" w:color="auto"/>
              <w:right w:val="single" w:sz="4" w:space="0" w:color="auto"/>
            </w:tcBorders>
          </w:tcPr>
          <w:p w14:paraId="7611A50C" w14:textId="77777777" w:rsidR="00B47AD6" w:rsidRPr="00194B24" w:rsidRDefault="00B47AD6" w:rsidP="00B47AD6">
            <w:pPr>
              <w:pStyle w:val="Tabletext"/>
              <w:rPr>
                <w:ins w:id="1395" w:author="michele landi" w:date="2019-09-26T09:13:00Z"/>
              </w:rPr>
            </w:pPr>
            <w:ins w:id="1396" w:author="michele landi" w:date="2019-09-26T09:13:00Z">
              <w:r w:rsidRPr="00194B24">
                <w:t>KEEP YOUR ENGINES READY</w:t>
              </w:r>
            </w:ins>
          </w:p>
        </w:tc>
        <w:tc>
          <w:tcPr>
            <w:tcW w:w="3193" w:type="pct"/>
            <w:tcBorders>
              <w:top w:val="single" w:sz="4" w:space="0" w:color="auto"/>
              <w:left w:val="single" w:sz="4" w:space="0" w:color="auto"/>
              <w:bottom w:val="single" w:sz="4" w:space="0" w:color="auto"/>
              <w:right w:val="single" w:sz="4" w:space="0" w:color="auto"/>
            </w:tcBorders>
          </w:tcPr>
          <w:p w14:paraId="1DF5BF36" w14:textId="77777777" w:rsidR="00B47AD6" w:rsidRPr="0063013F" w:rsidRDefault="00B47AD6" w:rsidP="00B47AD6">
            <w:pPr>
              <w:pStyle w:val="Tabletext"/>
              <w:rPr>
                <w:ins w:id="1397" w:author="michele landi" w:date="2019-09-26T09:13:00Z"/>
              </w:rPr>
            </w:pPr>
            <w:ins w:id="1398" w:author="michele landi" w:date="2019-09-26T09:13:00Z">
              <w:r>
                <w:t>Request for the vessel to keep their engines ready</w:t>
              </w:r>
            </w:ins>
          </w:p>
        </w:tc>
      </w:tr>
      <w:tr w:rsidR="00B47AD6" w14:paraId="6594F2BC" w14:textId="77777777" w:rsidTr="00B47AD6">
        <w:trPr>
          <w:trHeight w:val="64"/>
          <w:ins w:id="1399" w:author="michele landi" w:date="2019-09-26T09:14:00Z"/>
        </w:trPr>
        <w:tc>
          <w:tcPr>
            <w:tcW w:w="1807" w:type="pct"/>
            <w:tcBorders>
              <w:top w:val="single" w:sz="4" w:space="0" w:color="auto"/>
              <w:left w:val="single" w:sz="4" w:space="0" w:color="auto"/>
              <w:bottom w:val="single" w:sz="4" w:space="0" w:color="auto"/>
              <w:right w:val="single" w:sz="4" w:space="0" w:color="auto"/>
            </w:tcBorders>
          </w:tcPr>
          <w:p w14:paraId="0275B6F3" w14:textId="77777777" w:rsidR="00B47AD6" w:rsidRPr="00194B24" w:rsidRDefault="00B47AD6" w:rsidP="00B47AD6">
            <w:pPr>
              <w:pStyle w:val="Tabletext"/>
              <w:rPr>
                <w:ins w:id="1400" w:author="michele landi" w:date="2019-09-26T09:14:00Z"/>
              </w:rPr>
            </w:pPr>
            <w:ins w:id="1401" w:author="michele landi" w:date="2019-09-26T09:14:00Z">
              <w:r w:rsidRPr="00194B24">
                <w:t>REPORT WHEN UNDERWAY</w:t>
              </w:r>
            </w:ins>
          </w:p>
        </w:tc>
        <w:tc>
          <w:tcPr>
            <w:tcW w:w="3193" w:type="pct"/>
            <w:tcBorders>
              <w:top w:val="single" w:sz="4" w:space="0" w:color="auto"/>
              <w:left w:val="single" w:sz="4" w:space="0" w:color="auto"/>
              <w:bottom w:val="single" w:sz="4" w:space="0" w:color="auto"/>
              <w:right w:val="single" w:sz="4" w:space="0" w:color="auto"/>
            </w:tcBorders>
          </w:tcPr>
          <w:p w14:paraId="78F8384E" w14:textId="77777777" w:rsidR="00B47AD6" w:rsidRPr="0063013F" w:rsidRDefault="00B47AD6" w:rsidP="00B47AD6">
            <w:pPr>
              <w:pStyle w:val="Tabletext"/>
              <w:rPr>
                <w:ins w:id="1402" w:author="michele landi" w:date="2019-09-26T09:14:00Z"/>
              </w:rPr>
            </w:pPr>
            <w:ins w:id="1403" w:author="michele landi" w:date="2019-09-26T09:14:00Z">
              <w:r>
                <w:t>Request to report when the vessel is underway</w:t>
              </w:r>
            </w:ins>
          </w:p>
        </w:tc>
      </w:tr>
      <w:tr w:rsidR="00F9122B" w14:paraId="5E75D8A6" w14:textId="77777777" w:rsidTr="00FE4E5A">
        <w:trPr>
          <w:trHeight w:val="64"/>
        </w:trPr>
        <w:tc>
          <w:tcPr>
            <w:tcW w:w="1807" w:type="pct"/>
          </w:tcPr>
          <w:p w14:paraId="1DDC367A" w14:textId="77777777" w:rsidR="00F9122B" w:rsidRPr="0063013F" w:rsidRDefault="00F9122B" w:rsidP="00FE4E5A">
            <w:pPr>
              <w:pStyle w:val="Tabletext"/>
            </w:pPr>
            <w:r w:rsidRPr="0063013F">
              <w:t>MAINTAIN (speed)</w:t>
            </w:r>
          </w:p>
        </w:tc>
        <w:tc>
          <w:tcPr>
            <w:tcW w:w="3193" w:type="pct"/>
          </w:tcPr>
          <w:p w14:paraId="242299DF" w14:textId="2B72D17B" w:rsidR="00F9122B" w:rsidRPr="0063013F" w:rsidRDefault="00F9122B" w:rsidP="00B83013">
            <w:pPr>
              <w:pStyle w:val="Tabletext"/>
            </w:pPr>
            <w:del w:id="1404" w:author="michele landi" w:date="2019-09-24T12:25:00Z">
              <w:r w:rsidDel="00D62669">
                <w:delText xml:space="preserve">Instruction or </w:delText>
              </w:r>
              <w:r w:rsidR="00B83013" w:rsidDel="00D62669">
                <w:delText xml:space="preserve">request </w:delText>
              </w:r>
              <w:r w:rsidDel="00D62669">
                <w:delText xml:space="preserve">to </w:delText>
              </w:r>
            </w:del>
            <w:del w:id="1405" w:author="michele landi" w:date="2019-09-24T12:36:00Z">
              <w:r w:rsidDel="002B16C5">
                <w:delText>maintain</w:delText>
              </w:r>
            </w:del>
            <w:ins w:id="1406" w:author="michele landi" w:date="2019-09-24T12:36:00Z">
              <w:r w:rsidR="002B16C5">
                <w:t>Keep</w:t>
              </w:r>
            </w:ins>
            <w:r>
              <w:t xml:space="preserve"> a </w:t>
            </w:r>
            <w:r w:rsidRPr="0063013F">
              <w:t>specified speed</w:t>
            </w:r>
          </w:p>
        </w:tc>
      </w:tr>
      <w:tr w:rsidR="00F9122B" w14:paraId="5295C99D" w14:textId="77777777" w:rsidTr="00FE4E5A">
        <w:trPr>
          <w:trHeight w:val="64"/>
        </w:trPr>
        <w:tc>
          <w:tcPr>
            <w:tcW w:w="1807" w:type="pct"/>
          </w:tcPr>
          <w:p w14:paraId="6A0553EF" w14:textId="272D8FAB" w:rsidR="00F9122B" w:rsidRPr="0063013F" w:rsidRDefault="00F9122B" w:rsidP="00FE4E5A">
            <w:pPr>
              <w:pStyle w:val="Tabletext"/>
            </w:pPr>
            <w:r w:rsidRPr="0063013F">
              <w:t>REDUCE</w:t>
            </w:r>
            <w:ins w:id="1407" w:author="michele landi" w:date="2019-09-24T12:30:00Z">
              <w:r w:rsidR="002B16C5">
                <w:t>/INCREASE</w:t>
              </w:r>
            </w:ins>
            <w:r w:rsidRPr="0063013F">
              <w:t xml:space="preserve"> SPEED TO (speed)</w:t>
            </w:r>
          </w:p>
        </w:tc>
        <w:tc>
          <w:tcPr>
            <w:tcW w:w="3193" w:type="pct"/>
          </w:tcPr>
          <w:p w14:paraId="6971ECC9" w14:textId="6EDB28DB" w:rsidR="00F9122B" w:rsidRPr="0063013F" w:rsidRDefault="00F9122B">
            <w:pPr>
              <w:pStyle w:val="Tabletext"/>
            </w:pPr>
            <w:del w:id="1408" w:author="michele landi" w:date="2019-09-24T12:33:00Z">
              <w:r w:rsidRPr="004F035C" w:rsidDel="002B16C5">
                <w:delText xml:space="preserve">Instruction or </w:delText>
              </w:r>
              <w:r w:rsidR="00B83013" w:rsidDel="002B16C5">
                <w:delText xml:space="preserve">request </w:delText>
              </w:r>
              <w:r w:rsidDel="002B16C5">
                <w:delText xml:space="preserve">for </w:delText>
              </w:r>
            </w:del>
            <w:ins w:id="1409" w:author="michele landi" w:date="2019-09-24T12:36:00Z">
              <w:r w:rsidR="002B16C5">
                <w:t>T</w:t>
              </w:r>
            </w:ins>
            <w:del w:id="1410" w:author="michele landi" w:date="2019-09-24T12:36:00Z">
              <w:r w:rsidDel="002B16C5">
                <w:delText>t</w:delText>
              </w:r>
            </w:del>
            <w:r>
              <w:t xml:space="preserve">he </w:t>
            </w:r>
            <w:r w:rsidRPr="0063013F">
              <w:t xml:space="preserve">present speed </w:t>
            </w:r>
            <w:ins w:id="1411" w:author="michele landi" w:date="2019-09-24T12:33:00Z">
              <w:r w:rsidR="002B16C5">
                <w:t xml:space="preserve">has </w:t>
              </w:r>
            </w:ins>
            <w:r w:rsidRPr="0063013F">
              <w:t xml:space="preserve">to be reduced </w:t>
            </w:r>
            <w:ins w:id="1412" w:author="michele landi" w:date="2019-09-24T12:31:00Z">
              <w:r w:rsidR="002B16C5">
                <w:t xml:space="preserve">or increased </w:t>
              </w:r>
            </w:ins>
            <w:r w:rsidRPr="0063013F">
              <w:t>to the specified speed and maintained until further notice</w:t>
            </w:r>
          </w:p>
        </w:tc>
      </w:tr>
      <w:tr w:rsidR="002B16C5" w14:paraId="446C2DEC" w14:textId="77777777" w:rsidTr="00301B3E">
        <w:trPr>
          <w:trHeight w:val="64"/>
          <w:ins w:id="1413" w:author="michele landi" w:date="2019-09-24T12:31:00Z"/>
        </w:trPr>
        <w:tc>
          <w:tcPr>
            <w:tcW w:w="1807" w:type="pct"/>
          </w:tcPr>
          <w:p w14:paraId="2C59B37E" w14:textId="77777777" w:rsidR="002B16C5" w:rsidRPr="0063013F" w:rsidRDefault="002B16C5" w:rsidP="00301B3E">
            <w:pPr>
              <w:pStyle w:val="Tabletext"/>
              <w:rPr>
                <w:ins w:id="1414" w:author="michele landi" w:date="2019-09-24T12:31:00Z"/>
              </w:rPr>
            </w:pPr>
            <w:ins w:id="1415" w:author="michele landi" w:date="2019-09-24T12:31:00Z">
              <w:r>
                <w:t>WHAT IS YOUR MINIMUM SAFE SPEED</w:t>
              </w:r>
            </w:ins>
          </w:p>
        </w:tc>
        <w:tc>
          <w:tcPr>
            <w:tcW w:w="3193" w:type="pct"/>
          </w:tcPr>
          <w:p w14:paraId="0847C563" w14:textId="77777777" w:rsidR="002B16C5" w:rsidRPr="0063013F" w:rsidRDefault="002B16C5" w:rsidP="00301B3E">
            <w:pPr>
              <w:pStyle w:val="Tabletext"/>
              <w:rPr>
                <w:ins w:id="1416" w:author="michele landi" w:date="2019-09-24T12:31:00Z"/>
              </w:rPr>
            </w:pPr>
            <w:ins w:id="1417" w:author="michele landi" w:date="2019-09-24T12:31:00Z">
              <w:r>
                <w:t>Request to report the vessels minimum safe speed</w:t>
              </w:r>
            </w:ins>
          </w:p>
        </w:tc>
      </w:tr>
      <w:tr w:rsidR="00F9122B" w14:paraId="1DDA8385" w14:textId="77777777" w:rsidTr="00FE4E5A">
        <w:trPr>
          <w:trHeight w:val="64"/>
        </w:trPr>
        <w:tc>
          <w:tcPr>
            <w:tcW w:w="1807" w:type="pct"/>
          </w:tcPr>
          <w:p w14:paraId="576469C5" w14:textId="08368AC0" w:rsidR="00F9122B" w:rsidDel="002B16C5" w:rsidRDefault="00F9122B">
            <w:pPr>
              <w:pStyle w:val="Tabletext"/>
              <w:rPr>
                <w:del w:id="1418" w:author="michele landi" w:date="2019-09-24T12:31:00Z"/>
              </w:rPr>
            </w:pPr>
            <w:r>
              <w:t xml:space="preserve">PROCEED AT SAFE SPEED </w:t>
            </w:r>
            <w:del w:id="1419" w:author="michele landi" w:date="2019-09-24T12:31:00Z">
              <w:r w:rsidDel="002B16C5">
                <w:delText>or</w:delText>
              </w:r>
            </w:del>
          </w:p>
          <w:p w14:paraId="423A8D52" w14:textId="2F759648" w:rsidR="00F9122B" w:rsidRPr="001A0731" w:rsidRDefault="00F9122B">
            <w:pPr>
              <w:pStyle w:val="Tabletext"/>
            </w:pPr>
            <w:del w:id="1420" w:author="michele landi" w:date="2019-09-24T12:31:00Z">
              <w:r w:rsidRPr="001A0731" w:rsidDel="002B16C5">
                <w:delText>REDUCE SPEED TO SAFE SPEED</w:delText>
              </w:r>
            </w:del>
          </w:p>
        </w:tc>
        <w:tc>
          <w:tcPr>
            <w:tcW w:w="3193" w:type="pct"/>
          </w:tcPr>
          <w:p w14:paraId="5B4C6C10" w14:textId="61038F2C" w:rsidR="00F9122B" w:rsidRPr="001A0731" w:rsidRDefault="002B16C5">
            <w:pPr>
              <w:pStyle w:val="Tabletext"/>
            </w:pPr>
            <w:ins w:id="1421" w:author="michele landi" w:date="2019-09-24T12:34:00Z">
              <w:r>
                <w:t>V</w:t>
              </w:r>
            </w:ins>
            <w:del w:id="1422" w:author="michele landi" w:date="2019-09-24T12:34:00Z">
              <w:r w:rsidR="00F9122B" w:rsidRPr="004F035C" w:rsidDel="002B16C5">
                <w:delText xml:space="preserve">Instruction or </w:delText>
              </w:r>
              <w:r w:rsidR="00B83013" w:rsidDel="002B16C5">
                <w:delText xml:space="preserve">request </w:delText>
              </w:r>
              <w:r w:rsidR="00F9122B" w:rsidDel="002B16C5">
                <w:delText>for v</w:delText>
              </w:r>
            </w:del>
            <w:r w:rsidR="00F9122B">
              <w:t xml:space="preserve">essel </w:t>
            </w:r>
            <w:ins w:id="1423" w:author="michele landi" w:date="2019-09-24T12:34:00Z">
              <w:r>
                <w:t xml:space="preserve">has </w:t>
              </w:r>
            </w:ins>
            <w:r w:rsidR="00F9122B">
              <w:t xml:space="preserve">to proceed at, or </w:t>
            </w:r>
            <w:r w:rsidR="00F9122B" w:rsidRPr="001A0731">
              <w:t>reduce</w:t>
            </w:r>
            <w:r w:rsidR="00F9122B">
              <w:t xml:space="preserve"> speed to, </w:t>
            </w:r>
            <w:r w:rsidR="00F9122B" w:rsidRPr="001A0731">
              <w:t xml:space="preserve">the vessels’ safe manoeuvring speed </w:t>
            </w:r>
          </w:p>
        </w:tc>
      </w:tr>
      <w:tr w:rsidR="00F9122B" w:rsidDel="002B16C5" w14:paraId="34FE0327" w14:textId="6523E01D" w:rsidTr="00FE4E5A">
        <w:trPr>
          <w:trHeight w:val="64"/>
          <w:del w:id="1424" w:author="michele landi" w:date="2019-09-24T12:31:00Z"/>
        </w:trPr>
        <w:tc>
          <w:tcPr>
            <w:tcW w:w="1807" w:type="pct"/>
          </w:tcPr>
          <w:p w14:paraId="62F459C2" w14:textId="1F9D9672" w:rsidR="00F9122B" w:rsidRPr="0063013F" w:rsidDel="002B16C5" w:rsidRDefault="00F9122B" w:rsidP="00FE4E5A">
            <w:pPr>
              <w:pStyle w:val="Tabletext"/>
              <w:rPr>
                <w:del w:id="1425" w:author="michele landi" w:date="2019-09-24T12:31:00Z"/>
              </w:rPr>
            </w:pPr>
            <w:del w:id="1426" w:author="michele landi" w:date="2019-09-24T12:31:00Z">
              <w:r w:rsidDel="002B16C5">
                <w:delText>WHAT IS YOUR SPEED</w:delText>
              </w:r>
            </w:del>
          </w:p>
        </w:tc>
        <w:tc>
          <w:tcPr>
            <w:tcW w:w="3193" w:type="pct"/>
          </w:tcPr>
          <w:p w14:paraId="53245C84" w14:textId="2D3F015C" w:rsidR="00F9122B" w:rsidRPr="0063013F" w:rsidDel="002B16C5" w:rsidRDefault="00F9122B">
            <w:pPr>
              <w:pStyle w:val="Tabletext"/>
              <w:rPr>
                <w:del w:id="1427" w:author="michele landi" w:date="2019-09-24T12:31:00Z"/>
              </w:rPr>
            </w:pPr>
            <w:del w:id="1428" w:author="michele landi" w:date="2019-09-24T12:31:00Z">
              <w:r w:rsidDel="002B16C5">
                <w:delText xml:space="preserve">Request to report the vessels </w:delText>
              </w:r>
            </w:del>
            <w:del w:id="1429" w:author="michele landi" w:date="2019-09-24T12:29:00Z">
              <w:r w:rsidDel="002B16C5">
                <w:delText xml:space="preserve">present </w:delText>
              </w:r>
            </w:del>
            <w:del w:id="1430" w:author="michele landi" w:date="2019-09-24T12:31:00Z">
              <w:r w:rsidDel="002B16C5">
                <w:delText>speed</w:delText>
              </w:r>
            </w:del>
          </w:p>
        </w:tc>
      </w:tr>
      <w:tr w:rsidR="00F9122B" w:rsidDel="00CF5AD3" w14:paraId="67E69BC5" w14:textId="4C163B8B" w:rsidTr="00FE4E5A">
        <w:trPr>
          <w:trHeight w:val="64"/>
          <w:del w:id="1431" w:author="michele landi" w:date="2019-09-24T12:42:00Z"/>
        </w:trPr>
        <w:tc>
          <w:tcPr>
            <w:tcW w:w="1807" w:type="pct"/>
          </w:tcPr>
          <w:p w14:paraId="0FCBC8C9" w14:textId="1DA264F7" w:rsidR="00F9122B" w:rsidDel="00CF5AD3" w:rsidRDefault="00F9122B" w:rsidP="00FE4E5A">
            <w:pPr>
              <w:pStyle w:val="Tabletext"/>
              <w:rPr>
                <w:del w:id="1432" w:author="michele landi" w:date="2019-09-24T12:42:00Z"/>
              </w:rPr>
            </w:pPr>
            <w:del w:id="1433" w:author="michele landi" w:date="2019-09-24T12:42:00Z">
              <w:r w:rsidDel="00CF5AD3">
                <w:delText>SPEED LIMIT (speed) [IN (area of)]</w:delText>
              </w:r>
            </w:del>
          </w:p>
        </w:tc>
        <w:tc>
          <w:tcPr>
            <w:tcW w:w="3193" w:type="pct"/>
          </w:tcPr>
          <w:p w14:paraId="17E283CA" w14:textId="2ED21256" w:rsidR="00F9122B" w:rsidDel="00CF5AD3" w:rsidRDefault="00F9122B">
            <w:pPr>
              <w:pStyle w:val="Tabletext"/>
              <w:rPr>
                <w:del w:id="1434" w:author="michele landi" w:date="2019-09-24T12:42:00Z"/>
              </w:rPr>
            </w:pPr>
            <w:del w:id="1435" w:author="michele landi" w:date="2019-09-24T12:38:00Z">
              <w:r w:rsidRPr="004F035C" w:rsidDel="00CF5AD3">
                <w:delText xml:space="preserve">Instruction or </w:delText>
              </w:r>
              <w:r w:rsidR="00B83013" w:rsidDel="00CF5AD3">
                <w:delText xml:space="preserve">request </w:delText>
              </w:r>
              <w:r w:rsidDel="00CF5AD3">
                <w:delText>given to limit the vessels speed in a specified area</w:delText>
              </w:r>
            </w:del>
          </w:p>
        </w:tc>
      </w:tr>
      <w:tr w:rsidR="00F9122B" w:rsidDel="002B16C5" w14:paraId="6CCBBB22" w14:textId="0AFC61DF" w:rsidTr="00FE4E5A">
        <w:trPr>
          <w:trHeight w:val="64"/>
          <w:del w:id="1436" w:author="michele landi" w:date="2019-09-24T12:30:00Z"/>
        </w:trPr>
        <w:tc>
          <w:tcPr>
            <w:tcW w:w="1807" w:type="pct"/>
            <w:tcBorders>
              <w:top w:val="single" w:sz="4" w:space="0" w:color="auto"/>
              <w:left w:val="single" w:sz="4" w:space="0" w:color="auto"/>
              <w:bottom w:val="single" w:sz="4" w:space="0" w:color="auto"/>
              <w:right w:val="single" w:sz="4" w:space="0" w:color="auto"/>
            </w:tcBorders>
          </w:tcPr>
          <w:p w14:paraId="14F2C809" w14:textId="3E9E2F9E" w:rsidR="00F9122B" w:rsidRPr="00E01D22" w:rsidDel="002B16C5" w:rsidRDefault="00F9122B" w:rsidP="00FE4E5A">
            <w:pPr>
              <w:pStyle w:val="Tabletext"/>
              <w:rPr>
                <w:del w:id="1437" w:author="michele landi" w:date="2019-09-24T12:30:00Z"/>
              </w:rPr>
            </w:pPr>
            <w:del w:id="1438" w:author="michele landi" w:date="2019-09-24T12:30:00Z">
              <w:r w:rsidRPr="00E01D22" w:rsidDel="002B16C5">
                <w:delText>DO NOT EXCEED (speed)</w:delText>
              </w:r>
            </w:del>
          </w:p>
        </w:tc>
        <w:tc>
          <w:tcPr>
            <w:tcW w:w="3193" w:type="pct"/>
            <w:tcBorders>
              <w:top w:val="single" w:sz="4" w:space="0" w:color="auto"/>
              <w:left w:val="single" w:sz="4" w:space="0" w:color="auto"/>
              <w:bottom w:val="single" w:sz="4" w:space="0" w:color="auto"/>
              <w:right w:val="single" w:sz="4" w:space="0" w:color="auto"/>
            </w:tcBorders>
          </w:tcPr>
          <w:p w14:paraId="40F0B139" w14:textId="64682911" w:rsidR="00F9122B" w:rsidRPr="00E01D22" w:rsidDel="002B16C5" w:rsidRDefault="00F9122B" w:rsidP="00FE4E5A">
            <w:pPr>
              <w:pStyle w:val="Tabletext"/>
              <w:rPr>
                <w:del w:id="1439" w:author="michele landi" w:date="2019-09-24T12:30:00Z"/>
              </w:rPr>
            </w:pPr>
            <w:del w:id="1440" w:author="michele landi" w:date="2019-09-24T12:30:00Z">
              <w:r w:rsidRPr="00E01D22" w:rsidDel="002B16C5">
                <w:delText>Instruction that a specified speed is not to be exceeded</w:delText>
              </w:r>
            </w:del>
          </w:p>
        </w:tc>
      </w:tr>
    </w:tbl>
    <w:p w14:paraId="36A5D1A2" w14:textId="77777777" w:rsidR="00FB26B6" w:rsidRDefault="00FB26B6" w:rsidP="00F9122B">
      <w:pPr>
        <w:pStyle w:val="BodyText"/>
      </w:pPr>
    </w:p>
    <w:p w14:paraId="14E67625" w14:textId="5F7D8136" w:rsidR="006D56FA" w:rsidDel="007208CA" w:rsidRDefault="006D56FA" w:rsidP="00F9122B">
      <w:pPr>
        <w:pStyle w:val="BodyText"/>
        <w:rPr>
          <w:del w:id="1441" w:author="michele landi" w:date="2019-09-24T14:21:00Z"/>
        </w:rPr>
      </w:pPr>
    </w:p>
    <w:p w14:paraId="5D6F7AB6" w14:textId="6CD2CADB" w:rsidR="006D56FA" w:rsidDel="007208CA" w:rsidRDefault="006D56FA" w:rsidP="00F9122B">
      <w:pPr>
        <w:pStyle w:val="BodyText"/>
        <w:rPr>
          <w:del w:id="1442" w:author="michele landi" w:date="2019-09-24T14:21:00Z"/>
        </w:rPr>
      </w:pPr>
    </w:p>
    <w:p w14:paraId="4092242B" w14:textId="587ADA58" w:rsidR="00BD31DE" w:rsidRPr="00F55AD7" w:rsidRDefault="00BD31DE">
      <w:pPr>
        <w:pStyle w:val="Heading3"/>
        <w:pPrChange w:id="1443" w:author="michele landi" w:date="2019-09-24T11:44:00Z">
          <w:pPr>
            <w:pStyle w:val="Heading2"/>
          </w:pPr>
        </w:pPrChange>
      </w:pPr>
      <w:bookmarkStart w:id="1444" w:name="_Toc16165973"/>
      <w:bookmarkStart w:id="1445" w:name="_Toc18993258"/>
      <w:r w:rsidRPr="00BD31DE">
        <w:t>ROUTE MOVEMENTS</w:t>
      </w:r>
      <w:bookmarkEnd w:id="1444"/>
      <w:bookmarkEnd w:id="1445"/>
    </w:p>
    <w:p w14:paraId="41826DC6" w14:textId="0BF57B75" w:rsidR="00BD31DE" w:rsidDel="00CF5AD3" w:rsidRDefault="00BD31DE" w:rsidP="00BD31DE">
      <w:pPr>
        <w:pStyle w:val="Heading2separationline"/>
        <w:rPr>
          <w:del w:id="1446" w:author="michele landi" w:date="2019-09-24T12:37:00Z"/>
        </w:rPr>
      </w:pPr>
    </w:p>
    <w:p w14:paraId="7D8601D3" w14:textId="77777777" w:rsidR="00ED540D" w:rsidRPr="00ED540D" w:rsidRDefault="00ED540D" w:rsidP="007115CA">
      <w:pPr>
        <w:pStyle w:val="BodyText"/>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14:paraId="51D97453" w14:textId="77777777" w:rsidTr="001741C0">
        <w:trPr>
          <w:trHeight w:val="360"/>
          <w:tblHeader/>
        </w:trPr>
        <w:tc>
          <w:tcPr>
            <w:tcW w:w="1807" w:type="pct"/>
            <w:shd w:val="clear" w:color="auto" w:fill="D9E2F3"/>
            <w:vAlign w:val="center"/>
          </w:tcPr>
          <w:p w14:paraId="3BF989C6" w14:textId="77777777" w:rsidR="00BD31DE" w:rsidRPr="00BD31DE" w:rsidRDefault="00BD31DE" w:rsidP="00BD31DE">
            <w:pPr>
              <w:pStyle w:val="Tableheading"/>
            </w:pPr>
            <w:r w:rsidRPr="00BD31DE">
              <w:t>Message Element</w:t>
            </w:r>
          </w:p>
        </w:tc>
        <w:tc>
          <w:tcPr>
            <w:tcW w:w="3193" w:type="pct"/>
            <w:shd w:val="clear" w:color="auto" w:fill="D9E2F3"/>
            <w:vAlign w:val="center"/>
          </w:tcPr>
          <w:p w14:paraId="6F274D9D" w14:textId="77777777" w:rsidR="00BD31DE" w:rsidRPr="00BD31DE" w:rsidRDefault="00BD31DE" w:rsidP="00BD31DE">
            <w:pPr>
              <w:pStyle w:val="Tableheading"/>
            </w:pPr>
            <w:r w:rsidRPr="00BD31DE">
              <w:t>Message Intent</w:t>
            </w:r>
          </w:p>
        </w:tc>
      </w:tr>
      <w:tr w:rsidR="00BD31DE" w14:paraId="5D7D948D" w14:textId="77777777" w:rsidTr="001741C0">
        <w:trPr>
          <w:trHeight w:val="64"/>
        </w:trPr>
        <w:tc>
          <w:tcPr>
            <w:tcW w:w="1807" w:type="pct"/>
          </w:tcPr>
          <w:p w14:paraId="1E506A66" w14:textId="540B9DD3" w:rsidR="00BD31DE" w:rsidRPr="0063013F" w:rsidRDefault="00BD31DE" w:rsidP="00BD31DE">
            <w:pPr>
              <w:pStyle w:val="Tabletext"/>
            </w:pPr>
            <w:r w:rsidRPr="0063013F">
              <w:t>PROCEED TO (position</w:t>
            </w:r>
            <w:r>
              <w:t xml:space="preserve"> / area</w:t>
            </w:r>
            <w:r w:rsidRPr="0063013F">
              <w:t>)</w:t>
            </w:r>
            <w:r w:rsidR="00D17FF4">
              <w:t xml:space="preserve"> [AT (time)]</w:t>
            </w:r>
            <w:del w:id="1447" w:author="michele landi" w:date="2019-09-24T14:05:00Z">
              <w:r w:rsidR="006A1BF3" w:rsidDel="00301B3E">
                <w:delText>*</w:delText>
              </w:r>
            </w:del>
          </w:p>
        </w:tc>
        <w:tc>
          <w:tcPr>
            <w:tcW w:w="3193" w:type="pct"/>
          </w:tcPr>
          <w:p w14:paraId="0E0E8128" w14:textId="2EB10A79" w:rsidR="00BD31DE" w:rsidRPr="0063013F" w:rsidRDefault="006A1BF3">
            <w:pPr>
              <w:pStyle w:val="Tabletext"/>
            </w:pPr>
            <w:del w:id="1448" w:author="michele landi" w:date="2019-09-24T14:05:00Z">
              <w:r w:rsidRPr="006A1BF3" w:rsidDel="00301B3E">
                <w:delText xml:space="preserve">Instruction or </w:delText>
              </w:r>
              <w:r w:rsidR="00B83013" w:rsidDel="00301B3E">
                <w:delText>request</w:delText>
              </w:r>
              <w:r w:rsidR="00B83013" w:rsidRPr="0063013F" w:rsidDel="00301B3E">
                <w:delText xml:space="preserve"> </w:delText>
              </w:r>
              <w:r w:rsidR="00BD31DE" w:rsidRPr="0063013F" w:rsidDel="00301B3E">
                <w:delText>to p</w:delText>
              </w:r>
            </w:del>
            <w:ins w:id="1449" w:author="michele landi" w:date="2019-09-24T14:05:00Z">
              <w:r w:rsidR="00301B3E">
                <w:t>P</w:t>
              </w:r>
            </w:ins>
            <w:r w:rsidR="00BD31DE" w:rsidRPr="0063013F">
              <w:t>roceed directly from the present position to the specified position</w:t>
            </w:r>
            <w:r w:rsidR="00D17FF4">
              <w:t xml:space="preserve"> </w:t>
            </w:r>
            <w:r w:rsidR="00E01D22">
              <w:t>[</w:t>
            </w:r>
            <w:r w:rsidR="00D17FF4">
              <w:t xml:space="preserve">at </w:t>
            </w:r>
            <w:r w:rsidR="00E01D22">
              <w:t>a specified time]</w:t>
            </w:r>
          </w:p>
        </w:tc>
      </w:tr>
      <w:tr w:rsidR="00BD31DE" w:rsidDel="00301B3E" w14:paraId="2C0FC5A5" w14:textId="15791D3B" w:rsidTr="001741C0">
        <w:trPr>
          <w:trHeight w:val="64"/>
          <w:del w:id="1450" w:author="michele landi" w:date="2019-09-24T14:08:00Z"/>
        </w:trPr>
        <w:tc>
          <w:tcPr>
            <w:tcW w:w="1807" w:type="pct"/>
          </w:tcPr>
          <w:p w14:paraId="35B8C7D4" w14:textId="0E0742B5" w:rsidR="00BD31DE" w:rsidRPr="0063013F" w:rsidDel="00301B3E" w:rsidRDefault="00BD31DE" w:rsidP="00BD31DE">
            <w:pPr>
              <w:pStyle w:val="Tabletext"/>
              <w:rPr>
                <w:del w:id="1451" w:author="michele landi" w:date="2019-09-24T14:08:00Z"/>
              </w:rPr>
            </w:pPr>
            <w:del w:id="1452" w:author="michele landi" w:date="2019-09-24T14:08:00Z">
              <w:r w:rsidRPr="0063013F" w:rsidDel="00301B3E">
                <w:delText>PROCEED TO (position)</w:delText>
              </w:r>
              <w:r w:rsidR="00EE023B" w:rsidRPr="0063013F" w:rsidDel="00301B3E">
                <w:delText xml:space="preserve"> WHEN ABLE</w:delText>
              </w:r>
            </w:del>
          </w:p>
        </w:tc>
        <w:tc>
          <w:tcPr>
            <w:tcW w:w="3193" w:type="pct"/>
          </w:tcPr>
          <w:p w14:paraId="0CD6EB5B" w14:textId="35DDB518" w:rsidR="00BD31DE" w:rsidRPr="0063013F" w:rsidDel="00301B3E" w:rsidRDefault="006A1BF3" w:rsidP="00B83013">
            <w:pPr>
              <w:pStyle w:val="Tabletext"/>
              <w:rPr>
                <w:del w:id="1453" w:author="michele landi" w:date="2019-09-24T14:08:00Z"/>
              </w:rPr>
            </w:pPr>
            <w:del w:id="1454" w:author="michele landi" w:date="2019-09-24T14:08:00Z">
              <w:r w:rsidRPr="006A1BF3" w:rsidDel="00301B3E">
                <w:delText xml:space="preserve">Instruction or </w:delText>
              </w:r>
              <w:r w:rsidR="00B83013" w:rsidDel="00301B3E">
                <w:delText>request</w:delText>
              </w:r>
              <w:r w:rsidR="00B83013" w:rsidRPr="0063013F" w:rsidDel="00301B3E">
                <w:delText xml:space="preserve"> </w:delText>
              </w:r>
              <w:r w:rsidR="00BD31DE" w:rsidRPr="0063013F" w:rsidDel="00301B3E">
                <w:delText>to proceed, when able, directly to the specified position</w:delText>
              </w:r>
            </w:del>
          </w:p>
        </w:tc>
      </w:tr>
      <w:tr w:rsidR="00BD31DE" w:rsidDel="00301B3E" w14:paraId="679DBA04" w14:textId="6B6C91A8" w:rsidTr="001741C0">
        <w:trPr>
          <w:trHeight w:val="64"/>
          <w:del w:id="1455" w:author="michele landi" w:date="2019-09-24T14:10:00Z"/>
        </w:trPr>
        <w:tc>
          <w:tcPr>
            <w:tcW w:w="1807" w:type="pct"/>
          </w:tcPr>
          <w:p w14:paraId="7F76802C" w14:textId="5395D245" w:rsidR="00BD31DE" w:rsidRPr="0063013F" w:rsidDel="00301B3E" w:rsidRDefault="00BD31DE" w:rsidP="00D06C9D">
            <w:pPr>
              <w:pStyle w:val="Tabletext"/>
              <w:rPr>
                <w:del w:id="1456" w:author="michele landi" w:date="2019-09-24T14:10:00Z"/>
              </w:rPr>
            </w:pPr>
            <w:del w:id="1457" w:author="michele landi" w:date="2019-09-24T14:10:00Z">
              <w:r w:rsidRPr="0063013F" w:rsidDel="00301B3E">
                <w:delText xml:space="preserve">EXPECT FURTHER </w:delText>
              </w:r>
              <w:r w:rsidR="00D06C9D" w:rsidDel="00301B3E">
                <w:delText>(details) [</w:delText>
              </w:r>
              <w:r w:rsidRPr="0063013F" w:rsidDel="00301B3E">
                <w:delText>AT (time / position)</w:delText>
              </w:r>
              <w:r w:rsidR="00D06C9D" w:rsidDel="00301B3E">
                <w:delText>]</w:delText>
              </w:r>
            </w:del>
          </w:p>
        </w:tc>
        <w:tc>
          <w:tcPr>
            <w:tcW w:w="3193" w:type="pct"/>
          </w:tcPr>
          <w:p w14:paraId="00200648" w14:textId="1C7263D5" w:rsidR="00BD31DE" w:rsidRPr="0063013F" w:rsidDel="00301B3E" w:rsidRDefault="00D06C9D" w:rsidP="00D06C9D">
            <w:pPr>
              <w:pStyle w:val="Tabletext"/>
              <w:rPr>
                <w:del w:id="1458" w:author="michele landi" w:date="2019-09-24T14:10:00Z"/>
              </w:rPr>
            </w:pPr>
            <w:del w:id="1459" w:author="michele landi" w:date="2019-09-24T14:10:00Z">
              <w:r w:rsidDel="00301B3E">
                <w:delText xml:space="preserve">Advising the vessel that further information would be given </w:delText>
              </w:r>
              <w:r w:rsidR="00BD31DE" w:rsidRPr="0063013F" w:rsidDel="00301B3E">
                <w:delText>at the specified time or position</w:delText>
              </w:r>
            </w:del>
          </w:p>
        </w:tc>
      </w:tr>
      <w:tr w:rsidR="00BD31DE" w14:paraId="144233DE" w14:textId="77777777" w:rsidTr="001741C0">
        <w:trPr>
          <w:trHeight w:val="64"/>
        </w:trPr>
        <w:tc>
          <w:tcPr>
            <w:tcW w:w="1807" w:type="pct"/>
          </w:tcPr>
          <w:p w14:paraId="28F61EB2" w14:textId="3CC28D73" w:rsidR="00BD31DE" w:rsidRPr="0063013F" w:rsidRDefault="00BD31DE" w:rsidP="00BD31DE">
            <w:pPr>
              <w:pStyle w:val="Tabletext"/>
            </w:pPr>
            <w:r w:rsidRPr="0063013F">
              <w:t xml:space="preserve">WAIT </w:t>
            </w:r>
            <w:r w:rsidR="00D76C19">
              <w:t>[</w:t>
            </w:r>
            <w:r w:rsidRPr="0063013F">
              <w:t>for (vessel) TO (details)</w:t>
            </w:r>
            <w:r w:rsidR="00D76C19">
              <w:t>]</w:t>
            </w:r>
          </w:p>
        </w:tc>
        <w:tc>
          <w:tcPr>
            <w:tcW w:w="3193" w:type="pct"/>
          </w:tcPr>
          <w:p w14:paraId="05046277" w14:textId="6FBC433C" w:rsidR="00BD31DE" w:rsidRPr="0063013F" w:rsidRDefault="006A1BF3">
            <w:pPr>
              <w:pStyle w:val="Tabletext"/>
            </w:pPr>
            <w:del w:id="1460" w:author="michele landi" w:date="2019-09-24T14:10:00Z">
              <w:r w:rsidRPr="006A1BF3" w:rsidDel="00301B3E">
                <w:delText xml:space="preserve">Instruction or </w:delText>
              </w:r>
              <w:r w:rsidR="00B83013" w:rsidDel="00301B3E">
                <w:delText xml:space="preserve">request </w:delText>
              </w:r>
              <w:r w:rsidR="00BD31DE" w:rsidDel="00301B3E">
                <w:delText>to w</w:delText>
              </w:r>
            </w:del>
            <w:ins w:id="1461" w:author="michele landi" w:date="2019-09-24T14:10:00Z">
              <w:r w:rsidR="00301B3E">
                <w:t>W</w:t>
              </w:r>
            </w:ins>
            <w:r w:rsidR="00BD31DE">
              <w:t>ait for a specified vessel to complete a task (</w:t>
            </w:r>
            <w:r w:rsidR="00BD31DE" w:rsidRPr="0063013F">
              <w:t xml:space="preserve">eg </w:t>
            </w:r>
            <w:r w:rsidR="00BD31DE">
              <w:t xml:space="preserve">clear </w:t>
            </w:r>
            <w:r w:rsidR="00BD31DE" w:rsidRPr="0063013F">
              <w:t xml:space="preserve"> berth / enter fairway / get underway / leav</w:t>
            </w:r>
            <w:r w:rsidR="00BD31DE">
              <w:t>e</w:t>
            </w:r>
            <w:r w:rsidR="00BD31DE" w:rsidRPr="0063013F">
              <w:t xml:space="preserve"> berth</w:t>
            </w:r>
            <w:r w:rsidR="00BD31DE">
              <w:t>)</w:t>
            </w:r>
            <w:r w:rsidR="00D76C19">
              <w:t xml:space="preserve"> or for other reasons </w:t>
            </w:r>
            <w:r w:rsidR="00D61657">
              <w:t>specified</w:t>
            </w:r>
          </w:p>
        </w:tc>
      </w:tr>
      <w:tr w:rsidR="00F77775" w:rsidDel="006B67A6" w14:paraId="272B8B10" w14:textId="49C441A1" w:rsidTr="001741C0">
        <w:trPr>
          <w:trHeight w:val="64"/>
          <w:del w:id="1462" w:author="michele landi" w:date="2019-09-24T14:15:00Z"/>
        </w:trPr>
        <w:tc>
          <w:tcPr>
            <w:tcW w:w="1807" w:type="pct"/>
          </w:tcPr>
          <w:p w14:paraId="76197F9C" w14:textId="4E8B51A9" w:rsidR="00F77775" w:rsidRPr="0063013F" w:rsidDel="006B67A6" w:rsidRDefault="00F77775" w:rsidP="00F77775">
            <w:pPr>
              <w:pStyle w:val="Tabletext"/>
              <w:rPr>
                <w:del w:id="1463" w:author="michele landi" w:date="2019-09-24T14:15:00Z"/>
              </w:rPr>
            </w:pPr>
            <w:del w:id="1464" w:author="michele landi" w:date="2019-09-24T14:15:00Z">
              <w:r w:rsidRPr="00141F3D" w:rsidDel="006B67A6">
                <w:delText xml:space="preserve">REMAIN OUTSIDE (area) [UNTIL (time or condition)] </w:delText>
              </w:r>
            </w:del>
          </w:p>
        </w:tc>
        <w:tc>
          <w:tcPr>
            <w:tcW w:w="3193" w:type="pct"/>
          </w:tcPr>
          <w:p w14:paraId="4B41677A" w14:textId="748C69D0" w:rsidR="00F77775" w:rsidRPr="006A1BF3" w:rsidDel="006B67A6" w:rsidRDefault="00F77775" w:rsidP="00F77775">
            <w:pPr>
              <w:pStyle w:val="Tabletext"/>
              <w:rPr>
                <w:del w:id="1465" w:author="michele landi" w:date="2019-09-24T14:15:00Z"/>
              </w:rPr>
            </w:pPr>
            <w:del w:id="1466" w:author="michele landi" w:date="2019-09-24T14:15:00Z">
              <w:r w:rsidRPr="00141F3D" w:rsidDel="006B67A6">
                <w:delText>Advising the vessel to remain outside an area [until time, further notice or specific condition is met]</w:delText>
              </w:r>
            </w:del>
          </w:p>
        </w:tc>
      </w:tr>
      <w:tr w:rsidR="00BD31DE" w:rsidDel="006B67A6" w14:paraId="40145F4B" w14:textId="16435DFC" w:rsidTr="001741C0">
        <w:trPr>
          <w:trHeight w:val="64"/>
          <w:del w:id="1467" w:author="michele landi" w:date="2019-09-24T14:20:00Z"/>
        </w:trPr>
        <w:tc>
          <w:tcPr>
            <w:tcW w:w="1807" w:type="pct"/>
          </w:tcPr>
          <w:p w14:paraId="5D4A1EF7" w14:textId="46D3B358" w:rsidR="00BD31DE" w:rsidDel="006B67A6" w:rsidRDefault="00D76C19" w:rsidP="00BD31DE">
            <w:pPr>
              <w:pStyle w:val="Tabletext"/>
              <w:rPr>
                <w:del w:id="1468" w:author="michele landi" w:date="2019-09-24T14:20:00Z"/>
              </w:rPr>
            </w:pPr>
            <w:del w:id="1469" w:author="michele landi" w:date="2019-09-24T14:20:00Z">
              <w:r w:rsidDel="006B67A6">
                <w:delText xml:space="preserve">DO NOT </w:delText>
              </w:r>
              <w:r w:rsidR="00BD31DE" w:rsidDel="006B67A6">
                <w:delText>OVERTAK</w:delText>
              </w:r>
              <w:r w:rsidDel="006B67A6">
                <w:delText>E</w:delText>
              </w:r>
              <w:r w:rsidR="00BD31DE" w:rsidDel="006B67A6">
                <w:delText xml:space="preserve"> </w:delText>
              </w:r>
              <w:r w:rsidDel="006B67A6">
                <w:delText xml:space="preserve">[ </w:delText>
              </w:r>
              <w:r w:rsidR="00BD31DE" w:rsidDel="006B67A6">
                <w:delText>IN (area)</w:delText>
              </w:r>
              <w:r w:rsidDel="006B67A6">
                <w:delText>]</w:delText>
              </w:r>
            </w:del>
          </w:p>
        </w:tc>
        <w:tc>
          <w:tcPr>
            <w:tcW w:w="3193" w:type="pct"/>
          </w:tcPr>
          <w:p w14:paraId="7F92DC24" w14:textId="6C9B20BA" w:rsidR="00BD31DE" w:rsidDel="006B67A6" w:rsidRDefault="00BD31DE" w:rsidP="00BD31DE">
            <w:pPr>
              <w:pStyle w:val="Tabletext"/>
              <w:rPr>
                <w:del w:id="1470" w:author="michele landi" w:date="2019-09-24T14:20:00Z"/>
              </w:rPr>
            </w:pPr>
            <w:del w:id="1471" w:author="michele landi" w:date="2019-09-24T14:20:00Z">
              <w:r w:rsidDel="006B67A6">
                <w:delText xml:space="preserve">Instruction not to overtake </w:delText>
              </w:r>
              <w:r w:rsidR="00D76C19" w:rsidDel="006B67A6">
                <w:delText>[</w:delText>
              </w:r>
              <w:r w:rsidDel="006B67A6">
                <w:delText>in a specified area</w:delText>
              </w:r>
              <w:r w:rsidR="00D76C19" w:rsidDel="006B67A6">
                <w:delText>]</w:delText>
              </w:r>
            </w:del>
          </w:p>
        </w:tc>
      </w:tr>
      <w:tr w:rsidR="00EF0CE8" w:rsidDel="00623026" w14:paraId="046AFB22" w14:textId="47DDB0FC" w:rsidTr="001741C0">
        <w:trPr>
          <w:trHeight w:val="64"/>
          <w:del w:id="1472" w:author="michele landi" w:date="2019-09-24T14:22:00Z"/>
        </w:trPr>
        <w:tc>
          <w:tcPr>
            <w:tcW w:w="1807" w:type="pct"/>
          </w:tcPr>
          <w:p w14:paraId="5A57ED59" w14:textId="174EBA13" w:rsidR="00EF0CE8" w:rsidDel="00623026" w:rsidRDefault="0078392A" w:rsidP="00BD31DE">
            <w:pPr>
              <w:pStyle w:val="Tabletext"/>
              <w:rPr>
                <w:del w:id="1473" w:author="michele landi" w:date="2019-09-24T14:22:00Z"/>
              </w:rPr>
            </w:pPr>
            <w:del w:id="1474" w:author="michele landi" w:date="2019-09-24T14:22:00Z">
              <w:r w:rsidDel="00623026">
                <w:delText>APPROVED TO (activity)</w:delText>
              </w:r>
            </w:del>
          </w:p>
        </w:tc>
        <w:tc>
          <w:tcPr>
            <w:tcW w:w="3193" w:type="pct"/>
          </w:tcPr>
          <w:p w14:paraId="7A39547B" w14:textId="4ACD7A67" w:rsidR="00EF0CE8" w:rsidDel="00623026" w:rsidRDefault="0078392A" w:rsidP="00BD31DE">
            <w:pPr>
              <w:pStyle w:val="Tabletext"/>
              <w:rPr>
                <w:del w:id="1475" w:author="michele landi" w:date="2019-09-24T14:22:00Z"/>
              </w:rPr>
            </w:pPr>
            <w:del w:id="1476" w:author="michele landi" w:date="2019-09-24T14:22:00Z">
              <w:r w:rsidRPr="0078392A" w:rsidDel="00623026">
                <w:delText xml:space="preserve">Advising that the vessel has permission to conduct </w:delText>
              </w:r>
              <w:r w:rsidDel="00623026">
                <w:delText xml:space="preserve">an </w:delText>
              </w:r>
              <w:r w:rsidRPr="0078392A" w:rsidDel="00623026">
                <w:delText>activit</w:delText>
              </w:r>
              <w:r w:rsidDel="00623026">
                <w:delText xml:space="preserve">y or </w:delText>
              </w:r>
              <w:r w:rsidRPr="0078392A" w:rsidDel="00623026">
                <w:delText>operate within an area</w:delText>
              </w:r>
            </w:del>
          </w:p>
        </w:tc>
      </w:tr>
    </w:tbl>
    <w:p w14:paraId="2CAEDC0F" w14:textId="77777777" w:rsidR="00623026" w:rsidRDefault="00623026" w:rsidP="00BD31DE">
      <w:pPr>
        <w:pStyle w:val="BodyText"/>
      </w:pPr>
    </w:p>
    <w:p w14:paraId="509C06BD" w14:textId="62D7C3DB" w:rsidR="006A1BF3" w:rsidDel="00301B3E" w:rsidRDefault="006A1BF3" w:rsidP="00BD31DE">
      <w:pPr>
        <w:pStyle w:val="BodyText"/>
        <w:rPr>
          <w:del w:id="1477" w:author="michele landi" w:date="2019-09-24T14:05:00Z"/>
        </w:rPr>
      </w:pPr>
      <w:del w:id="1478" w:author="michele landi" w:date="2019-09-24T14:05:00Z">
        <w:r w:rsidDel="00301B3E">
          <w:delText>*Messages may be conditional on a time or position which should follow the first part of the message element</w:delText>
        </w:r>
      </w:del>
    </w:p>
    <w:p w14:paraId="25224764" w14:textId="6BCBC09D" w:rsidR="00BD31DE" w:rsidRPr="004F11D6" w:rsidRDefault="00BD31DE">
      <w:pPr>
        <w:pStyle w:val="Heading3"/>
        <w:pPrChange w:id="1479" w:author="michele landi" w:date="2019-09-24T11:44:00Z">
          <w:pPr>
            <w:pStyle w:val="Heading2"/>
          </w:pPr>
        </w:pPrChange>
      </w:pPr>
      <w:bookmarkStart w:id="1480" w:name="_Toc18993259"/>
      <w:r w:rsidRPr="004F11D6">
        <w:t>PERMISSION</w:t>
      </w:r>
      <w:r w:rsidR="000F3F22" w:rsidRPr="004F11D6">
        <w:t xml:space="preserve"> TO PROCEED</w:t>
      </w:r>
      <w:r w:rsidR="002D7CB4" w:rsidRPr="004F11D6">
        <w:t xml:space="preserve"> FROM </w:t>
      </w:r>
      <w:r w:rsidR="00751EDC" w:rsidRPr="004F11D6">
        <w:t xml:space="preserve">OR TO </w:t>
      </w:r>
      <w:r w:rsidR="002D7CB4" w:rsidRPr="004F11D6">
        <w:t>ALONGSIDE</w:t>
      </w:r>
      <w:r w:rsidR="00B76765" w:rsidRPr="004F11D6">
        <w:t>, A</w:t>
      </w:r>
      <w:r w:rsidR="0069644A" w:rsidRPr="004F11D6">
        <w:t xml:space="preserve"> </w:t>
      </w:r>
      <w:r w:rsidR="002D7CB4" w:rsidRPr="004F11D6">
        <w:t>BERTH</w:t>
      </w:r>
      <w:r w:rsidR="00B76765" w:rsidRPr="004F11D6">
        <w:t xml:space="preserve"> OR </w:t>
      </w:r>
      <w:r w:rsidR="0080705B" w:rsidRPr="004F11D6">
        <w:t>ANCHORAGE</w:t>
      </w:r>
      <w:bookmarkEnd w:id="1480"/>
    </w:p>
    <w:p w14:paraId="2F198FB6" w14:textId="6402DEEB" w:rsidR="00BD31DE" w:rsidRPr="00F55AD7" w:rsidDel="00623026" w:rsidRDefault="00BD31DE" w:rsidP="00BD31DE">
      <w:pPr>
        <w:pStyle w:val="Heading2separationline"/>
        <w:rPr>
          <w:del w:id="1481" w:author="michele landi" w:date="2019-09-24T14:31:00Z"/>
        </w:rPr>
      </w:pPr>
    </w:p>
    <w:p w14:paraId="325100B6" w14:textId="703CF3F9" w:rsidR="005E5E52" w:rsidDel="00623026" w:rsidRDefault="004132DB">
      <w:pPr>
        <w:pStyle w:val="BodyText"/>
        <w:ind w:left="425"/>
        <w:rPr>
          <w:del w:id="1482" w:author="michele landi" w:date="2019-09-24T14:26:00Z"/>
        </w:rPr>
        <w:pPrChange w:id="1483" w:author="michele landi" w:date="2019-09-24T14:27:00Z">
          <w:pPr>
            <w:pStyle w:val="BodyText"/>
          </w:pPr>
        </w:pPrChange>
      </w:pPr>
      <w:del w:id="1484" w:author="michele landi" w:date="2019-09-24T14:26:00Z">
        <w:r w:rsidDel="00623026">
          <w:delText xml:space="preserve">The departure of a vessel from a berth/anchorage or when entering a lock or confined waterway is a critical moment when a vessel’s movements may have </w:delText>
        </w:r>
        <w:r w:rsidR="005E5E52" w:rsidDel="00623026">
          <w:delText xml:space="preserve">a </w:delText>
        </w:r>
        <w:r w:rsidDel="00623026">
          <w:delText>direct influence on other vessels nearby.</w:delText>
        </w:r>
      </w:del>
    </w:p>
    <w:p w14:paraId="249413F4" w14:textId="5811771E" w:rsidR="005E5E52" w:rsidDel="00623026" w:rsidRDefault="00C13B57">
      <w:pPr>
        <w:pStyle w:val="BodyText"/>
        <w:ind w:left="425"/>
        <w:rPr>
          <w:del w:id="1485" w:author="michele landi" w:date="2019-09-24T14:26:00Z"/>
        </w:rPr>
        <w:pPrChange w:id="1486" w:author="michele landi" w:date="2019-09-24T14:27:00Z">
          <w:pPr>
            <w:pStyle w:val="BodyText"/>
          </w:pPr>
        </w:pPrChange>
      </w:pPr>
      <w:del w:id="1487" w:author="michele landi" w:date="2019-09-24T14:26:00Z">
        <w:r w:rsidDel="00623026">
          <w:delText>When a vessel is ready to depart, i</w:delText>
        </w:r>
        <w:r w:rsidR="004132DB" w:rsidDel="00623026">
          <w:delText xml:space="preserve">t is vital that </w:delText>
        </w:r>
        <w:r w:rsidDel="00623026">
          <w:delText xml:space="preserve">a </w:delText>
        </w:r>
        <w:r w:rsidR="004132DB" w:rsidDel="00623026">
          <w:delText xml:space="preserve">request from </w:delText>
        </w:r>
        <w:r w:rsidDel="00623026">
          <w:delText xml:space="preserve">a </w:delText>
        </w:r>
        <w:r w:rsidR="004132DB" w:rsidDel="00623026">
          <w:delText xml:space="preserve">vessel to proceed </w:delText>
        </w:r>
        <w:r w:rsidDel="00623026">
          <w:delText>is</w:delText>
        </w:r>
        <w:r w:rsidR="004132DB" w:rsidDel="00623026">
          <w:delText xml:space="preserve"> formalised and that the </w:delText>
        </w:r>
        <w:r w:rsidDel="00623026">
          <w:delText xml:space="preserve">VTS </w:delText>
        </w:r>
        <w:r w:rsidR="004132DB" w:rsidDel="00623026">
          <w:delText>response is clear</w:delText>
        </w:r>
        <w:r w:rsidDel="00623026">
          <w:delText>,</w:delText>
        </w:r>
        <w:r w:rsidR="004132DB" w:rsidDel="00623026">
          <w:delText xml:space="preserve"> not only to the </w:delText>
        </w:r>
        <w:r w:rsidR="00D97190" w:rsidDel="00623026">
          <w:delText>vessel</w:delText>
        </w:r>
        <w:r w:rsidR="004132DB" w:rsidDel="00623026">
          <w:delText xml:space="preserve"> seeking </w:delText>
        </w:r>
        <w:r w:rsidR="00BC434A" w:rsidDel="00623026">
          <w:delText>approval, but</w:delText>
        </w:r>
        <w:r w:rsidR="004132DB" w:rsidDel="00623026">
          <w:delText xml:space="preserve"> also to all other </w:delText>
        </w:r>
        <w:r w:rsidR="00D97190" w:rsidDel="00623026">
          <w:delText>vessel</w:delText>
        </w:r>
        <w:r w:rsidR="004132DB" w:rsidDel="00623026">
          <w:delText xml:space="preserve"> in the vicinity.  </w:delText>
        </w:r>
        <w:r w:rsidDel="00623026">
          <w:delText xml:space="preserve">Prior to departure, a vessel should be informed of other traffic movements in the area that may influence the vessel’s departure.  </w:delText>
        </w:r>
        <w:r w:rsidR="005E5E52" w:rsidDel="00623026">
          <w:delText xml:space="preserve">Whilst the request from the vessel will be addressed only to the VTS, approval from the VTS should be in a formal and standard format and addressed to all </w:delText>
        </w:r>
        <w:r w:rsidR="00D97190" w:rsidDel="00623026">
          <w:delText>vessel</w:delText>
        </w:r>
        <w:r w:rsidR="005E5E52" w:rsidDel="00623026">
          <w:delText>s.  A recommended format is shown below.</w:delText>
        </w:r>
      </w:del>
    </w:p>
    <w:p w14:paraId="4F38649D" w14:textId="66FE9E13" w:rsidR="00D82B8D" w:rsidDel="00623026" w:rsidRDefault="00D82B8D">
      <w:pPr>
        <w:pStyle w:val="BodyText"/>
        <w:ind w:left="425"/>
        <w:rPr>
          <w:del w:id="1488" w:author="michele landi" w:date="2019-09-24T14:26:00Z"/>
        </w:rPr>
        <w:pPrChange w:id="1489" w:author="michele landi" w:date="2019-09-24T14:27:00Z">
          <w:pPr>
            <w:pStyle w:val="BodyText"/>
          </w:pPr>
        </w:pPrChange>
      </w:pPr>
      <w:del w:id="1490" w:author="michele landi" w:date="2019-09-24T14:26:00Z">
        <w:r w:rsidRPr="00D82B8D" w:rsidDel="00623026">
          <w:delText xml:space="preserve">Permission for a vessel to proceed </w:delText>
        </w:r>
        <w:r w:rsidDel="00623026">
          <w:delText>means that,</w:delText>
        </w:r>
        <w:r w:rsidRPr="00D82B8D" w:rsidDel="00623026">
          <w:delText xml:space="preserve"> based on the information available</w:delText>
        </w:r>
        <w:r w:rsidDel="00623026">
          <w:delText xml:space="preserve">, </w:delText>
        </w:r>
        <w:r w:rsidRPr="00D82B8D" w:rsidDel="00623026">
          <w:delText>the VTS</w:delText>
        </w:r>
        <w:r w:rsidDel="00623026">
          <w:delText xml:space="preserve"> assesses that it is safe </w:delText>
        </w:r>
        <w:r w:rsidR="002B7D14" w:rsidDel="00623026">
          <w:delText xml:space="preserve">and gives approval for the vessel to proceed </w:delText>
        </w:r>
        <w:r w:rsidDel="00623026">
          <w:delText xml:space="preserve">on her intended course of action, </w:delText>
        </w:r>
        <w:r w:rsidR="002B7D14" w:rsidDel="00623026">
          <w:delText xml:space="preserve">subject to the </w:delText>
        </w:r>
        <w:r w:rsidDel="00623026">
          <w:delText>discretion</w:delText>
        </w:r>
        <w:r w:rsidR="002B7D14" w:rsidRPr="002B7D14" w:rsidDel="00623026">
          <w:delText xml:space="preserve"> </w:delText>
        </w:r>
        <w:r w:rsidR="002B7D14" w:rsidDel="00623026">
          <w:delText>of the Master</w:delText>
        </w:r>
        <w:r w:rsidDel="00623026">
          <w:delText>.</w:delText>
        </w:r>
        <w:bookmarkStart w:id="1491" w:name="_Hlk17448813"/>
        <w:r w:rsidDel="00623026">
          <w:delText xml:space="preserve">  </w:delText>
        </w:r>
      </w:del>
    </w:p>
    <w:p w14:paraId="0307D066" w14:textId="3D53D0E7" w:rsidR="00BD31DE" w:rsidDel="00623026" w:rsidRDefault="00C13B57">
      <w:pPr>
        <w:pStyle w:val="BodyText"/>
        <w:ind w:left="425"/>
        <w:rPr>
          <w:del w:id="1492" w:author="michele landi" w:date="2019-09-24T14:26:00Z"/>
        </w:rPr>
        <w:pPrChange w:id="1493" w:author="michele landi" w:date="2019-09-24T14:27:00Z">
          <w:pPr>
            <w:pStyle w:val="BodyText"/>
          </w:pPr>
        </w:pPrChange>
      </w:pPr>
      <w:bookmarkStart w:id="1494" w:name="_Hlk17449007"/>
      <w:del w:id="1495" w:author="michele landi" w:date="2019-09-24T14:26:00Z">
        <w:r w:rsidDel="00623026">
          <w:delText>P</w:delText>
        </w:r>
        <w:r w:rsidR="00BD31DE" w:rsidDel="00623026">
          <w:delText xml:space="preserve">ermission for a vessel to proceed </w:delText>
        </w:r>
        <w:bookmarkEnd w:id="1491"/>
        <w:bookmarkEnd w:id="1494"/>
        <w:r w:rsidDel="00623026">
          <w:delText xml:space="preserve">may be </w:delText>
        </w:r>
        <w:r w:rsidR="00BD31DE" w:rsidDel="00623026">
          <w:delText xml:space="preserve">subject to conditions (eg details received from the vessel, known fairway and traffic) which may be contained in the message.  </w:delText>
        </w:r>
      </w:del>
    </w:p>
    <w:p w14:paraId="5E58A663" w14:textId="22069B41" w:rsidR="00F9122B" w:rsidDel="00623026" w:rsidRDefault="002B7D14">
      <w:pPr>
        <w:pStyle w:val="BodyText"/>
        <w:ind w:left="425"/>
        <w:rPr>
          <w:del w:id="1496" w:author="michele landi" w:date="2019-09-24T14:26:00Z"/>
        </w:rPr>
        <w:pPrChange w:id="1497" w:author="michele landi" w:date="2019-09-24T14:27:00Z">
          <w:pPr>
            <w:pStyle w:val="BodyText"/>
          </w:pPr>
        </w:pPrChange>
      </w:pPr>
      <w:del w:id="1498" w:author="michele landi" w:date="2019-09-24T14:26:00Z">
        <w:r w:rsidDel="00623026">
          <w:delText>It is essential that a</w:delText>
        </w:r>
        <w:r w:rsidR="00F9122B" w:rsidDel="00623026">
          <w:delText xml:space="preserve"> clear distinction </w:delText>
        </w:r>
        <w:r w:rsidDel="00623026">
          <w:delText>is</w:delText>
        </w:r>
        <w:r w:rsidR="00F9122B" w:rsidDel="00623026">
          <w:delText xml:space="preserve"> made between messages that give </w:delText>
        </w:r>
        <w:r w:rsidDel="00623026">
          <w:delText>p</w:delText>
        </w:r>
        <w:r w:rsidRPr="002B7D14" w:rsidDel="00623026">
          <w:delText>ermission for a vessel to proceed</w:delText>
        </w:r>
        <w:r w:rsidR="00F9122B" w:rsidDel="00623026">
          <w:delText xml:space="preserve"> and those that deny </w:delText>
        </w:r>
        <w:r w:rsidRPr="002B7D14" w:rsidDel="00623026">
          <w:delText>permission for a vessel to proceed</w:delText>
        </w:r>
        <w:r w:rsidR="00F9122B" w:rsidDel="00623026">
          <w:delText xml:space="preserve">.   </w:delText>
        </w:r>
      </w:del>
    </w:p>
    <w:p w14:paraId="2C55F95D" w14:textId="0EBC476D" w:rsidR="002D7CB4" w:rsidDel="00623026" w:rsidRDefault="00C13B57">
      <w:pPr>
        <w:pStyle w:val="BodyText"/>
        <w:ind w:left="425"/>
        <w:rPr>
          <w:del w:id="1499" w:author="michele landi" w:date="2019-09-24T14:26:00Z"/>
        </w:rPr>
        <w:pPrChange w:id="1500" w:author="michele landi" w:date="2019-09-24T14:27:00Z">
          <w:pPr>
            <w:pStyle w:val="BodyText"/>
          </w:pPr>
        </w:pPrChange>
      </w:pPr>
      <w:del w:id="1501" w:author="michele landi" w:date="2019-09-24T14:26:00Z">
        <w:r w:rsidDel="00623026">
          <w:delText xml:space="preserve">If </w:delText>
        </w:r>
        <w:r w:rsidR="00B84E41" w:rsidDel="00623026">
          <w:delText xml:space="preserve">the VTS assesses that </w:delText>
        </w:r>
        <w:r w:rsidDel="00623026">
          <w:delText>it is not safe for a vessel to proceed</w:delText>
        </w:r>
        <w:r w:rsidR="002B7D14" w:rsidDel="00623026">
          <w:delText xml:space="preserve"> from a berth or anchorage</w:delText>
        </w:r>
        <w:r w:rsidDel="00623026">
          <w:delText xml:space="preserve">, the response from VTS </w:delText>
        </w:r>
        <w:r w:rsidR="0069644A" w:rsidDel="00623026">
          <w:delText xml:space="preserve">should </w:delText>
        </w:r>
        <w:r w:rsidDel="00623026">
          <w:delText xml:space="preserve">be direct to the </w:delText>
        </w:r>
        <w:r w:rsidR="00D97190" w:rsidDel="00623026">
          <w:delText>vessel</w:delText>
        </w:r>
        <w:r w:rsidDel="00623026">
          <w:delText xml:space="preserve"> and the response must be unambiguous and clear.</w:delText>
        </w:r>
        <w:r w:rsidR="00B76765" w:rsidDel="00623026">
          <w:delText xml:space="preserve"> </w:delText>
        </w:r>
        <w:r w:rsidR="0069644A" w:rsidDel="00623026">
          <w:delText xml:space="preserve"> </w:delText>
        </w:r>
        <w:r w:rsidR="002D7CB4" w:rsidDel="00623026">
          <w:delText>Similar considerations and approvals may be appropriate for berthing.</w:delText>
        </w:r>
      </w:del>
    </w:p>
    <w:p w14:paraId="12DB9ECA" w14:textId="52878C22" w:rsidR="00B76765" w:rsidRPr="00B83013" w:rsidDel="00623026" w:rsidRDefault="00B76765">
      <w:pPr>
        <w:pStyle w:val="BodyText"/>
        <w:keepNext/>
        <w:ind w:left="425"/>
        <w:rPr>
          <w:del w:id="1502" w:author="michele landi" w:date="2019-09-24T14:26:00Z"/>
          <w:u w:val="single"/>
        </w:rPr>
        <w:pPrChange w:id="1503" w:author="michele landi" w:date="2019-09-24T14:27:00Z">
          <w:pPr>
            <w:pStyle w:val="BodyText"/>
            <w:keepNext/>
          </w:pPr>
        </w:pPrChange>
      </w:pPr>
      <w:del w:id="1504" w:author="michele landi" w:date="2019-09-24T14:26:00Z">
        <w:r w:rsidRPr="00B83013" w:rsidDel="00623026">
          <w:rPr>
            <w:u w:val="single"/>
          </w:rPr>
          <w:lastRenderedPageBreak/>
          <w:delText>Example</w:delText>
        </w:r>
        <w:r w:rsidR="00751EDC" w:rsidDel="00623026">
          <w:rPr>
            <w:u w:val="single"/>
          </w:rPr>
          <w:delText xml:space="preserve"> </w:delText>
        </w:r>
        <w:bookmarkStart w:id="1505" w:name="_Hlk17449821"/>
        <w:r w:rsidR="00751EDC" w:rsidDel="00623026">
          <w:rPr>
            <w:b/>
            <w:bCs/>
            <w:u w:val="single"/>
          </w:rPr>
          <w:delText>approving “</w:delText>
        </w:r>
        <w:r w:rsidR="00751EDC" w:rsidDel="00623026">
          <w:rPr>
            <w:u w:val="single"/>
          </w:rPr>
          <w:delText xml:space="preserve">Permission to Proceed” from a berth or anchorage when the VTS assesses that it </w:delText>
        </w:r>
        <w:bookmarkEnd w:id="1505"/>
        <w:r w:rsidR="0087721A" w:rsidRPr="00B83013" w:rsidDel="00623026">
          <w:rPr>
            <w:b/>
            <w:u w:val="single"/>
          </w:rPr>
          <w:delText>IS</w:delText>
        </w:r>
        <w:r w:rsidR="0087721A" w:rsidDel="00623026">
          <w:rPr>
            <w:u w:val="single"/>
          </w:rPr>
          <w:delText xml:space="preserve"> </w:delText>
        </w:r>
        <w:r w:rsidRPr="00B83013" w:rsidDel="00623026">
          <w:rPr>
            <w:u w:val="single"/>
          </w:rPr>
          <w:delText>safe</w:delText>
        </w:r>
        <w:r w:rsidR="008A60A1" w:rsidRPr="00B83013" w:rsidDel="00623026">
          <w:rPr>
            <w:u w:val="single"/>
          </w:rPr>
          <w:delText>:</w:delText>
        </w:r>
      </w:del>
    </w:p>
    <w:p w14:paraId="169F4271" w14:textId="4C8304B9" w:rsidR="008A60A1" w:rsidDel="00623026" w:rsidRDefault="008A60A1">
      <w:pPr>
        <w:pStyle w:val="BodyText"/>
        <w:keepNext/>
        <w:ind w:left="425"/>
        <w:rPr>
          <w:del w:id="1506" w:author="michele landi" w:date="2019-09-24T14:26:00Z"/>
        </w:rPr>
        <w:pPrChange w:id="1507" w:author="michele landi" w:date="2019-09-24T14:27:00Z">
          <w:pPr>
            <w:pStyle w:val="BodyText"/>
            <w:keepNext/>
          </w:pPr>
        </w:pPrChange>
      </w:pPr>
      <w:del w:id="1508" w:author="michele landi" w:date="2019-09-24T14:26:00Z">
        <w:r w:rsidDel="00623026">
          <w:delText>There are two elements to this message:</w:delText>
        </w:r>
        <w:r w:rsidRPr="008A60A1" w:rsidDel="00623026">
          <w:delText xml:space="preserve"> </w:delText>
        </w:r>
      </w:del>
    </w:p>
    <w:p w14:paraId="5A2430FF" w14:textId="678D3E06" w:rsidR="008A60A1" w:rsidDel="00623026" w:rsidRDefault="008A60A1">
      <w:pPr>
        <w:pStyle w:val="Bullet1"/>
        <w:keepNext/>
        <w:numPr>
          <w:ilvl w:val="0"/>
          <w:numId w:val="0"/>
        </w:numPr>
        <w:ind w:left="425"/>
        <w:rPr>
          <w:del w:id="1509" w:author="michele landi" w:date="2019-09-24T14:26:00Z"/>
        </w:rPr>
        <w:pPrChange w:id="1510" w:author="michele landi" w:date="2019-09-24T14:27:00Z">
          <w:pPr>
            <w:pStyle w:val="Bullet1"/>
            <w:keepNext/>
          </w:pPr>
        </w:pPrChange>
      </w:pPr>
      <w:del w:id="1511" w:author="michele landi" w:date="2019-09-24T14:26:00Z">
        <w:r w:rsidRPr="00B83013" w:rsidDel="00623026">
          <w:rPr>
            <w:u w:val="single"/>
          </w:rPr>
          <w:delText>First Element</w:delText>
        </w:r>
        <w:r w:rsidDel="00623026">
          <w:delText xml:space="preserve"> - Providing details of other traffic that may impinge on the planned movement.  The departing vessel should acknowledge before continuing to the second element.</w:delText>
        </w:r>
      </w:del>
    </w:p>
    <w:p w14:paraId="15B34277" w14:textId="75000836" w:rsidR="008A60A1" w:rsidDel="00623026" w:rsidRDefault="008A60A1">
      <w:pPr>
        <w:pStyle w:val="Bullet1"/>
        <w:numPr>
          <w:ilvl w:val="0"/>
          <w:numId w:val="0"/>
        </w:numPr>
        <w:ind w:left="425"/>
        <w:rPr>
          <w:del w:id="1512" w:author="michele landi" w:date="2019-09-24T14:29:00Z"/>
        </w:rPr>
        <w:pPrChange w:id="1513" w:author="michele landi" w:date="2019-09-24T14:27:00Z">
          <w:pPr>
            <w:pStyle w:val="Bullet1"/>
          </w:pPr>
        </w:pPrChange>
      </w:pPr>
      <w:del w:id="1514" w:author="michele landi" w:date="2019-09-24T14:26:00Z">
        <w:r w:rsidRPr="00B83013" w:rsidDel="00623026">
          <w:rPr>
            <w:u w:val="single"/>
          </w:rPr>
          <w:delText>Second Element</w:delText>
        </w:r>
        <w:r w:rsidDel="00623026">
          <w:delText xml:space="preserve"> - Message to all </w:delText>
        </w:r>
        <w:r w:rsidR="00D97190" w:rsidDel="00623026">
          <w:delText>vessel</w:delText>
        </w:r>
        <w:r w:rsidDel="00623026">
          <w:delText xml:space="preserve">s granting the requesting vessel permission to proceed and notifying all other </w:delText>
        </w:r>
        <w:r w:rsidR="00D97190" w:rsidDel="00623026">
          <w:delText>vessel</w:delText>
        </w:r>
        <w:r w:rsidDel="00623026">
          <w:delText xml:space="preserve">s of the impending movement. </w:delText>
        </w:r>
        <w:r w:rsidR="0087721A" w:rsidDel="00623026">
          <w:delText xml:space="preserve"> </w:delText>
        </w:r>
        <w:r w:rsidDel="00623026">
          <w:delText>Th</w:delText>
        </w:r>
        <w:r w:rsidR="0087721A" w:rsidDel="00623026">
          <w:delText xml:space="preserve">e </w:delText>
        </w:r>
        <w:r w:rsidR="00D97190" w:rsidDel="00623026">
          <w:delText>vessel</w:delText>
        </w:r>
        <w:r w:rsidDel="00623026">
          <w:delText xml:space="preserve"> may be subject to other conditions which should be included as appropriate.</w:delText>
        </w:r>
      </w:del>
    </w:p>
    <w:tbl>
      <w:tblPr>
        <w:tblStyle w:val="TableGrid"/>
        <w:tblW w:w="0" w:type="auto"/>
        <w:jc w:val="center"/>
        <w:tblLook w:val="04A0" w:firstRow="1" w:lastRow="0" w:firstColumn="1" w:lastColumn="0" w:noHBand="0" w:noVBand="1"/>
      </w:tblPr>
      <w:tblGrid>
        <w:gridCol w:w="2541"/>
        <w:gridCol w:w="6701"/>
      </w:tblGrid>
      <w:tr w:rsidR="00B76765" w:rsidRPr="00F55AD7" w:rsidDel="00623026" w14:paraId="16F23A30" w14:textId="065B6B9D" w:rsidTr="00CB7E6E">
        <w:trPr>
          <w:trHeight w:val="316"/>
          <w:jc w:val="center"/>
          <w:del w:id="1515" w:author="michele landi" w:date="2019-09-24T14:27:00Z"/>
        </w:trPr>
        <w:tc>
          <w:tcPr>
            <w:tcW w:w="2541" w:type="dxa"/>
            <w:shd w:val="clear" w:color="auto" w:fill="FADBD1" w:themeFill="background2" w:themeFillTint="33"/>
          </w:tcPr>
          <w:p w14:paraId="08A5D699" w14:textId="084DD93F" w:rsidR="00B76765" w:rsidRPr="00C1400A" w:rsidDel="00623026" w:rsidRDefault="00B76765" w:rsidP="00B76765">
            <w:pPr>
              <w:pStyle w:val="Tableheading"/>
              <w:rPr>
                <w:del w:id="1516" w:author="michele landi" w:date="2019-09-24T14:27:00Z"/>
              </w:rPr>
            </w:pPr>
            <w:del w:id="1517" w:author="michele landi" w:date="2019-09-24T14:27:00Z">
              <w:r w:rsidDel="00623026">
                <w:delText>VTS</w:delText>
              </w:r>
            </w:del>
          </w:p>
        </w:tc>
        <w:tc>
          <w:tcPr>
            <w:tcW w:w="6701" w:type="dxa"/>
            <w:shd w:val="clear" w:color="auto" w:fill="FADBD1" w:themeFill="background2" w:themeFillTint="33"/>
          </w:tcPr>
          <w:p w14:paraId="152A685B" w14:textId="41020A8C" w:rsidR="008A60A1" w:rsidRPr="00F55AD7" w:rsidDel="00623026" w:rsidRDefault="008A60A1" w:rsidP="00B83013">
            <w:pPr>
              <w:pStyle w:val="Tabletext"/>
              <w:rPr>
                <w:del w:id="1518" w:author="michele landi" w:date="2019-09-24T14:27:00Z"/>
              </w:rPr>
            </w:pPr>
            <w:del w:id="1519" w:author="michele landi" w:date="2019-09-24T14:27:00Z">
              <w:r w:rsidDel="00623026">
                <w:delText>TRAFFIC INFORMATION (</w:delText>
              </w:r>
              <w:r w:rsidRPr="000F3F22" w:rsidDel="00623026">
                <w:delText>position and intentions of other traffic/conflict avoidance measures</w:delText>
              </w:r>
              <w:r w:rsidDel="00623026">
                <w:delText>)</w:delText>
              </w:r>
            </w:del>
          </w:p>
        </w:tc>
      </w:tr>
      <w:tr w:rsidR="008A60A1" w:rsidRPr="00F55AD7" w:rsidDel="00623026" w14:paraId="08D4D590" w14:textId="457F4912" w:rsidTr="00CB7E6E">
        <w:trPr>
          <w:trHeight w:val="316"/>
          <w:jc w:val="center"/>
          <w:del w:id="1520" w:author="michele landi" w:date="2019-09-24T14:27:00Z"/>
        </w:trPr>
        <w:tc>
          <w:tcPr>
            <w:tcW w:w="2541" w:type="dxa"/>
            <w:shd w:val="clear" w:color="auto" w:fill="D4F1D3" w:themeFill="text2" w:themeFillTint="33"/>
          </w:tcPr>
          <w:p w14:paraId="42863CA0" w14:textId="281EAE9A" w:rsidR="008A60A1" w:rsidDel="00623026" w:rsidRDefault="00D97190" w:rsidP="00B76765">
            <w:pPr>
              <w:pStyle w:val="Tableheading"/>
              <w:rPr>
                <w:del w:id="1521" w:author="michele landi" w:date="2019-09-24T14:27:00Z"/>
              </w:rPr>
            </w:pPr>
            <w:del w:id="1522" w:author="michele landi" w:date="2019-09-24T14:27:00Z">
              <w:r w:rsidDel="00623026">
                <w:delText>VESSEL</w:delText>
              </w:r>
            </w:del>
          </w:p>
        </w:tc>
        <w:tc>
          <w:tcPr>
            <w:tcW w:w="6701" w:type="dxa"/>
            <w:shd w:val="clear" w:color="auto" w:fill="D4F1D3" w:themeFill="text2" w:themeFillTint="33"/>
          </w:tcPr>
          <w:p w14:paraId="32D0A19D" w14:textId="1F060876" w:rsidR="008A60A1" w:rsidDel="00623026" w:rsidRDefault="008A60A1" w:rsidP="0069644A">
            <w:pPr>
              <w:pStyle w:val="Tabletext"/>
              <w:rPr>
                <w:del w:id="1523" w:author="michele landi" w:date="2019-09-24T14:27:00Z"/>
              </w:rPr>
            </w:pPr>
            <w:del w:id="1524" w:author="michele landi" w:date="2019-09-24T14:27:00Z">
              <w:r w:rsidDel="00623026">
                <w:delText>(</w:delText>
              </w:r>
              <w:r w:rsidR="00D97190" w:rsidDel="00623026">
                <w:delText>Vessel</w:delText>
              </w:r>
              <w:r w:rsidDel="00623026">
                <w:delText>) All received.</w:delText>
              </w:r>
            </w:del>
          </w:p>
        </w:tc>
      </w:tr>
      <w:tr w:rsidR="008A60A1" w:rsidRPr="00F55AD7" w:rsidDel="00623026" w14:paraId="6CF3074D" w14:textId="5B9C2D6F" w:rsidTr="00CB7E6E">
        <w:trPr>
          <w:trHeight w:val="938"/>
          <w:jc w:val="center"/>
          <w:del w:id="1525" w:author="michele landi" w:date="2019-09-24T14:29:00Z"/>
        </w:trPr>
        <w:tc>
          <w:tcPr>
            <w:tcW w:w="2541" w:type="dxa"/>
            <w:shd w:val="clear" w:color="auto" w:fill="FADBD1" w:themeFill="background2" w:themeFillTint="33"/>
          </w:tcPr>
          <w:p w14:paraId="0537CA5E" w14:textId="1D47F2EF" w:rsidR="008A60A1" w:rsidDel="00623026" w:rsidRDefault="008A60A1" w:rsidP="00B76765">
            <w:pPr>
              <w:pStyle w:val="Tableheading"/>
              <w:rPr>
                <w:del w:id="1526" w:author="michele landi" w:date="2019-09-24T14:29:00Z"/>
              </w:rPr>
            </w:pPr>
            <w:del w:id="1527" w:author="michele landi" w:date="2019-09-24T14:29:00Z">
              <w:r w:rsidDel="00623026">
                <w:delText>VTS</w:delText>
              </w:r>
            </w:del>
          </w:p>
        </w:tc>
        <w:tc>
          <w:tcPr>
            <w:tcW w:w="6701" w:type="dxa"/>
            <w:shd w:val="clear" w:color="auto" w:fill="FADBD1" w:themeFill="background2" w:themeFillTint="33"/>
          </w:tcPr>
          <w:p w14:paraId="485B2DA6" w14:textId="6C3F8347" w:rsidR="008A60A1" w:rsidDel="00623026" w:rsidRDefault="008A60A1" w:rsidP="00B76765">
            <w:pPr>
              <w:pStyle w:val="Tabletext"/>
              <w:rPr>
                <w:del w:id="1528" w:author="michele landi" w:date="2019-09-24T14:29:00Z"/>
              </w:rPr>
            </w:pPr>
            <w:del w:id="1529" w:author="michele landi" w:date="2019-09-24T14:29:00Z">
              <w:r w:rsidDel="00623026">
                <w:delText>TRAFFIC INFORMATION (</w:delText>
              </w:r>
              <w:r w:rsidR="00D97190" w:rsidDel="00623026">
                <w:delText>vessel</w:delText>
              </w:r>
              <w:r w:rsidDel="00623026">
                <w:delText xml:space="preserve"> name) HAS PERMISSION TO (enter / depart / proceed) FROM (berth/anchorage/lock/creek) [TO (location and/or subject to condition)]</w:delText>
              </w:r>
            </w:del>
          </w:p>
        </w:tc>
      </w:tr>
    </w:tbl>
    <w:p w14:paraId="310B0A16" w14:textId="1187D1B8" w:rsidR="00B76765" w:rsidDel="00623026" w:rsidRDefault="00B76765" w:rsidP="00C13B57">
      <w:pPr>
        <w:pStyle w:val="BodyText"/>
        <w:rPr>
          <w:del w:id="1530" w:author="michele landi" w:date="2019-09-24T14:29:00Z"/>
        </w:rPr>
      </w:pPr>
    </w:p>
    <w:p w14:paraId="36D9C4AB" w14:textId="070B8D64" w:rsidR="0087721A" w:rsidRPr="00B83013" w:rsidDel="00623026" w:rsidRDefault="0087721A" w:rsidP="00C13B57">
      <w:pPr>
        <w:pStyle w:val="BodyText"/>
        <w:rPr>
          <w:del w:id="1531" w:author="michele landi" w:date="2019-09-24T14:29:00Z"/>
          <w:u w:val="single"/>
        </w:rPr>
      </w:pPr>
      <w:del w:id="1532" w:author="michele landi" w:date="2019-09-24T14:29:00Z">
        <w:r w:rsidRPr="00B83013" w:rsidDel="00623026">
          <w:rPr>
            <w:u w:val="single"/>
          </w:rPr>
          <w:delText xml:space="preserve">Example </w:delText>
        </w:r>
        <w:bookmarkStart w:id="1533" w:name="_Hlk17450022"/>
        <w:r w:rsidR="00751EDC" w:rsidDel="00623026">
          <w:rPr>
            <w:b/>
            <w:bCs/>
            <w:u w:val="single"/>
          </w:rPr>
          <w:delText>denying “</w:delText>
        </w:r>
        <w:r w:rsidR="00751EDC" w:rsidDel="00623026">
          <w:rPr>
            <w:u w:val="single"/>
          </w:rPr>
          <w:delText xml:space="preserve">Permission to Proceed” from a berth or anchorage when the VTS assesses </w:delText>
        </w:r>
        <w:bookmarkEnd w:id="1533"/>
        <w:r w:rsidR="00135B9C" w:rsidDel="00623026">
          <w:rPr>
            <w:u w:val="single"/>
          </w:rPr>
          <w:delText xml:space="preserve">that </w:delText>
        </w:r>
        <w:r w:rsidRPr="00B83013" w:rsidDel="00623026">
          <w:rPr>
            <w:u w:val="single"/>
          </w:rPr>
          <w:delText xml:space="preserve">it is </w:delText>
        </w:r>
        <w:r w:rsidRPr="00B83013" w:rsidDel="00623026">
          <w:rPr>
            <w:b/>
            <w:u w:val="single"/>
          </w:rPr>
          <w:delText>NOT</w:delText>
        </w:r>
        <w:r w:rsidRPr="00B83013" w:rsidDel="00623026">
          <w:rPr>
            <w:u w:val="single"/>
          </w:rPr>
          <w:delText xml:space="preserve"> safe:</w:delText>
        </w:r>
      </w:del>
    </w:p>
    <w:p w14:paraId="4394C975" w14:textId="086698C9" w:rsidR="0087721A" w:rsidDel="00623026" w:rsidRDefault="0087721A" w:rsidP="0087721A">
      <w:pPr>
        <w:pStyle w:val="BodyText"/>
        <w:rPr>
          <w:del w:id="1534" w:author="michele landi" w:date="2019-09-24T14:29:00Z"/>
        </w:rPr>
      </w:pPr>
      <w:del w:id="1535" w:author="michele landi" w:date="2019-09-24T14:29:00Z">
        <w:r w:rsidDel="00623026">
          <w:delText>There are two elements to this message:</w:delText>
        </w:r>
        <w:r w:rsidRPr="008A60A1" w:rsidDel="00623026">
          <w:delText xml:space="preserve"> </w:delText>
        </w:r>
      </w:del>
    </w:p>
    <w:p w14:paraId="3E016FE3" w14:textId="210B198B" w:rsidR="0087721A" w:rsidDel="00623026" w:rsidRDefault="0087721A" w:rsidP="0087721A">
      <w:pPr>
        <w:pStyle w:val="Bullet1"/>
        <w:rPr>
          <w:del w:id="1536" w:author="michele landi" w:date="2019-09-24T14:29:00Z"/>
        </w:rPr>
      </w:pPr>
      <w:del w:id="1537" w:author="michele landi" w:date="2019-09-24T14:29:00Z">
        <w:r w:rsidRPr="007B3ED0" w:rsidDel="00623026">
          <w:rPr>
            <w:u w:val="single"/>
          </w:rPr>
          <w:delText>First Element</w:delText>
        </w:r>
        <w:r w:rsidDel="00623026">
          <w:delText xml:space="preserve"> – Responding to the </w:delText>
        </w:r>
        <w:r w:rsidR="00D97190" w:rsidDel="00623026">
          <w:delText>vessel</w:delText>
        </w:r>
        <w:r w:rsidDel="00623026">
          <w:delText xml:space="preserve">s request.  This is to be backed up with a formal instruction. </w:delText>
        </w:r>
      </w:del>
    </w:p>
    <w:p w14:paraId="5A77DE4F" w14:textId="45244A7F" w:rsidR="0087721A" w:rsidDel="00623026" w:rsidRDefault="0087721A" w:rsidP="0087721A">
      <w:pPr>
        <w:pStyle w:val="Bullet1"/>
        <w:rPr>
          <w:del w:id="1538" w:author="michele landi" w:date="2019-09-24T14:29:00Z"/>
        </w:rPr>
      </w:pPr>
      <w:del w:id="1539" w:author="michele landi" w:date="2019-09-24T14:29:00Z">
        <w:r w:rsidRPr="007B3ED0" w:rsidDel="00623026">
          <w:rPr>
            <w:u w:val="single"/>
          </w:rPr>
          <w:delText>Second Element</w:delText>
        </w:r>
        <w:r w:rsidDel="00623026">
          <w:delText xml:space="preserve"> – </w:delText>
        </w:r>
        <w:r w:rsidRPr="0087721A" w:rsidDel="00623026">
          <w:delText xml:space="preserve">Message to requesting </w:delText>
        </w:r>
        <w:r w:rsidR="00D97190" w:rsidDel="00623026">
          <w:delText>vessel</w:delText>
        </w:r>
        <w:r w:rsidRPr="0087721A" w:rsidDel="00623026">
          <w:delText xml:space="preserve"> giving clear instruction to remain alongside and giving the reason.  </w:delText>
        </w:r>
        <w:r w:rsidDel="00623026">
          <w:delText>This m</w:delText>
        </w:r>
        <w:r w:rsidRPr="0087721A" w:rsidDel="00623026">
          <w:delText>ay</w:delText>
        </w:r>
        <w:r w:rsidDel="00623026">
          <w:delText xml:space="preserve"> also</w:delText>
        </w:r>
        <w:r w:rsidRPr="0087721A" w:rsidDel="00623026">
          <w:delText xml:space="preserve"> include guidance on request </w:delText>
        </w:r>
        <w:r w:rsidDel="00623026">
          <w:delText>again after a specified time period or after an event has passed</w:delText>
        </w:r>
        <w:r w:rsidRPr="0087721A" w:rsidDel="00623026">
          <w:delText>.</w:delText>
        </w:r>
      </w:del>
    </w:p>
    <w:tbl>
      <w:tblPr>
        <w:tblStyle w:val="TableGrid"/>
        <w:tblW w:w="0" w:type="auto"/>
        <w:jc w:val="center"/>
        <w:tblLook w:val="04A0" w:firstRow="1" w:lastRow="0" w:firstColumn="1" w:lastColumn="0" w:noHBand="0" w:noVBand="1"/>
      </w:tblPr>
      <w:tblGrid>
        <w:gridCol w:w="2541"/>
        <w:gridCol w:w="6701"/>
      </w:tblGrid>
      <w:tr w:rsidR="00B7370E" w:rsidRPr="00F55AD7" w:rsidDel="00623026" w14:paraId="57697A46" w14:textId="251AC894" w:rsidTr="00CB7E6E">
        <w:trPr>
          <w:trHeight w:val="251"/>
          <w:jc w:val="center"/>
          <w:del w:id="1540" w:author="michele landi" w:date="2019-09-24T14:29:00Z"/>
        </w:trPr>
        <w:tc>
          <w:tcPr>
            <w:tcW w:w="2541" w:type="dxa"/>
            <w:tcBorders>
              <w:bottom w:val="nil"/>
            </w:tcBorders>
            <w:shd w:val="clear" w:color="auto" w:fill="FADBD1" w:themeFill="background2" w:themeFillTint="33"/>
          </w:tcPr>
          <w:p w14:paraId="62436D37" w14:textId="1C4AD583" w:rsidR="00B7370E" w:rsidDel="00623026" w:rsidRDefault="00B7370E" w:rsidP="00D61657">
            <w:pPr>
              <w:pStyle w:val="Tableheading"/>
              <w:rPr>
                <w:del w:id="1541" w:author="michele landi" w:date="2019-09-24T14:29:00Z"/>
              </w:rPr>
            </w:pPr>
            <w:del w:id="1542" w:author="michele landi" w:date="2019-09-24T14:29:00Z">
              <w:r w:rsidDel="00623026">
                <w:delText>VTS</w:delText>
              </w:r>
            </w:del>
          </w:p>
        </w:tc>
        <w:tc>
          <w:tcPr>
            <w:tcW w:w="6701" w:type="dxa"/>
            <w:shd w:val="clear" w:color="auto" w:fill="FADBD1" w:themeFill="background2" w:themeFillTint="33"/>
          </w:tcPr>
          <w:p w14:paraId="4FC1C32D" w14:textId="7DEDC13A" w:rsidR="00B7370E" w:rsidDel="00623026" w:rsidRDefault="00B7370E" w:rsidP="00D61657">
            <w:pPr>
              <w:pStyle w:val="Tabletext"/>
              <w:rPr>
                <w:del w:id="1543" w:author="michele landi" w:date="2019-09-24T14:29:00Z"/>
              </w:rPr>
            </w:pPr>
            <w:del w:id="1544" w:author="michele landi" w:date="2019-09-24T14:29:00Z">
              <w:r w:rsidDel="00623026">
                <w:delText>NOT APPROVED</w:delText>
              </w:r>
            </w:del>
          </w:p>
        </w:tc>
      </w:tr>
      <w:tr w:rsidR="00B7370E" w:rsidRPr="00F55AD7" w:rsidDel="00623026" w14:paraId="67FE6EFB" w14:textId="68814E49" w:rsidTr="00CB7E6E">
        <w:trPr>
          <w:trHeight w:val="60"/>
          <w:jc w:val="center"/>
          <w:del w:id="1545" w:author="michele landi" w:date="2019-09-24T14:29:00Z"/>
        </w:trPr>
        <w:tc>
          <w:tcPr>
            <w:tcW w:w="2541" w:type="dxa"/>
            <w:tcBorders>
              <w:top w:val="nil"/>
            </w:tcBorders>
            <w:shd w:val="clear" w:color="auto" w:fill="FADBD1" w:themeFill="background2" w:themeFillTint="33"/>
          </w:tcPr>
          <w:p w14:paraId="0ADD0E98" w14:textId="0F8DAF02" w:rsidR="00B7370E" w:rsidDel="00623026" w:rsidRDefault="00B7370E" w:rsidP="00D61657">
            <w:pPr>
              <w:pStyle w:val="Tableheading"/>
              <w:rPr>
                <w:del w:id="1546" w:author="michele landi" w:date="2019-09-24T14:29:00Z"/>
              </w:rPr>
            </w:pPr>
          </w:p>
        </w:tc>
        <w:tc>
          <w:tcPr>
            <w:tcW w:w="6701" w:type="dxa"/>
            <w:shd w:val="clear" w:color="auto" w:fill="FADBD1" w:themeFill="background2" w:themeFillTint="33"/>
          </w:tcPr>
          <w:p w14:paraId="5D859052" w14:textId="3B814002" w:rsidR="00B7370E" w:rsidDel="00623026" w:rsidRDefault="00B7370E" w:rsidP="0069644A">
            <w:pPr>
              <w:pStyle w:val="Tabletext"/>
              <w:rPr>
                <w:del w:id="1547" w:author="michele landi" w:date="2019-09-24T14:29:00Z"/>
              </w:rPr>
            </w:pPr>
            <w:del w:id="1548" w:author="michele landi" w:date="2019-09-24T14:29:00Z">
              <w:r w:rsidDel="00623026">
                <w:delText>INSTRUCTION. (</w:delText>
              </w:r>
              <w:r w:rsidR="00D97190" w:rsidDel="00623026">
                <w:delText>Vessel</w:delText>
              </w:r>
              <w:r w:rsidDel="00623026">
                <w:delText>) MUST REMAIN ALONGSIDE (give reason)  [CALL AGAIN (in … minutes or after event has passed)]</w:delText>
              </w:r>
            </w:del>
          </w:p>
        </w:tc>
      </w:tr>
    </w:tbl>
    <w:p w14:paraId="6527BF81" w14:textId="43A54440" w:rsidR="0087721A" w:rsidDel="00623026" w:rsidRDefault="0087721A" w:rsidP="00C13B57">
      <w:pPr>
        <w:pStyle w:val="BodyText"/>
        <w:rPr>
          <w:del w:id="1549" w:author="michele landi" w:date="2019-09-24T14:29:00Z"/>
        </w:rPr>
      </w:pPr>
    </w:p>
    <w:p w14:paraId="202C7F35" w14:textId="45FFB772" w:rsidR="00355BAF" w:rsidRPr="00355BAF" w:rsidDel="00623026" w:rsidRDefault="00355BAF" w:rsidP="00355BAF">
      <w:pPr>
        <w:pStyle w:val="BodyText"/>
        <w:rPr>
          <w:del w:id="1550" w:author="michele landi" w:date="2019-09-24T14:29:00Z"/>
          <w:u w:val="single"/>
        </w:rPr>
      </w:pPr>
      <w:del w:id="1551" w:author="michele landi" w:date="2019-09-24T14:29:00Z">
        <w:r w:rsidRPr="00355BAF" w:rsidDel="00623026">
          <w:rPr>
            <w:u w:val="single"/>
          </w:rPr>
          <w:delText xml:space="preserve">Example </w:delText>
        </w:r>
        <w:r w:rsidR="00751EDC" w:rsidDel="00623026">
          <w:rPr>
            <w:b/>
            <w:bCs/>
            <w:u w:val="single"/>
          </w:rPr>
          <w:delText>approving “</w:delText>
        </w:r>
        <w:r w:rsidR="00751EDC" w:rsidDel="00623026">
          <w:rPr>
            <w:u w:val="single"/>
          </w:rPr>
          <w:delText>Permission to Proceed” to a berth or anchorage when the VTS assesses</w:delText>
        </w:r>
        <w:r w:rsidR="00751EDC" w:rsidRPr="00355BAF" w:rsidDel="00623026">
          <w:rPr>
            <w:u w:val="single"/>
          </w:rPr>
          <w:delText xml:space="preserve"> </w:delText>
        </w:r>
        <w:r w:rsidRPr="00355BAF" w:rsidDel="00623026">
          <w:rPr>
            <w:u w:val="single"/>
          </w:rPr>
          <w:delText xml:space="preserve">that it </w:delText>
        </w:r>
        <w:r w:rsidDel="00623026">
          <w:rPr>
            <w:b/>
            <w:u w:val="single"/>
          </w:rPr>
          <w:delText>IS</w:delText>
        </w:r>
        <w:r w:rsidRPr="00355BAF" w:rsidDel="00623026">
          <w:rPr>
            <w:u w:val="single"/>
          </w:rPr>
          <w:delText xml:space="preserve"> safe:</w:delText>
        </w:r>
      </w:del>
    </w:p>
    <w:tbl>
      <w:tblPr>
        <w:tblStyle w:val="TableGrid"/>
        <w:tblW w:w="0" w:type="auto"/>
        <w:jc w:val="center"/>
        <w:tblLook w:val="04A0" w:firstRow="1" w:lastRow="0" w:firstColumn="1" w:lastColumn="0" w:noHBand="0" w:noVBand="1"/>
      </w:tblPr>
      <w:tblGrid>
        <w:gridCol w:w="2541"/>
        <w:gridCol w:w="6701"/>
      </w:tblGrid>
      <w:tr w:rsidR="00355BAF" w:rsidRPr="00F55AD7" w:rsidDel="00623026" w14:paraId="30894AAF" w14:textId="7E47490A" w:rsidTr="00CB7E6E">
        <w:trPr>
          <w:trHeight w:val="353"/>
          <w:jc w:val="center"/>
          <w:del w:id="1552" w:author="michele landi" w:date="2019-09-24T14:29:00Z"/>
        </w:trPr>
        <w:tc>
          <w:tcPr>
            <w:tcW w:w="2541" w:type="dxa"/>
            <w:shd w:val="clear" w:color="auto" w:fill="FADBD1" w:themeFill="background2" w:themeFillTint="33"/>
          </w:tcPr>
          <w:p w14:paraId="6618E7F2" w14:textId="7E2D5951" w:rsidR="00355BAF" w:rsidDel="00623026" w:rsidRDefault="00355BAF" w:rsidP="00D61657">
            <w:pPr>
              <w:pStyle w:val="Tableheading"/>
              <w:rPr>
                <w:del w:id="1553" w:author="michele landi" w:date="2019-09-24T14:29:00Z"/>
              </w:rPr>
            </w:pPr>
            <w:del w:id="1554" w:author="michele landi" w:date="2019-09-24T14:29:00Z">
              <w:r w:rsidDel="00623026">
                <w:delText>VTS</w:delText>
              </w:r>
            </w:del>
          </w:p>
        </w:tc>
        <w:tc>
          <w:tcPr>
            <w:tcW w:w="6701" w:type="dxa"/>
            <w:shd w:val="clear" w:color="auto" w:fill="FADBD1" w:themeFill="background2" w:themeFillTint="33"/>
          </w:tcPr>
          <w:p w14:paraId="64872AFE" w14:textId="20447B9F" w:rsidR="00355BAF" w:rsidDel="00623026" w:rsidRDefault="00355BAF" w:rsidP="00D61657">
            <w:pPr>
              <w:pStyle w:val="Tabletext"/>
              <w:rPr>
                <w:del w:id="1555" w:author="michele landi" w:date="2019-09-24T14:29:00Z"/>
              </w:rPr>
            </w:pPr>
            <w:del w:id="1556" w:author="michele landi" w:date="2019-09-24T14:29:00Z">
              <w:r w:rsidRPr="0069644A" w:rsidDel="00623026">
                <w:delText>PERMISSION TO PROCEED TO (berth name/anchorage designator) [AT (time)]</w:delText>
              </w:r>
            </w:del>
          </w:p>
        </w:tc>
      </w:tr>
    </w:tbl>
    <w:p w14:paraId="2E1B47E5" w14:textId="0FCA1360" w:rsidR="00355BAF" w:rsidDel="00623026" w:rsidRDefault="00355BAF" w:rsidP="00C13B57">
      <w:pPr>
        <w:pStyle w:val="BodyText"/>
        <w:rPr>
          <w:del w:id="1557" w:author="michele landi" w:date="2019-09-24T14:29:00Z"/>
        </w:rPr>
      </w:pPr>
    </w:p>
    <w:p w14:paraId="26ED9630" w14:textId="73C94216" w:rsidR="00355BAF" w:rsidDel="00623026" w:rsidRDefault="00355BAF" w:rsidP="00355BAF">
      <w:pPr>
        <w:pStyle w:val="BodyText"/>
        <w:rPr>
          <w:del w:id="1558" w:author="michele landi" w:date="2019-09-24T14:29:00Z"/>
          <w:u w:val="single"/>
        </w:rPr>
      </w:pPr>
      <w:del w:id="1559" w:author="michele landi" w:date="2019-09-24T14:29:00Z">
        <w:r w:rsidDel="00623026">
          <w:rPr>
            <w:u w:val="single"/>
          </w:rPr>
          <w:delText xml:space="preserve">Example </w:delText>
        </w:r>
        <w:r w:rsidR="00751EDC" w:rsidDel="00623026">
          <w:rPr>
            <w:b/>
            <w:bCs/>
            <w:u w:val="single"/>
          </w:rPr>
          <w:delText>denying “</w:delText>
        </w:r>
        <w:r w:rsidR="00751EDC" w:rsidDel="00623026">
          <w:rPr>
            <w:u w:val="single"/>
          </w:rPr>
          <w:delText>Permission to Proceed” from a berth or anchorage when the VTS assesses</w:delText>
        </w:r>
        <w:r w:rsidDel="00623026">
          <w:rPr>
            <w:u w:val="single"/>
          </w:rPr>
          <w:delText xml:space="preserve"> that it is </w:delText>
        </w:r>
        <w:r w:rsidRPr="007B3ED0" w:rsidDel="00623026">
          <w:rPr>
            <w:b/>
            <w:u w:val="single"/>
          </w:rPr>
          <w:delText>NOT</w:delText>
        </w:r>
        <w:r w:rsidDel="00623026">
          <w:rPr>
            <w:u w:val="single"/>
          </w:rPr>
          <w:delText xml:space="preserve"> safe:</w:delText>
        </w:r>
      </w:del>
    </w:p>
    <w:tbl>
      <w:tblPr>
        <w:tblStyle w:val="TableGrid"/>
        <w:tblW w:w="0" w:type="auto"/>
        <w:jc w:val="center"/>
        <w:tblLook w:val="04A0" w:firstRow="1" w:lastRow="0" w:firstColumn="1" w:lastColumn="0" w:noHBand="0" w:noVBand="1"/>
      </w:tblPr>
      <w:tblGrid>
        <w:gridCol w:w="2541"/>
        <w:gridCol w:w="6701"/>
      </w:tblGrid>
      <w:tr w:rsidR="00355BAF" w:rsidRPr="00F55AD7" w:rsidDel="00623026" w14:paraId="53955EEC" w14:textId="2233184D" w:rsidTr="00CB7E6E">
        <w:trPr>
          <w:trHeight w:val="353"/>
          <w:jc w:val="center"/>
          <w:del w:id="1560" w:author="michele landi" w:date="2019-09-24T14:29:00Z"/>
        </w:trPr>
        <w:tc>
          <w:tcPr>
            <w:tcW w:w="2541" w:type="dxa"/>
            <w:shd w:val="clear" w:color="auto" w:fill="FADBD1" w:themeFill="background2" w:themeFillTint="33"/>
          </w:tcPr>
          <w:p w14:paraId="03A779FF" w14:textId="0AF94812" w:rsidR="00355BAF" w:rsidDel="00623026" w:rsidRDefault="00355BAF" w:rsidP="00D61657">
            <w:pPr>
              <w:pStyle w:val="Tableheading"/>
              <w:rPr>
                <w:del w:id="1561" w:author="michele landi" w:date="2019-09-24T14:29:00Z"/>
              </w:rPr>
            </w:pPr>
            <w:del w:id="1562" w:author="michele landi" w:date="2019-09-24T14:29:00Z">
              <w:r w:rsidDel="00623026">
                <w:delText>VTS</w:delText>
              </w:r>
            </w:del>
          </w:p>
        </w:tc>
        <w:tc>
          <w:tcPr>
            <w:tcW w:w="6701" w:type="dxa"/>
            <w:shd w:val="clear" w:color="auto" w:fill="FADBD1" w:themeFill="background2" w:themeFillTint="33"/>
          </w:tcPr>
          <w:p w14:paraId="4AFFD4D9" w14:textId="6CD0D2C7" w:rsidR="00355BAF" w:rsidDel="00623026" w:rsidRDefault="00355BAF" w:rsidP="00355BAF">
            <w:pPr>
              <w:pStyle w:val="Tabletext"/>
              <w:rPr>
                <w:del w:id="1563" w:author="michele landi" w:date="2019-09-24T14:29:00Z"/>
              </w:rPr>
            </w:pPr>
            <w:del w:id="1564" w:author="michele landi" w:date="2019-09-24T14:29:00Z">
              <w:r w:rsidRPr="009C5C39" w:rsidDel="00623026">
                <w:delText>INSTRUCTION. (</w:delText>
              </w:r>
              <w:r w:rsidR="00D97190" w:rsidDel="00623026">
                <w:delText>Vessel</w:delText>
              </w:r>
              <w:r w:rsidRPr="009C5C39" w:rsidDel="00623026">
                <w:delText xml:space="preserve">) DO NOT </w:delText>
              </w:r>
              <w:r w:rsidDel="00623026">
                <w:delText xml:space="preserve">PROCEED TO </w:delText>
              </w:r>
              <w:r w:rsidRPr="009C5C39" w:rsidDel="00623026">
                <w:delText>(</w:delText>
              </w:r>
              <w:r w:rsidDel="00623026">
                <w:delText xml:space="preserve">berth </w:delText>
              </w:r>
              <w:r w:rsidRPr="009C5C39" w:rsidDel="00623026">
                <w:delText>name</w:delText>
              </w:r>
              <w:r w:rsidDel="00623026">
                <w:delText>/anchorage designator</w:delText>
              </w:r>
              <w:r w:rsidRPr="009C5C39" w:rsidDel="00623026">
                <w:delText>) (give reason) [</w:delText>
              </w:r>
              <w:r w:rsidDel="00623026">
                <w:delText xml:space="preserve">instructions and/or </w:delText>
              </w:r>
              <w:r w:rsidRPr="009C5C39" w:rsidDel="00623026">
                <w:delText>notification of expected availability]</w:delText>
              </w:r>
            </w:del>
          </w:p>
        </w:tc>
      </w:tr>
    </w:tbl>
    <w:p w14:paraId="15B1E09F" w14:textId="5D2ECF30" w:rsidR="00623026" w:rsidDel="00623026" w:rsidRDefault="00623026" w:rsidP="00C13B57">
      <w:pPr>
        <w:pStyle w:val="BodyText"/>
        <w:rPr>
          <w:del w:id="1565" w:author="michele landi" w:date="2019-09-24T14:31:00Z"/>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355BAF" w:rsidRPr="00BD31DE" w14:paraId="5240C869" w14:textId="77777777" w:rsidTr="00D61657">
        <w:trPr>
          <w:trHeight w:val="360"/>
          <w:tblHeader/>
        </w:trPr>
        <w:tc>
          <w:tcPr>
            <w:tcW w:w="1807" w:type="pct"/>
            <w:shd w:val="clear" w:color="auto" w:fill="D9E2F3"/>
            <w:vAlign w:val="center"/>
          </w:tcPr>
          <w:p w14:paraId="550FA0A8" w14:textId="772B94FD" w:rsidR="00355BAF" w:rsidRPr="00BD31DE" w:rsidRDefault="00355BAF" w:rsidP="00D61657">
            <w:pPr>
              <w:pStyle w:val="Tableheading"/>
            </w:pPr>
            <w:r w:rsidRPr="00BD31DE">
              <w:t>Message Element</w:t>
            </w:r>
          </w:p>
        </w:tc>
        <w:tc>
          <w:tcPr>
            <w:tcW w:w="3193" w:type="pct"/>
            <w:shd w:val="clear" w:color="auto" w:fill="D9E2F3"/>
            <w:vAlign w:val="center"/>
          </w:tcPr>
          <w:p w14:paraId="53933ABA" w14:textId="563CD7B1" w:rsidR="00355BAF" w:rsidRPr="00BD31DE" w:rsidRDefault="00355BAF" w:rsidP="00D61657">
            <w:pPr>
              <w:pStyle w:val="Tableheading"/>
            </w:pPr>
            <w:r w:rsidRPr="00BD31DE">
              <w:t>Message Intent</w:t>
            </w:r>
          </w:p>
        </w:tc>
      </w:tr>
      <w:tr w:rsidR="00355BAF" w14:paraId="1FF9B48B" w14:textId="77777777" w:rsidTr="00D61657">
        <w:trPr>
          <w:trHeight w:val="64"/>
        </w:trPr>
        <w:tc>
          <w:tcPr>
            <w:tcW w:w="1807" w:type="pct"/>
          </w:tcPr>
          <w:p w14:paraId="1A5551FE" w14:textId="5A52A654" w:rsidR="00355BAF" w:rsidRDefault="00355BAF" w:rsidP="00D61657">
            <w:pPr>
              <w:pStyle w:val="Tabletext"/>
            </w:pPr>
            <w:r>
              <w:t>PERMISSION TO (enter / depart / proceed) FROM (berth/anchorage/ lock/creek) [TO (location and/or subject to condition)]</w:t>
            </w:r>
          </w:p>
        </w:tc>
        <w:tc>
          <w:tcPr>
            <w:tcW w:w="3193" w:type="pct"/>
          </w:tcPr>
          <w:p w14:paraId="56373BB0" w14:textId="71C11270" w:rsidR="00355BAF" w:rsidRDefault="00355BAF" w:rsidP="00D61657">
            <w:pPr>
              <w:pStyle w:val="Tabletext"/>
            </w:pPr>
            <w:r w:rsidRPr="00911F46">
              <w:rPr>
                <w:highlight w:val="yellow"/>
                <w:rPrChange w:id="1566" w:author="michele landi" w:date="2019-09-25T17:19:00Z">
                  <w:rPr/>
                </w:rPrChange>
              </w:rPr>
              <w:t xml:space="preserve">Permission has been granted to proceed to undertake an activity (eg enter, depart, proceed) from a location (eg berth, anchorage area, </w:t>
            </w:r>
            <w:r w:rsidR="00040ADF" w:rsidRPr="00911F46">
              <w:rPr>
                <w:highlight w:val="yellow"/>
                <w:rPrChange w:id="1567" w:author="michele landi" w:date="2019-09-25T17:19:00Z">
                  <w:rPr/>
                </w:rPrChange>
              </w:rPr>
              <w:t xml:space="preserve">lock, creek, </w:t>
            </w:r>
            <w:r w:rsidRPr="00911F46">
              <w:rPr>
                <w:highlight w:val="yellow"/>
                <w:rPrChange w:id="1568" w:author="michele landi" w:date="2019-09-25T17:19:00Z">
                  <w:rPr/>
                </w:rPrChange>
              </w:rPr>
              <w:t xml:space="preserve">fairway, pilotage area). [The </w:t>
            </w:r>
            <w:r w:rsidR="00D97190" w:rsidRPr="00911F46">
              <w:rPr>
                <w:highlight w:val="yellow"/>
                <w:rPrChange w:id="1569" w:author="michele landi" w:date="2019-09-25T17:19:00Z">
                  <w:rPr/>
                </w:rPrChange>
              </w:rPr>
              <w:t>vessel</w:t>
            </w:r>
            <w:r w:rsidRPr="00911F46">
              <w:rPr>
                <w:highlight w:val="yellow"/>
                <w:rPrChange w:id="1570" w:author="michele landi" w:date="2019-09-25T17:19:00Z">
                  <w:rPr/>
                </w:rPrChange>
              </w:rPr>
              <w:t xml:space="preserve"> may be subject to other conditions which should be included as appropriate</w:t>
            </w:r>
            <w:r w:rsidRPr="00B83013">
              <w:t>.</w:t>
            </w:r>
            <w:r>
              <w:t>]</w:t>
            </w:r>
          </w:p>
        </w:tc>
      </w:tr>
      <w:tr w:rsidR="00355BAF" w14:paraId="63730BED" w14:textId="77777777" w:rsidTr="00D61657">
        <w:trPr>
          <w:trHeight w:val="64"/>
        </w:trPr>
        <w:tc>
          <w:tcPr>
            <w:tcW w:w="1807" w:type="pct"/>
          </w:tcPr>
          <w:p w14:paraId="63133F18" w14:textId="381AE6DB" w:rsidR="00355BAF" w:rsidRPr="0063013F" w:rsidRDefault="00561DE1" w:rsidP="00561DE1">
            <w:pPr>
              <w:pStyle w:val="Tabletext"/>
            </w:pPr>
            <w:r>
              <w:t xml:space="preserve">REMAIN </w:t>
            </w:r>
            <w:r w:rsidR="004F6DE2">
              <w:t>(</w:t>
            </w:r>
            <w:r w:rsidRPr="00561DE1">
              <w:t>alongside</w:t>
            </w:r>
            <w:r>
              <w:t>/</w:t>
            </w:r>
            <w:r w:rsidRPr="00561DE1">
              <w:t>berth</w:t>
            </w:r>
            <w:r>
              <w:t>/</w:t>
            </w:r>
            <w:r w:rsidRPr="00561DE1">
              <w:t>anchorage</w:t>
            </w:r>
            <w:r w:rsidR="004F6DE2">
              <w:t>)</w:t>
            </w:r>
            <w:r>
              <w:t xml:space="preserve"> </w:t>
            </w:r>
            <w:r w:rsidR="004F6DE2">
              <w:t>(give reason)</w:t>
            </w:r>
          </w:p>
        </w:tc>
        <w:tc>
          <w:tcPr>
            <w:tcW w:w="3193" w:type="pct"/>
          </w:tcPr>
          <w:p w14:paraId="7468618B" w14:textId="640C2EA8" w:rsidR="00355BAF" w:rsidRPr="0063013F" w:rsidRDefault="00355BAF">
            <w:pPr>
              <w:pStyle w:val="Tabletext"/>
            </w:pPr>
            <w:r>
              <w:t xml:space="preserve">Advising the vessel to </w:t>
            </w:r>
            <w:del w:id="1571" w:author="michele landi" w:date="2019-09-26T15:54:00Z">
              <w:r w:rsidDel="00E814A2">
                <w:delText xml:space="preserve">remain </w:delText>
              </w:r>
            </w:del>
            <w:ins w:id="1572" w:author="michele landi" w:date="2019-09-26T15:54:00Z">
              <w:r w:rsidR="00E814A2">
                <w:t xml:space="preserve">hold position </w:t>
              </w:r>
            </w:ins>
            <w:r w:rsidR="004F6DE2">
              <w:t xml:space="preserve">at a location (eg </w:t>
            </w:r>
            <w:r w:rsidR="00561DE1" w:rsidRPr="00561DE1">
              <w:t>alongside, a berth</w:t>
            </w:r>
            <w:r w:rsidR="00083CA7">
              <w:t>,</w:t>
            </w:r>
            <w:r w:rsidR="00561DE1" w:rsidRPr="00561DE1">
              <w:t xml:space="preserve"> anchorage</w:t>
            </w:r>
            <w:r w:rsidR="000839E1">
              <w:t>) for a specified reason</w:t>
            </w:r>
            <w:r w:rsidR="00DE67F3">
              <w:t>.</w:t>
            </w:r>
          </w:p>
        </w:tc>
      </w:tr>
      <w:tr w:rsidR="00355BAF" w:rsidDel="008942A5" w14:paraId="06622045" w14:textId="4F00062A" w:rsidTr="00D61657">
        <w:trPr>
          <w:trHeight w:val="64"/>
          <w:del w:id="1573" w:author="michele landi" w:date="2019-09-24T14:59:00Z"/>
        </w:trPr>
        <w:tc>
          <w:tcPr>
            <w:tcW w:w="1807" w:type="pct"/>
          </w:tcPr>
          <w:p w14:paraId="4F9D7BCE" w14:textId="030049B6" w:rsidR="00355BAF" w:rsidDel="008942A5" w:rsidRDefault="00355BAF" w:rsidP="00D61657">
            <w:pPr>
              <w:pStyle w:val="Tabletext"/>
              <w:rPr>
                <w:del w:id="1574" w:author="michele landi" w:date="2019-09-24T14:59:00Z"/>
              </w:rPr>
            </w:pPr>
            <w:del w:id="1575" w:author="michele landi" w:date="2019-09-24T14:59:00Z">
              <w:r w:rsidDel="008942A5">
                <w:lastRenderedPageBreak/>
                <w:delText xml:space="preserve">NOT APPROVED (details) </w:delText>
              </w:r>
            </w:del>
          </w:p>
        </w:tc>
        <w:tc>
          <w:tcPr>
            <w:tcW w:w="3193" w:type="pct"/>
          </w:tcPr>
          <w:p w14:paraId="67A37F93" w14:textId="5194A80E" w:rsidR="00355BAF" w:rsidDel="008942A5" w:rsidRDefault="00355BAF" w:rsidP="00D61657">
            <w:pPr>
              <w:pStyle w:val="Tabletext"/>
              <w:rPr>
                <w:del w:id="1576" w:author="michele landi" w:date="2019-09-24T14:59:00Z"/>
              </w:rPr>
            </w:pPr>
            <w:del w:id="1577" w:author="michele landi" w:date="2019-09-24T14:59:00Z">
              <w:r w:rsidDel="008942A5">
                <w:delText xml:space="preserve">Response to a </w:delText>
              </w:r>
              <w:r w:rsidR="00D97190" w:rsidDel="008942A5">
                <w:delText>vessel</w:delText>
              </w:r>
              <w:r w:rsidDel="008942A5">
                <w:delText>s request advising that an activity has not been granted.  This should be backed up with a formal instruction.</w:delText>
              </w:r>
            </w:del>
          </w:p>
        </w:tc>
      </w:tr>
      <w:tr w:rsidR="00355BAF" w:rsidDel="008942A5" w14:paraId="41FEECB9" w14:textId="3D98A73B" w:rsidTr="00D61657">
        <w:trPr>
          <w:trHeight w:val="64"/>
          <w:del w:id="1578" w:author="michele landi" w:date="2019-09-24T14:59:00Z"/>
        </w:trPr>
        <w:tc>
          <w:tcPr>
            <w:tcW w:w="1807" w:type="pct"/>
          </w:tcPr>
          <w:p w14:paraId="7D7C9FD3" w14:textId="4E26958E" w:rsidR="00355BAF" w:rsidRPr="0063013F" w:rsidDel="008942A5" w:rsidRDefault="00355BAF" w:rsidP="00D61657">
            <w:pPr>
              <w:pStyle w:val="Tabletext"/>
              <w:rPr>
                <w:del w:id="1579" w:author="michele landi" w:date="2019-09-24T14:59:00Z"/>
              </w:rPr>
            </w:pPr>
            <w:del w:id="1580" w:author="michele landi" w:date="2019-09-24T14:59:00Z">
              <w:r w:rsidDel="008942A5">
                <w:delText>DO NOT (details)</w:delText>
              </w:r>
            </w:del>
          </w:p>
        </w:tc>
        <w:tc>
          <w:tcPr>
            <w:tcW w:w="3193" w:type="pct"/>
          </w:tcPr>
          <w:p w14:paraId="310C5AAA" w14:textId="3B080445" w:rsidR="00355BAF" w:rsidDel="008942A5" w:rsidRDefault="00355BAF" w:rsidP="00DE67F3">
            <w:pPr>
              <w:pStyle w:val="Tabletext"/>
              <w:rPr>
                <w:del w:id="1581" w:author="michele landi" w:date="2019-09-24T14:59:00Z"/>
              </w:rPr>
            </w:pPr>
            <w:del w:id="1582" w:author="michele landi" w:date="2019-09-24T14:59:00Z">
              <w:r w:rsidDel="008942A5">
                <w:delText>Instruction that the permission</w:delText>
              </w:r>
              <w:r w:rsidRPr="0063013F" w:rsidDel="008942A5">
                <w:delText xml:space="preserve"> has </w:delText>
              </w:r>
              <w:r w:rsidDel="008942A5">
                <w:delText>not been granted</w:delText>
              </w:r>
              <w:r w:rsidR="00DE67F3" w:rsidDel="008942A5">
                <w:delText>,</w:delText>
              </w:r>
              <w:r w:rsidDel="008942A5">
                <w:delText xml:space="preserve"> or </w:delText>
              </w:r>
              <w:r w:rsidR="004F6DE2" w:rsidDel="008942A5">
                <w:delText xml:space="preserve">activity </w:delText>
              </w:r>
              <w:r w:rsidDel="008942A5">
                <w:delText xml:space="preserve">has </w:delText>
              </w:r>
              <w:r w:rsidRPr="0063013F" w:rsidDel="008942A5">
                <w:delText>been cancelled</w:delText>
              </w:r>
              <w:r w:rsidDel="008942A5">
                <w:delText xml:space="preserve"> (eg leave berth)</w:delText>
              </w:r>
            </w:del>
          </w:p>
        </w:tc>
      </w:tr>
    </w:tbl>
    <w:p w14:paraId="74ADD822" w14:textId="1C742BE0" w:rsidR="0069644A" w:rsidRDefault="0069644A" w:rsidP="00BD31DE">
      <w:pPr>
        <w:pStyle w:val="BodyText"/>
      </w:pPr>
    </w:p>
    <w:p w14:paraId="7CC22190" w14:textId="052AFA71" w:rsidR="00D148DF" w:rsidRPr="00F55AD7" w:rsidRDefault="00D148DF">
      <w:pPr>
        <w:pStyle w:val="Heading3"/>
        <w:pPrChange w:id="1583" w:author="michele landi" w:date="2019-09-24T11:44:00Z">
          <w:pPr>
            <w:pStyle w:val="Heading2"/>
          </w:pPr>
        </w:pPrChange>
      </w:pPr>
      <w:bookmarkStart w:id="1584" w:name="_Toc18993260"/>
      <w:r>
        <w:t>PILOTAGE</w:t>
      </w:r>
      <w:bookmarkEnd w:id="1584"/>
    </w:p>
    <w:p w14:paraId="3E8E7963" w14:textId="2FD8EED9" w:rsidR="00D148DF" w:rsidRPr="00F55AD7" w:rsidDel="007C446B" w:rsidRDefault="00D148DF">
      <w:pPr>
        <w:pStyle w:val="BodyText"/>
        <w:rPr>
          <w:del w:id="1585" w:author="michele landi" w:date="2019-09-24T15:01:00Z"/>
        </w:rPr>
        <w:pPrChange w:id="1586" w:author="michele landi" w:date="2019-09-24T15:01:00Z">
          <w:pPr>
            <w:pStyle w:val="Heading2separationline"/>
          </w:pPr>
        </w:pPrChange>
      </w:pPr>
    </w:p>
    <w:p w14:paraId="09A6F3AC" w14:textId="3F028739" w:rsidR="00D148DF" w:rsidDel="007C446B" w:rsidRDefault="00D148DF">
      <w:pPr>
        <w:pStyle w:val="BodyText"/>
        <w:rPr>
          <w:del w:id="1587" w:author="michele landi" w:date="2019-09-24T15:00:00Z"/>
        </w:rPr>
      </w:pPr>
      <w:del w:id="1588" w:author="michele landi" w:date="2019-09-24T15:00:00Z">
        <w:r w:rsidDel="007C446B">
          <w:delText>Depending on the VTS there may be local differences in terms used such as pilot station, pilot boarding ground. Similarly when referencing the pilot’s activities such as on bridge or on</w:delText>
        </w:r>
        <w:r w:rsidR="00083CA7" w:rsidDel="007C446B">
          <w:delText xml:space="preserve"> </w:delText>
        </w:r>
        <w:r w:rsidDel="007C446B">
          <w:delText>board.</w:delText>
        </w:r>
      </w:del>
    </w:p>
    <w:p w14:paraId="64DEC24F" w14:textId="5F0A7936" w:rsidR="00D148DF" w:rsidRPr="00D148DF" w:rsidRDefault="00D148DF">
      <w:pPr>
        <w:pStyle w:val="BodyText"/>
        <w:pPrChange w:id="1589" w:author="michele landi" w:date="2019-09-24T15:01:00Z">
          <w:pPr>
            <w:pStyle w:val="Heading3"/>
          </w:pPr>
        </w:pPrChange>
      </w:pPr>
      <w:bookmarkStart w:id="1590" w:name="_Toc16165977"/>
      <w:bookmarkStart w:id="1591" w:name="_Toc18993261"/>
      <w:del w:id="1592" w:author="michele landi" w:date="2019-09-24T15:00:00Z">
        <w:r w:rsidRPr="00D148DF" w:rsidDel="007C446B">
          <w:delText>Pilot boarding instructions</w:delText>
        </w:r>
      </w:del>
      <w:bookmarkEnd w:id="1590"/>
      <w:bookmarkEnd w:id="1591"/>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D148DF" w:rsidRPr="00D148DF" w14:paraId="2366D40F" w14:textId="77777777" w:rsidTr="001741C0">
        <w:trPr>
          <w:trHeight w:val="360"/>
          <w:tblHeader/>
        </w:trPr>
        <w:tc>
          <w:tcPr>
            <w:tcW w:w="1807" w:type="pct"/>
            <w:shd w:val="clear" w:color="auto" w:fill="D9E2F3"/>
            <w:vAlign w:val="center"/>
          </w:tcPr>
          <w:p w14:paraId="50D12CB6" w14:textId="77777777" w:rsidR="00D148DF" w:rsidRPr="00D148DF" w:rsidRDefault="00D148DF" w:rsidP="00D148DF">
            <w:pPr>
              <w:pStyle w:val="Tableheading"/>
            </w:pPr>
            <w:r w:rsidRPr="00D148DF">
              <w:t>Message Element</w:t>
            </w:r>
          </w:p>
        </w:tc>
        <w:tc>
          <w:tcPr>
            <w:tcW w:w="3193" w:type="pct"/>
            <w:shd w:val="clear" w:color="auto" w:fill="D9E2F3"/>
            <w:vAlign w:val="center"/>
          </w:tcPr>
          <w:p w14:paraId="03AD1E0F" w14:textId="77777777" w:rsidR="00D148DF" w:rsidRPr="00D148DF" w:rsidRDefault="00D148DF" w:rsidP="00D148DF">
            <w:pPr>
              <w:pStyle w:val="Tableheading"/>
            </w:pPr>
            <w:r w:rsidRPr="00D148DF">
              <w:t>Message Intent</w:t>
            </w:r>
          </w:p>
        </w:tc>
      </w:tr>
      <w:tr w:rsidR="00D148DF" w14:paraId="0000BD19" w14:textId="77777777" w:rsidTr="001741C0">
        <w:trPr>
          <w:trHeight w:val="64"/>
        </w:trPr>
        <w:tc>
          <w:tcPr>
            <w:tcW w:w="1807" w:type="pct"/>
          </w:tcPr>
          <w:p w14:paraId="05DC1435" w14:textId="5D271E12" w:rsidR="00D148DF" w:rsidRPr="0063013F" w:rsidRDefault="00D148DF">
            <w:pPr>
              <w:pStyle w:val="Tabletext"/>
            </w:pPr>
            <w:r>
              <w:t xml:space="preserve">PILOT BOARDING TIME </w:t>
            </w:r>
            <w:del w:id="1593" w:author="michele landi" w:date="2019-09-25T17:19:00Z">
              <w:r w:rsidDel="00911F46">
                <w:delText xml:space="preserve">IS </w:delText>
              </w:r>
            </w:del>
            <w:r>
              <w:t>(time)</w:t>
            </w:r>
            <w:r w:rsidR="00B678E4">
              <w:t xml:space="preserve"> [AT (location)</w:t>
            </w:r>
          </w:p>
        </w:tc>
        <w:tc>
          <w:tcPr>
            <w:tcW w:w="3193" w:type="pct"/>
          </w:tcPr>
          <w:p w14:paraId="66FFD7A5" w14:textId="35E1829E" w:rsidR="00D148DF" w:rsidRPr="0063013F" w:rsidRDefault="00D148DF" w:rsidP="00D148DF">
            <w:pPr>
              <w:pStyle w:val="Tabletext"/>
            </w:pPr>
            <w:r>
              <w:t>Information when the pilot will board the vessel</w:t>
            </w:r>
            <w:r w:rsidR="00B678E4">
              <w:t xml:space="preserve"> </w:t>
            </w:r>
            <w:r w:rsidR="00B678E4" w:rsidRPr="00B678E4">
              <w:t xml:space="preserve">at a specified time </w:t>
            </w:r>
            <w:r w:rsidR="00B678E4">
              <w:t>[and</w:t>
            </w:r>
            <w:r w:rsidR="00B678E4" w:rsidRPr="00B678E4">
              <w:t xml:space="preserve"> location</w:t>
            </w:r>
            <w:r w:rsidR="00B678E4">
              <w:t>]</w:t>
            </w:r>
          </w:p>
        </w:tc>
      </w:tr>
      <w:tr w:rsidR="00D148DF" w14:paraId="096A067B" w14:textId="77777777" w:rsidTr="001741C0">
        <w:trPr>
          <w:trHeight w:val="64"/>
        </w:trPr>
        <w:tc>
          <w:tcPr>
            <w:tcW w:w="1807" w:type="pct"/>
          </w:tcPr>
          <w:p w14:paraId="58470FBC" w14:textId="77777777" w:rsidR="00D148DF" w:rsidRPr="0063013F" w:rsidRDefault="00D148DF" w:rsidP="00D148DF">
            <w:pPr>
              <w:pStyle w:val="Tabletext"/>
            </w:pPr>
            <w:r w:rsidRPr="0063013F">
              <w:t>WAIT FOR PILOT at (location)</w:t>
            </w:r>
          </w:p>
        </w:tc>
        <w:tc>
          <w:tcPr>
            <w:tcW w:w="3193" w:type="pct"/>
          </w:tcPr>
          <w:p w14:paraId="39338B0B" w14:textId="5F844D42" w:rsidR="00D148DF" w:rsidRPr="0063013F" w:rsidRDefault="00111CC8" w:rsidP="00D148DF">
            <w:pPr>
              <w:pStyle w:val="Tabletext"/>
            </w:pPr>
            <w:r>
              <w:t xml:space="preserve">Instruction or </w:t>
            </w:r>
            <w:r w:rsidR="00D148DF">
              <w:t>Request for the vessel to wait for a pilot in a specified location</w:t>
            </w:r>
          </w:p>
        </w:tc>
      </w:tr>
      <w:tr w:rsidR="00D148DF" w14:paraId="37205A76" w14:textId="77777777" w:rsidTr="001741C0">
        <w:trPr>
          <w:trHeight w:val="64"/>
        </w:trPr>
        <w:tc>
          <w:tcPr>
            <w:tcW w:w="1807" w:type="pct"/>
          </w:tcPr>
          <w:p w14:paraId="43875C39" w14:textId="43D95C8D" w:rsidR="00D148DF" w:rsidRPr="0063013F" w:rsidRDefault="00D148DF" w:rsidP="00083CA7">
            <w:pPr>
              <w:pStyle w:val="Tabletext"/>
            </w:pPr>
            <w:r w:rsidRPr="00AC745E">
              <w:t xml:space="preserve">PILOT CANNOT BOARD </w:t>
            </w:r>
            <w:r w:rsidR="00E34672">
              <w:t>[reason]</w:t>
            </w:r>
          </w:p>
        </w:tc>
        <w:tc>
          <w:tcPr>
            <w:tcW w:w="3193" w:type="pct"/>
          </w:tcPr>
          <w:p w14:paraId="3AE9D1BF" w14:textId="37E0C00D" w:rsidR="00D148DF" w:rsidRPr="0063013F" w:rsidRDefault="00D148DF" w:rsidP="0028298B">
            <w:pPr>
              <w:pStyle w:val="Tabletext"/>
            </w:pPr>
            <w:r>
              <w:t>Advising that the pilot cannot board the vessel</w:t>
            </w:r>
            <w:r w:rsidR="00E34672">
              <w:t xml:space="preserve"> [reason may also be given]</w:t>
            </w:r>
          </w:p>
        </w:tc>
      </w:tr>
      <w:tr w:rsidR="00D148DF" w14:paraId="2DAD5AE6" w14:textId="77777777" w:rsidTr="00B95FA4">
        <w:trPr>
          <w:trHeight w:val="388"/>
        </w:trPr>
        <w:tc>
          <w:tcPr>
            <w:tcW w:w="1807" w:type="pct"/>
          </w:tcPr>
          <w:p w14:paraId="6F3B450B" w14:textId="06B8DA42" w:rsidR="00D148DF" w:rsidRPr="00AC745E" w:rsidRDefault="00B95FA4" w:rsidP="00083CA7">
            <w:pPr>
              <w:pStyle w:val="Tabletext"/>
            </w:pPr>
            <w:r>
              <w:t xml:space="preserve">PILOT DELAYED </w:t>
            </w:r>
          </w:p>
        </w:tc>
        <w:tc>
          <w:tcPr>
            <w:tcW w:w="3193" w:type="pct"/>
          </w:tcPr>
          <w:p w14:paraId="4FD4B194" w14:textId="16718C86" w:rsidR="00D148DF" w:rsidRPr="0063013F" w:rsidRDefault="00D148DF" w:rsidP="00B95FA4">
            <w:pPr>
              <w:pStyle w:val="Tabletext"/>
            </w:pPr>
            <w:r>
              <w:t>Advising</w:t>
            </w:r>
            <w:r w:rsidR="00B95FA4">
              <w:t xml:space="preserve"> that the pilot will be delayed</w:t>
            </w:r>
          </w:p>
        </w:tc>
      </w:tr>
      <w:tr w:rsidR="007C446B" w14:paraId="42AF0F55" w14:textId="77777777" w:rsidTr="00B95FA4">
        <w:trPr>
          <w:trHeight w:val="388"/>
          <w:ins w:id="1594" w:author="michele landi" w:date="2019-09-24T15:04:00Z"/>
        </w:trPr>
        <w:tc>
          <w:tcPr>
            <w:tcW w:w="1807" w:type="pct"/>
          </w:tcPr>
          <w:p w14:paraId="42A5D3D3" w14:textId="08071408" w:rsidR="007C446B" w:rsidRDefault="007C446B">
            <w:pPr>
              <w:pStyle w:val="Tabletext"/>
              <w:rPr>
                <w:ins w:id="1595" w:author="michele landi" w:date="2019-09-24T15:04:00Z"/>
              </w:rPr>
            </w:pPr>
            <w:ins w:id="1596" w:author="michele landi" w:date="2019-09-24T15:04:00Z">
              <w:r>
                <w:t>PILOTAGE SUSPENDED</w:t>
              </w:r>
            </w:ins>
          </w:p>
        </w:tc>
        <w:tc>
          <w:tcPr>
            <w:tcW w:w="3193" w:type="pct"/>
          </w:tcPr>
          <w:p w14:paraId="6EBC239C" w14:textId="3026FE95" w:rsidR="007C446B" w:rsidRDefault="002E3EB0">
            <w:pPr>
              <w:pStyle w:val="Tabletext"/>
              <w:rPr>
                <w:ins w:id="1597" w:author="michele landi" w:date="2019-09-24T15:04:00Z"/>
              </w:rPr>
            </w:pPr>
            <w:ins w:id="1598" w:author="michele landi" w:date="2019-09-24T15:07:00Z">
              <w:r>
                <w:t xml:space="preserve">Pilotage service is </w:t>
              </w:r>
            </w:ins>
            <w:ins w:id="1599" w:author="michele landi" w:date="2019-09-24T15:08:00Z">
              <w:r>
                <w:t>un</w:t>
              </w:r>
            </w:ins>
            <w:ins w:id="1600" w:author="michele landi" w:date="2019-09-24T15:07:00Z">
              <w:r>
                <w:t>available</w:t>
              </w:r>
            </w:ins>
          </w:p>
        </w:tc>
      </w:tr>
      <w:tr w:rsidR="007C446B" w14:paraId="0EC7C36F" w14:textId="77777777" w:rsidTr="00B95FA4">
        <w:trPr>
          <w:trHeight w:val="388"/>
          <w:ins w:id="1601" w:author="michele landi" w:date="2019-09-24T15:06:00Z"/>
        </w:trPr>
        <w:tc>
          <w:tcPr>
            <w:tcW w:w="1807" w:type="pct"/>
          </w:tcPr>
          <w:p w14:paraId="6472432C" w14:textId="28945695" w:rsidR="007C446B" w:rsidRDefault="007C446B">
            <w:pPr>
              <w:pStyle w:val="Tabletext"/>
              <w:rPr>
                <w:ins w:id="1602" w:author="michele landi" w:date="2019-09-24T15:06:00Z"/>
              </w:rPr>
            </w:pPr>
            <w:ins w:id="1603" w:author="michele landi" w:date="2019-09-24T15:06:00Z">
              <w:r>
                <w:t xml:space="preserve">PILOTAGE RESUMED </w:t>
              </w:r>
            </w:ins>
          </w:p>
        </w:tc>
        <w:tc>
          <w:tcPr>
            <w:tcW w:w="3193" w:type="pct"/>
          </w:tcPr>
          <w:p w14:paraId="0E87E779" w14:textId="08CFD337" w:rsidR="007C446B" w:rsidRDefault="002E3EB0">
            <w:pPr>
              <w:pStyle w:val="Tabletext"/>
              <w:rPr>
                <w:ins w:id="1604" w:author="michele landi" w:date="2019-09-24T15:06:00Z"/>
              </w:rPr>
            </w:pPr>
            <w:ins w:id="1605" w:author="michele landi" w:date="2019-09-24T15:08:00Z">
              <w:r>
                <w:t>Pilotage service return</w:t>
              </w:r>
            </w:ins>
            <w:ins w:id="1606" w:author="michele landi" w:date="2019-09-24T15:09:00Z">
              <w:r>
                <w:t>ed</w:t>
              </w:r>
            </w:ins>
            <w:ins w:id="1607" w:author="michele landi" w:date="2019-09-24T15:08:00Z">
              <w:r>
                <w:t xml:space="preserve"> to normal </w:t>
              </w:r>
            </w:ins>
          </w:p>
        </w:tc>
      </w:tr>
      <w:tr w:rsidR="00911F46" w14:paraId="5568C01A" w14:textId="77777777" w:rsidTr="00B95FA4">
        <w:trPr>
          <w:trHeight w:val="388"/>
          <w:ins w:id="1608" w:author="michele landi" w:date="2019-09-25T17:20:00Z"/>
        </w:trPr>
        <w:tc>
          <w:tcPr>
            <w:tcW w:w="1807" w:type="pct"/>
          </w:tcPr>
          <w:p w14:paraId="1E708BC0" w14:textId="44657550" w:rsidR="00911F46" w:rsidRPr="00720395" w:rsidRDefault="00720395">
            <w:pPr>
              <w:pStyle w:val="Tabletext"/>
              <w:rPr>
                <w:ins w:id="1609" w:author="michele landi" w:date="2019-09-25T17:20:00Z"/>
              </w:rPr>
            </w:pPr>
            <w:ins w:id="1610" w:author="michele landi" w:date="2019-09-25T17:21:00Z">
              <w:r w:rsidRPr="00720395">
                <w:rPr>
                  <w:rPrChange w:id="1611" w:author="michele landi" w:date="2019-09-26T09:18:00Z">
                    <w:rPr>
                      <w:highlight w:val="yellow"/>
                    </w:rPr>
                  </w:rPrChange>
                </w:rPr>
                <w:t>MAK</w:t>
              </w:r>
            </w:ins>
            <w:ins w:id="1612" w:author="michele landi" w:date="2019-09-26T09:17:00Z">
              <w:r w:rsidRPr="00720395">
                <w:rPr>
                  <w:rPrChange w:id="1613" w:author="michele landi" w:date="2019-09-26T09:18:00Z">
                    <w:rPr>
                      <w:highlight w:val="yellow"/>
                    </w:rPr>
                  </w:rPrChange>
                </w:rPr>
                <w:t>E</w:t>
              </w:r>
            </w:ins>
            <w:ins w:id="1614" w:author="michele landi" w:date="2019-09-25T17:21:00Z">
              <w:r w:rsidR="00911F46" w:rsidRPr="00720395">
                <w:t xml:space="preserve"> A LEE</w:t>
              </w:r>
            </w:ins>
          </w:p>
        </w:tc>
        <w:tc>
          <w:tcPr>
            <w:tcW w:w="3193" w:type="pct"/>
          </w:tcPr>
          <w:p w14:paraId="5EAE07A9" w14:textId="34F666A9" w:rsidR="00911F46" w:rsidRDefault="00720395">
            <w:pPr>
              <w:pStyle w:val="Tabletext"/>
              <w:rPr>
                <w:ins w:id="1615" w:author="michele landi" w:date="2019-09-25T17:20:00Z"/>
              </w:rPr>
            </w:pPr>
            <w:ins w:id="1616" w:author="michele landi" w:date="2019-09-26T09:17:00Z">
              <w:r w:rsidRPr="00720395">
                <w:rPr>
                  <w:rPrChange w:id="1617" w:author="michele landi" w:date="2019-09-26T09:18:00Z">
                    <w:rPr>
                      <w:highlight w:val="yellow"/>
                    </w:rPr>
                  </w:rPrChange>
                </w:rPr>
                <w:t xml:space="preserve">Use the ship to </w:t>
              </w:r>
            </w:ins>
            <w:ins w:id="1618" w:author="michele landi" w:date="2019-09-26T09:18:00Z">
              <w:r>
                <w:t xml:space="preserve">provide </w:t>
              </w:r>
            </w:ins>
            <w:ins w:id="1619" w:author="michele landi" w:date="2019-09-26T09:17:00Z">
              <w:r w:rsidRPr="00720395">
                <w:rPr>
                  <w:rPrChange w:id="1620" w:author="michele landi" w:date="2019-09-26T09:18:00Z">
                    <w:rPr>
                      <w:highlight w:val="yellow"/>
                    </w:rPr>
                  </w:rPrChange>
                </w:rPr>
                <w:t>shelter</w:t>
              </w:r>
            </w:ins>
            <w:ins w:id="1621" w:author="michele landi" w:date="2019-09-26T09:19:00Z">
              <w:r>
                <w:t xml:space="preserve"> and facilitate boarding </w:t>
              </w:r>
            </w:ins>
          </w:p>
        </w:tc>
      </w:tr>
    </w:tbl>
    <w:p w14:paraId="6E85051D" w14:textId="77777777" w:rsidR="00D148DF" w:rsidRDefault="00D148DF" w:rsidP="00D148DF">
      <w:pPr>
        <w:pStyle w:val="BodyText"/>
      </w:pPr>
    </w:p>
    <w:p w14:paraId="4478B14F" w14:textId="55157969" w:rsidR="00D148DF" w:rsidRPr="00F55AD7" w:rsidRDefault="00D148DF">
      <w:pPr>
        <w:pStyle w:val="Heading3"/>
        <w:pPrChange w:id="1622" w:author="michele landi" w:date="2019-09-24T11:44:00Z">
          <w:pPr>
            <w:pStyle w:val="Heading2"/>
            <w:keepNext/>
          </w:pPr>
        </w:pPrChange>
      </w:pPr>
      <w:bookmarkStart w:id="1623" w:name="_Toc18993262"/>
      <w:r>
        <w:t>BERTHING</w:t>
      </w:r>
      <w:bookmarkEnd w:id="1623"/>
    </w:p>
    <w:p w14:paraId="65370867" w14:textId="77777777" w:rsidR="00D148DF" w:rsidRPr="00F55AD7" w:rsidRDefault="00D148DF" w:rsidP="00D90639">
      <w:pPr>
        <w:pStyle w:val="Heading2separationline"/>
        <w:keepNext/>
      </w:pPr>
    </w:p>
    <w:p w14:paraId="3C4ADFA2" w14:textId="77777777" w:rsidR="00D148DF" w:rsidRPr="00D148DF" w:rsidRDefault="00D148DF">
      <w:pPr>
        <w:pStyle w:val="Heading4"/>
        <w:pPrChange w:id="1624" w:author="michele landi" w:date="2019-09-24T11:45:00Z">
          <w:pPr>
            <w:pStyle w:val="Heading3"/>
          </w:pPr>
        </w:pPrChange>
      </w:pPr>
      <w:bookmarkStart w:id="1625" w:name="_Toc16165981"/>
      <w:bookmarkStart w:id="1626" w:name="_Toc18993263"/>
      <w:r w:rsidRPr="00D148DF">
        <w:t>General</w:t>
      </w:r>
      <w:bookmarkEnd w:id="1625"/>
      <w:bookmarkEnd w:id="1626"/>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62A306CD" w14:textId="77777777" w:rsidTr="001741C0">
        <w:trPr>
          <w:trHeight w:val="360"/>
          <w:tblHeader/>
        </w:trPr>
        <w:tc>
          <w:tcPr>
            <w:tcW w:w="1877" w:type="pct"/>
            <w:shd w:val="clear" w:color="auto" w:fill="D9E2F3"/>
            <w:vAlign w:val="center"/>
          </w:tcPr>
          <w:p w14:paraId="1F722B43" w14:textId="77777777" w:rsidR="00D148DF" w:rsidRPr="00D148DF" w:rsidRDefault="00D148DF" w:rsidP="00D148DF">
            <w:pPr>
              <w:pStyle w:val="Tableheading"/>
            </w:pPr>
            <w:r w:rsidRPr="00D148DF">
              <w:t>Message Element</w:t>
            </w:r>
          </w:p>
        </w:tc>
        <w:tc>
          <w:tcPr>
            <w:tcW w:w="3123" w:type="pct"/>
            <w:shd w:val="clear" w:color="auto" w:fill="D9E2F3"/>
            <w:vAlign w:val="center"/>
          </w:tcPr>
          <w:p w14:paraId="79F261E8" w14:textId="77777777" w:rsidR="00D148DF" w:rsidRPr="00D148DF" w:rsidRDefault="00D148DF" w:rsidP="00D148DF">
            <w:pPr>
              <w:pStyle w:val="Tableheading"/>
            </w:pPr>
            <w:r w:rsidRPr="00D148DF">
              <w:t>Message Intent</w:t>
            </w:r>
          </w:p>
        </w:tc>
      </w:tr>
      <w:tr w:rsidR="00D148DF" w:rsidDel="00FC5C57" w14:paraId="07ECBE23" w14:textId="1FB66F22" w:rsidTr="001741C0">
        <w:trPr>
          <w:trHeight w:val="64"/>
          <w:del w:id="1627" w:author="michele landi" w:date="2019-09-24T15:10:00Z"/>
        </w:trPr>
        <w:tc>
          <w:tcPr>
            <w:tcW w:w="1877" w:type="pct"/>
          </w:tcPr>
          <w:p w14:paraId="27B5C48A" w14:textId="68D8319B" w:rsidR="00D148DF" w:rsidRPr="0063013F" w:rsidDel="00FC5C57" w:rsidRDefault="00E94E92" w:rsidP="00D148DF">
            <w:pPr>
              <w:pStyle w:val="Tabletext"/>
              <w:rPr>
                <w:del w:id="1628" w:author="michele landi" w:date="2019-09-24T15:10:00Z"/>
              </w:rPr>
            </w:pPr>
            <w:del w:id="1629" w:author="michele landi" w:date="2019-09-24T15:10:00Z">
              <w:r w:rsidDel="00FC5C57">
                <w:delText xml:space="preserve">ETA </w:delText>
              </w:r>
              <w:r w:rsidR="00D148DF" w:rsidRPr="0063013F" w:rsidDel="00FC5C57">
                <w:delText xml:space="preserve">BERTH </w:delText>
              </w:r>
              <w:r w:rsidDel="00FC5C57">
                <w:delText>IS</w:delText>
              </w:r>
              <w:r w:rsidR="00D148DF" w:rsidRPr="0063013F" w:rsidDel="00FC5C57">
                <w:delText xml:space="preserve"> (time)</w:delText>
              </w:r>
            </w:del>
          </w:p>
        </w:tc>
        <w:tc>
          <w:tcPr>
            <w:tcW w:w="3123" w:type="pct"/>
          </w:tcPr>
          <w:p w14:paraId="0341A1E7" w14:textId="0377A30A" w:rsidR="00D148DF" w:rsidRPr="0063013F" w:rsidDel="00FC5C57" w:rsidRDefault="00E94E92" w:rsidP="00D148DF">
            <w:pPr>
              <w:pStyle w:val="Tabletext"/>
              <w:rPr>
                <w:del w:id="1630" w:author="michele landi" w:date="2019-09-24T15:10:00Z"/>
              </w:rPr>
            </w:pPr>
            <w:del w:id="1631" w:author="michele landi" w:date="2019-09-24T15:10:00Z">
              <w:r w:rsidDel="00FC5C57">
                <w:delText xml:space="preserve">Notification of a </w:delText>
              </w:r>
              <w:r w:rsidR="00D148DF" w:rsidDel="00FC5C57">
                <w:delText>vessel</w:delText>
              </w:r>
              <w:r w:rsidDel="00FC5C57">
                <w:delText>’s estimated time of arrival</w:delText>
              </w:r>
              <w:r w:rsidR="00D148DF" w:rsidDel="00FC5C57">
                <w:delText xml:space="preserve"> </w:delText>
              </w:r>
            </w:del>
          </w:p>
        </w:tc>
      </w:tr>
      <w:tr w:rsidR="00D148DF" w14:paraId="100D4BE6" w14:textId="77777777" w:rsidTr="001741C0">
        <w:trPr>
          <w:trHeight w:val="64"/>
        </w:trPr>
        <w:tc>
          <w:tcPr>
            <w:tcW w:w="1877" w:type="pct"/>
          </w:tcPr>
          <w:p w14:paraId="2047066E" w14:textId="7A6B316C" w:rsidR="00D148DF" w:rsidRPr="0063013F" w:rsidRDefault="00E94E92">
            <w:pPr>
              <w:pStyle w:val="Tabletext"/>
            </w:pPr>
            <w:del w:id="1632" w:author="michele landi" w:date="2019-09-25T17:21:00Z">
              <w:r w:rsidDel="00911F46">
                <w:delText xml:space="preserve">YOUR </w:delText>
              </w:r>
            </w:del>
            <w:r>
              <w:t xml:space="preserve">BERTH </w:t>
            </w:r>
            <w:del w:id="1633" w:author="michele landi" w:date="2019-09-25T17:21:00Z">
              <w:r w:rsidDel="00911F46">
                <w:delText xml:space="preserve">IS </w:delText>
              </w:r>
            </w:del>
            <w:r>
              <w:t>(name) [</w:t>
            </w:r>
            <w:r w:rsidR="00D148DF" w:rsidRPr="0063013F">
              <w:t>(port / starboard side)</w:t>
            </w:r>
            <w:r>
              <w:t xml:space="preserve"> TO]</w:t>
            </w:r>
          </w:p>
        </w:tc>
        <w:tc>
          <w:tcPr>
            <w:tcW w:w="3123" w:type="pct"/>
          </w:tcPr>
          <w:p w14:paraId="5FCE7FE5" w14:textId="3742CC41" w:rsidR="00D148DF" w:rsidRPr="0063013F" w:rsidRDefault="00E94E92" w:rsidP="00D148DF">
            <w:pPr>
              <w:pStyle w:val="Tabletext"/>
            </w:pPr>
            <w:r>
              <w:t>Notification of berth allocation [</w:t>
            </w:r>
            <w:r w:rsidR="00293052">
              <w:t>notification of side to the berth wall]</w:t>
            </w:r>
          </w:p>
        </w:tc>
      </w:tr>
      <w:tr w:rsidR="00D148DF" w14:paraId="552248EC"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69256E4D" w14:textId="7965DC9C" w:rsidR="00D148DF" w:rsidRPr="0063013F" w:rsidRDefault="00D148DF">
            <w:pPr>
              <w:pStyle w:val="Tabletext"/>
            </w:pPr>
            <w:r>
              <w:t xml:space="preserve">BERTH </w:t>
            </w:r>
            <w:del w:id="1634" w:author="michele landi" w:date="2019-09-25T17:22:00Z">
              <w:r w:rsidDel="00911F46">
                <w:delText xml:space="preserve">IS </w:delText>
              </w:r>
            </w:del>
            <w:r>
              <w:t>NOT CLEAR</w:t>
            </w:r>
            <w:ins w:id="1635" w:author="michele landi" w:date="2019-09-25T17:22:00Z">
              <w:r w:rsidR="00911F46">
                <w:t>/</w:t>
              </w:r>
            </w:ins>
            <w:del w:id="1636" w:author="michele landi" w:date="2019-09-25T17:22:00Z">
              <w:r w:rsidR="00293052" w:rsidDel="00911F46">
                <w:delText xml:space="preserve"> [WILL BE </w:delText>
              </w:r>
            </w:del>
            <w:r w:rsidR="00293052">
              <w:t>CLEAR AT (time)</w:t>
            </w:r>
            <w:del w:id="1637" w:author="michele landi" w:date="2019-09-25T17:22:00Z">
              <w:r w:rsidR="00293052" w:rsidDel="00911F46">
                <w:delText>]</w:delText>
              </w:r>
            </w:del>
          </w:p>
        </w:tc>
        <w:tc>
          <w:tcPr>
            <w:tcW w:w="3123" w:type="pct"/>
            <w:tcBorders>
              <w:top w:val="single" w:sz="4" w:space="0" w:color="auto"/>
              <w:left w:val="single" w:sz="4" w:space="0" w:color="auto"/>
              <w:bottom w:val="single" w:sz="4" w:space="0" w:color="auto"/>
              <w:right w:val="single" w:sz="4" w:space="0" w:color="auto"/>
            </w:tcBorders>
          </w:tcPr>
          <w:p w14:paraId="5C055F35" w14:textId="07924B55" w:rsidR="00D148DF" w:rsidRPr="0063013F" w:rsidRDefault="00D148DF" w:rsidP="00D148DF">
            <w:pPr>
              <w:pStyle w:val="Tabletext"/>
            </w:pPr>
            <w:r>
              <w:t>Advising that the berth is no longer clear</w:t>
            </w:r>
            <w:r w:rsidR="00293052">
              <w:t xml:space="preserve"> [and time the berth is expected to be available]</w:t>
            </w:r>
          </w:p>
        </w:tc>
      </w:tr>
      <w:tr w:rsidR="00D148DF" w14:paraId="61805DEE"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3467ABD5" w14:textId="77777777" w:rsidR="00D148DF" w:rsidRDefault="00D148DF" w:rsidP="00D148DF">
            <w:pPr>
              <w:pStyle w:val="Tabletext"/>
            </w:pPr>
            <w:r>
              <w:t>WAIT UNTIL BERTH</w:t>
            </w:r>
            <w:del w:id="1638" w:author="michele landi" w:date="2019-09-25T17:23:00Z">
              <w:r w:rsidDel="00B47AAC">
                <w:delText xml:space="preserve"> IS</w:delText>
              </w:r>
            </w:del>
            <w:r>
              <w:t xml:space="preserve"> CLEAR</w:t>
            </w:r>
          </w:p>
        </w:tc>
        <w:tc>
          <w:tcPr>
            <w:tcW w:w="3123" w:type="pct"/>
            <w:tcBorders>
              <w:top w:val="single" w:sz="4" w:space="0" w:color="auto"/>
              <w:left w:val="single" w:sz="4" w:space="0" w:color="auto"/>
              <w:bottom w:val="single" w:sz="4" w:space="0" w:color="auto"/>
              <w:right w:val="single" w:sz="4" w:space="0" w:color="auto"/>
            </w:tcBorders>
          </w:tcPr>
          <w:p w14:paraId="0837D8AF" w14:textId="10EA2607" w:rsidR="00D148DF" w:rsidRPr="0063013F" w:rsidRDefault="00293052" w:rsidP="00872744">
            <w:pPr>
              <w:pStyle w:val="Tabletext"/>
            </w:pPr>
            <w:r>
              <w:t xml:space="preserve">Instructing or </w:t>
            </w:r>
            <w:r w:rsidR="00872744">
              <w:t xml:space="preserve">advising </w:t>
            </w:r>
            <w:r>
              <w:t>a</w:t>
            </w:r>
            <w:r w:rsidR="00D148DF">
              <w:t xml:space="preserve"> vessel to wait until the berth is clear</w:t>
            </w:r>
          </w:p>
        </w:tc>
      </w:tr>
      <w:tr w:rsidR="00D148DF" w14:paraId="3D8D82DC" w14:textId="77777777" w:rsidTr="001741C0">
        <w:trPr>
          <w:trHeight w:val="64"/>
        </w:trPr>
        <w:tc>
          <w:tcPr>
            <w:tcW w:w="1877" w:type="pct"/>
            <w:tcBorders>
              <w:bottom w:val="single" w:sz="4" w:space="0" w:color="auto"/>
            </w:tcBorders>
          </w:tcPr>
          <w:p w14:paraId="39564EC7" w14:textId="1769971E" w:rsidR="00D148DF" w:rsidRPr="0063013F" w:rsidRDefault="00D148DF">
            <w:pPr>
              <w:pStyle w:val="Tabletext"/>
            </w:pPr>
            <w:r w:rsidRPr="0063013F">
              <w:t xml:space="preserve">(Vessel) </w:t>
            </w:r>
            <w:del w:id="1639" w:author="michele landi" w:date="2019-09-25T17:25:00Z">
              <w:r w:rsidRPr="0063013F" w:rsidDel="00B47AAC">
                <w:delText xml:space="preserve">WILL </w:delText>
              </w:r>
            </w:del>
            <w:r w:rsidRPr="0063013F">
              <w:t>LEAV</w:t>
            </w:r>
            <w:ins w:id="1640" w:author="michele landi" w:date="2019-09-25T17:25:00Z">
              <w:r w:rsidR="00B47AAC">
                <w:t>ING</w:t>
              </w:r>
            </w:ins>
            <w:del w:id="1641" w:author="michele landi" w:date="2019-09-25T17:25:00Z">
              <w:r w:rsidRPr="0063013F" w:rsidDel="00B47AAC">
                <w:delText>E</w:delText>
              </w:r>
            </w:del>
            <w:r w:rsidRPr="0063013F">
              <w:t xml:space="preserve"> </w:t>
            </w:r>
            <w:r w:rsidR="00293052">
              <w:t xml:space="preserve">BERTH (name) </w:t>
            </w:r>
            <w:r w:rsidRPr="0063013F">
              <w:t>AT (time)</w:t>
            </w:r>
          </w:p>
        </w:tc>
        <w:tc>
          <w:tcPr>
            <w:tcW w:w="3123" w:type="pct"/>
            <w:tcBorders>
              <w:bottom w:val="single" w:sz="4" w:space="0" w:color="auto"/>
            </w:tcBorders>
          </w:tcPr>
          <w:p w14:paraId="3F1902CF" w14:textId="5E998863" w:rsidR="00D148DF" w:rsidRPr="0063013F" w:rsidRDefault="00D148DF" w:rsidP="00D148DF">
            <w:pPr>
              <w:pStyle w:val="Tabletext"/>
            </w:pPr>
            <w:r>
              <w:t xml:space="preserve">Information that a (vessel) will leave </w:t>
            </w:r>
            <w:r w:rsidR="00293052">
              <w:t xml:space="preserve">a berth </w:t>
            </w:r>
            <w:r>
              <w:t>at a specified time</w:t>
            </w:r>
          </w:p>
        </w:tc>
      </w:tr>
      <w:tr w:rsidR="00D148DF" w14:paraId="74824CD9"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78E20C95" w14:textId="15F646E2" w:rsidR="00D148DF" w:rsidRPr="0063013F" w:rsidRDefault="00D148DF" w:rsidP="00D148DF">
            <w:pPr>
              <w:pStyle w:val="Tabletext"/>
            </w:pPr>
            <w:r w:rsidRPr="0063013F">
              <w:t>BERTHING DELAYED UNTIL (time / by X</w:t>
            </w:r>
            <w:ins w:id="1642" w:author="michele landi" w:date="2019-09-26T09:07:00Z">
              <w:r w:rsidR="00FB26B6">
                <w:t>X</w:t>
              </w:r>
            </w:ins>
            <w:r w:rsidRPr="0063013F">
              <w:t xml:space="preserve"> hrs)</w:t>
            </w:r>
          </w:p>
        </w:tc>
        <w:tc>
          <w:tcPr>
            <w:tcW w:w="3123" w:type="pct"/>
            <w:tcBorders>
              <w:top w:val="single" w:sz="4" w:space="0" w:color="auto"/>
              <w:left w:val="single" w:sz="4" w:space="0" w:color="auto"/>
              <w:bottom w:val="single" w:sz="4" w:space="0" w:color="auto"/>
              <w:right w:val="single" w:sz="4" w:space="0" w:color="auto"/>
            </w:tcBorders>
          </w:tcPr>
          <w:p w14:paraId="1309A818" w14:textId="77777777" w:rsidR="00D148DF" w:rsidRPr="0063013F" w:rsidRDefault="00D148DF" w:rsidP="00D148DF">
            <w:pPr>
              <w:pStyle w:val="Tabletext"/>
            </w:pPr>
            <w:r>
              <w:t>Advising that berthing will be delayed until a specified time</w:t>
            </w:r>
          </w:p>
        </w:tc>
      </w:tr>
      <w:tr w:rsidR="00FC5C57" w14:paraId="5CF72387" w14:textId="77777777" w:rsidTr="001741C0">
        <w:trPr>
          <w:trHeight w:val="64"/>
          <w:ins w:id="1643" w:author="michele landi" w:date="2019-09-24T15:16:00Z"/>
        </w:trPr>
        <w:tc>
          <w:tcPr>
            <w:tcW w:w="1877" w:type="pct"/>
            <w:tcBorders>
              <w:top w:val="single" w:sz="4" w:space="0" w:color="auto"/>
              <w:left w:val="single" w:sz="4" w:space="0" w:color="auto"/>
              <w:bottom w:val="single" w:sz="4" w:space="0" w:color="auto"/>
              <w:right w:val="single" w:sz="4" w:space="0" w:color="auto"/>
            </w:tcBorders>
          </w:tcPr>
          <w:p w14:paraId="19B02BBC" w14:textId="66FB5236" w:rsidR="00FC5C57" w:rsidRPr="0063013F" w:rsidRDefault="00C954A1" w:rsidP="00D148DF">
            <w:pPr>
              <w:pStyle w:val="Tabletext"/>
              <w:rPr>
                <w:ins w:id="1644" w:author="michele landi" w:date="2019-09-24T15:16:00Z"/>
              </w:rPr>
            </w:pPr>
            <w:ins w:id="1645" w:author="michele landi" w:date="2019-09-24T15:16:00Z">
              <w:r>
                <w:t>BERTH</w:t>
              </w:r>
              <w:r w:rsidR="00FC5C57">
                <w:t xml:space="preserve"> CHANGED</w:t>
              </w:r>
            </w:ins>
            <w:ins w:id="1646" w:author="michele landi" w:date="2019-09-24T15:19:00Z">
              <w:r>
                <w:t xml:space="preserve"> TO (provide new berth)</w:t>
              </w:r>
            </w:ins>
          </w:p>
        </w:tc>
        <w:tc>
          <w:tcPr>
            <w:tcW w:w="3123" w:type="pct"/>
            <w:tcBorders>
              <w:top w:val="single" w:sz="4" w:space="0" w:color="auto"/>
              <w:left w:val="single" w:sz="4" w:space="0" w:color="auto"/>
              <w:bottom w:val="single" w:sz="4" w:space="0" w:color="auto"/>
              <w:right w:val="single" w:sz="4" w:space="0" w:color="auto"/>
            </w:tcBorders>
          </w:tcPr>
          <w:p w14:paraId="168A915C" w14:textId="5F71F6F4" w:rsidR="00FC5C57" w:rsidRDefault="00C954A1">
            <w:pPr>
              <w:pStyle w:val="Tabletext"/>
              <w:rPr>
                <w:ins w:id="1647" w:author="michele landi" w:date="2019-09-24T15:16:00Z"/>
              </w:rPr>
            </w:pPr>
            <w:ins w:id="1648" w:author="michele landi" w:date="2019-09-24T15:19:00Z">
              <w:r>
                <w:t xml:space="preserve">Information </w:t>
              </w:r>
            </w:ins>
            <w:ins w:id="1649" w:author="michele landi" w:date="2019-09-24T15:20:00Z">
              <w:r>
                <w:t>about a new berth</w:t>
              </w:r>
            </w:ins>
            <w:ins w:id="1650" w:author="michele landi" w:date="2019-09-24T15:19:00Z">
              <w:r>
                <w:t xml:space="preserve">. </w:t>
              </w:r>
            </w:ins>
          </w:p>
        </w:tc>
      </w:tr>
    </w:tbl>
    <w:p w14:paraId="7F9C510A" w14:textId="77777777" w:rsidR="00D148DF" w:rsidRDefault="00D148DF" w:rsidP="00D148DF"/>
    <w:p w14:paraId="2ADDEFAF" w14:textId="77777777" w:rsidR="00D148DF" w:rsidRPr="00D148DF" w:rsidRDefault="00D148DF">
      <w:pPr>
        <w:pStyle w:val="Heading4"/>
        <w:pPrChange w:id="1651" w:author="michele landi" w:date="2019-09-24T11:45:00Z">
          <w:pPr>
            <w:pStyle w:val="Heading3"/>
          </w:pPr>
        </w:pPrChange>
      </w:pPr>
      <w:bookmarkStart w:id="1652" w:name="_Toc16165982"/>
      <w:bookmarkStart w:id="1653" w:name="_Toc18993264"/>
      <w:r w:rsidRPr="00D148DF">
        <w:lastRenderedPageBreak/>
        <w:t>Departure from berth</w:t>
      </w:r>
      <w:bookmarkEnd w:id="1652"/>
      <w:bookmarkEnd w:id="1653"/>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35865D60" w14:textId="77777777" w:rsidTr="001741C0">
        <w:trPr>
          <w:trHeight w:val="360"/>
          <w:tblHeader/>
        </w:trPr>
        <w:tc>
          <w:tcPr>
            <w:tcW w:w="1877" w:type="pct"/>
            <w:shd w:val="clear" w:color="auto" w:fill="D9E2F3"/>
            <w:vAlign w:val="center"/>
          </w:tcPr>
          <w:p w14:paraId="1F40DA94" w14:textId="77777777" w:rsidR="00D148DF" w:rsidRPr="00D148DF" w:rsidRDefault="00D148DF" w:rsidP="00D148DF">
            <w:pPr>
              <w:pStyle w:val="Tableheading"/>
            </w:pPr>
            <w:r w:rsidRPr="00D148DF">
              <w:t>Message Element</w:t>
            </w:r>
          </w:p>
        </w:tc>
        <w:tc>
          <w:tcPr>
            <w:tcW w:w="3123" w:type="pct"/>
            <w:shd w:val="clear" w:color="auto" w:fill="D9E2F3"/>
            <w:vAlign w:val="center"/>
          </w:tcPr>
          <w:p w14:paraId="160E169E" w14:textId="77777777" w:rsidR="00D148DF" w:rsidRPr="00D148DF" w:rsidRDefault="00D148DF" w:rsidP="00D148DF">
            <w:pPr>
              <w:pStyle w:val="Tableheading"/>
            </w:pPr>
            <w:r w:rsidRPr="00D148DF">
              <w:t>Message Intent</w:t>
            </w:r>
          </w:p>
        </w:tc>
      </w:tr>
      <w:tr w:rsidR="00045281" w14:paraId="032ECE25" w14:textId="77777777" w:rsidTr="00B47AD6">
        <w:trPr>
          <w:trHeight w:val="64"/>
          <w:ins w:id="1654" w:author="michele landi" w:date="2019-09-25T17:27:00Z"/>
        </w:trPr>
        <w:tc>
          <w:tcPr>
            <w:tcW w:w="1877" w:type="pct"/>
            <w:tcBorders>
              <w:top w:val="single" w:sz="4" w:space="0" w:color="auto"/>
              <w:left w:val="single" w:sz="4" w:space="0" w:color="auto"/>
              <w:bottom w:val="single" w:sz="4" w:space="0" w:color="auto"/>
              <w:right w:val="single" w:sz="4" w:space="0" w:color="auto"/>
            </w:tcBorders>
          </w:tcPr>
          <w:p w14:paraId="2090EE71" w14:textId="77777777" w:rsidR="00045281" w:rsidRDefault="00045281" w:rsidP="00B47AD6">
            <w:pPr>
              <w:pStyle w:val="Tabletext"/>
              <w:rPr>
                <w:ins w:id="1655" w:author="michele landi" w:date="2019-09-25T17:27:00Z"/>
              </w:rPr>
            </w:pPr>
            <w:ins w:id="1656" w:author="michele landi" w:date="2019-09-25T17:27:00Z">
              <w:r>
                <w:t>CALL (XX minutes) BEFORE DEPARTURE</w:t>
              </w:r>
            </w:ins>
          </w:p>
        </w:tc>
        <w:tc>
          <w:tcPr>
            <w:tcW w:w="3123" w:type="pct"/>
            <w:tcBorders>
              <w:top w:val="single" w:sz="4" w:space="0" w:color="auto"/>
              <w:left w:val="single" w:sz="4" w:space="0" w:color="auto"/>
              <w:bottom w:val="single" w:sz="4" w:space="0" w:color="auto"/>
              <w:right w:val="single" w:sz="4" w:space="0" w:color="auto"/>
            </w:tcBorders>
          </w:tcPr>
          <w:p w14:paraId="73183825" w14:textId="77777777" w:rsidR="00045281" w:rsidRPr="0063013F" w:rsidRDefault="00045281" w:rsidP="00B47AD6">
            <w:pPr>
              <w:pStyle w:val="Tabletext"/>
              <w:rPr>
                <w:ins w:id="1657" w:author="michele landi" w:date="2019-09-25T17:27:00Z"/>
              </w:rPr>
            </w:pPr>
            <w:ins w:id="1658" w:author="michele landi" w:date="2019-09-25T17:27:00Z">
              <w:r>
                <w:t>Request for the vessel to report a specified amount of time before departing</w:t>
              </w:r>
            </w:ins>
          </w:p>
        </w:tc>
      </w:tr>
      <w:tr w:rsidR="00D148DF" w14:paraId="4315993C"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2AA5F011" w14:textId="77777777" w:rsidR="00D148DF" w:rsidRPr="0063013F" w:rsidRDefault="00D148DF" w:rsidP="00D148DF">
            <w:pPr>
              <w:pStyle w:val="Tabletext"/>
            </w:pPr>
            <w:r>
              <w:t>REPORT WHEN SINGLED UP</w:t>
            </w:r>
          </w:p>
        </w:tc>
        <w:tc>
          <w:tcPr>
            <w:tcW w:w="3123" w:type="pct"/>
            <w:tcBorders>
              <w:top w:val="single" w:sz="4" w:space="0" w:color="auto"/>
              <w:left w:val="single" w:sz="4" w:space="0" w:color="auto"/>
              <w:bottom w:val="single" w:sz="4" w:space="0" w:color="auto"/>
              <w:right w:val="single" w:sz="4" w:space="0" w:color="auto"/>
            </w:tcBorders>
          </w:tcPr>
          <w:p w14:paraId="3AF77A24" w14:textId="77777777" w:rsidR="00D148DF" w:rsidRPr="0063013F" w:rsidRDefault="00D148DF" w:rsidP="00D148DF">
            <w:pPr>
              <w:pStyle w:val="Tabletext"/>
            </w:pPr>
            <w:r>
              <w:t>Request for the vessel to report when they have singled up</w:t>
            </w:r>
          </w:p>
        </w:tc>
      </w:tr>
      <w:tr w:rsidR="00D148DF" w:rsidDel="00601B20" w14:paraId="62986EB2" w14:textId="03ECD86C" w:rsidTr="001741C0">
        <w:trPr>
          <w:trHeight w:val="64"/>
          <w:del w:id="1659" w:author="michele landi" w:date="2019-09-24T15:28:00Z"/>
        </w:trPr>
        <w:tc>
          <w:tcPr>
            <w:tcW w:w="1877" w:type="pct"/>
            <w:tcBorders>
              <w:top w:val="single" w:sz="4" w:space="0" w:color="auto"/>
              <w:left w:val="single" w:sz="4" w:space="0" w:color="auto"/>
              <w:bottom w:val="single" w:sz="4" w:space="0" w:color="auto"/>
              <w:right w:val="single" w:sz="4" w:space="0" w:color="auto"/>
            </w:tcBorders>
          </w:tcPr>
          <w:p w14:paraId="2EA46AB0" w14:textId="1EBDFAEB" w:rsidR="00D148DF" w:rsidDel="00601B20" w:rsidRDefault="00D148DF" w:rsidP="00D148DF">
            <w:pPr>
              <w:pStyle w:val="Tabletext"/>
              <w:rPr>
                <w:del w:id="1660" w:author="michele landi" w:date="2019-09-24T15:28:00Z"/>
              </w:rPr>
            </w:pPr>
            <w:del w:id="1661" w:author="michele landi" w:date="2019-09-24T15:28:00Z">
              <w:r w:rsidDel="00601B20">
                <w:delText>CALL ON LAST LINE</w:delText>
              </w:r>
            </w:del>
          </w:p>
        </w:tc>
        <w:tc>
          <w:tcPr>
            <w:tcW w:w="3123" w:type="pct"/>
            <w:tcBorders>
              <w:top w:val="single" w:sz="4" w:space="0" w:color="auto"/>
              <w:left w:val="single" w:sz="4" w:space="0" w:color="auto"/>
              <w:bottom w:val="single" w:sz="4" w:space="0" w:color="auto"/>
              <w:right w:val="single" w:sz="4" w:space="0" w:color="auto"/>
            </w:tcBorders>
          </w:tcPr>
          <w:p w14:paraId="749DBE3F" w14:textId="794FC2B0" w:rsidR="00D148DF" w:rsidRPr="0063013F" w:rsidDel="00601B20" w:rsidRDefault="00D148DF" w:rsidP="00D148DF">
            <w:pPr>
              <w:pStyle w:val="Tabletext"/>
              <w:rPr>
                <w:del w:id="1662" w:author="michele landi" w:date="2019-09-24T15:28:00Z"/>
              </w:rPr>
            </w:pPr>
            <w:del w:id="1663" w:author="michele landi" w:date="2019-09-24T15:28:00Z">
              <w:r w:rsidDel="00601B20">
                <w:delText>Request for the vessel to report on last line</w:delText>
              </w:r>
            </w:del>
          </w:p>
        </w:tc>
      </w:tr>
      <w:tr w:rsidR="00D148DF" w:rsidDel="00045281" w14:paraId="1909DA3C" w14:textId="72A78B1E" w:rsidTr="001741C0">
        <w:trPr>
          <w:trHeight w:val="64"/>
          <w:del w:id="1664" w:author="michele landi" w:date="2019-09-25T17:27:00Z"/>
        </w:trPr>
        <w:tc>
          <w:tcPr>
            <w:tcW w:w="1877" w:type="pct"/>
            <w:tcBorders>
              <w:top w:val="single" w:sz="4" w:space="0" w:color="auto"/>
              <w:left w:val="single" w:sz="4" w:space="0" w:color="auto"/>
              <w:bottom w:val="single" w:sz="4" w:space="0" w:color="auto"/>
              <w:right w:val="single" w:sz="4" w:space="0" w:color="auto"/>
            </w:tcBorders>
          </w:tcPr>
          <w:p w14:paraId="0CDB8D97" w14:textId="23E55C19" w:rsidR="00D148DF" w:rsidDel="00045281" w:rsidRDefault="00D148DF">
            <w:pPr>
              <w:pStyle w:val="Tabletext"/>
              <w:rPr>
                <w:del w:id="1665" w:author="michele landi" w:date="2019-09-25T17:27:00Z"/>
              </w:rPr>
            </w:pPr>
            <w:del w:id="1666" w:author="michele landi" w:date="2019-09-25T17:27:00Z">
              <w:r w:rsidDel="00045281">
                <w:delText>CALL (</w:delText>
              </w:r>
            </w:del>
            <w:del w:id="1667" w:author="michele landi" w:date="2019-09-25T17:26:00Z">
              <w:r w:rsidDel="00045281">
                <w:delText>time</w:delText>
              </w:r>
            </w:del>
            <w:del w:id="1668" w:author="michele landi" w:date="2019-09-25T17:27:00Z">
              <w:r w:rsidDel="00045281">
                <w:delText>) BEFORE DEPARTURE</w:delText>
              </w:r>
            </w:del>
          </w:p>
        </w:tc>
        <w:tc>
          <w:tcPr>
            <w:tcW w:w="3123" w:type="pct"/>
            <w:tcBorders>
              <w:top w:val="single" w:sz="4" w:space="0" w:color="auto"/>
              <w:left w:val="single" w:sz="4" w:space="0" w:color="auto"/>
              <w:bottom w:val="single" w:sz="4" w:space="0" w:color="auto"/>
              <w:right w:val="single" w:sz="4" w:space="0" w:color="auto"/>
            </w:tcBorders>
          </w:tcPr>
          <w:p w14:paraId="5DD3950C" w14:textId="4DFCB48E" w:rsidR="00D148DF" w:rsidRPr="0063013F" w:rsidDel="00045281" w:rsidRDefault="00D148DF" w:rsidP="00D148DF">
            <w:pPr>
              <w:pStyle w:val="Tabletext"/>
              <w:rPr>
                <w:del w:id="1669" w:author="michele landi" w:date="2019-09-25T17:27:00Z"/>
              </w:rPr>
            </w:pPr>
            <w:del w:id="1670" w:author="michele landi" w:date="2019-09-25T17:27:00Z">
              <w:r w:rsidDel="00045281">
                <w:delText xml:space="preserve">Request for the vessel to report </w:delText>
              </w:r>
              <w:r w:rsidR="003350C4" w:rsidDel="00045281">
                <w:delText xml:space="preserve">a specified amount of time </w:delText>
              </w:r>
              <w:r w:rsidDel="00045281">
                <w:delText>before depart</w:delText>
              </w:r>
              <w:r w:rsidR="003350C4" w:rsidDel="00045281">
                <w:delText>ing</w:delText>
              </w:r>
            </w:del>
          </w:p>
        </w:tc>
      </w:tr>
    </w:tbl>
    <w:p w14:paraId="04001AE4" w14:textId="71038594" w:rsidR="00D148DF" w:rsidDel="00E316E8" w:rsidRDefault="00D148DF" w:rsidP="00D148DF">
      <w:pPr>
        <w:pStyle w:val="BodyText"/>
        <w:rPr>
          <w:del w:id="1671" w:author="michele landi" w:date="2019-09-24T16:08:00Z"/>
        </w:rPr>
      </w:pPr>
    </w:p>
    <w:p w14:paraId="00CA8098" w14:textId="599BF2FD" w:rsidR="00D148DF" w:rsidRPr="007860AB" w:rsidRDefault="00D148DF">
      <w:pPr>
        <w:pStyle w:val="Heading3"/>
        <w:rPr>
          <w:rPrChange w:id="1672" w:author="michele landi" w:date="2019-09-24T11:45:00Z">
            <w:rPr>
              <w:caps/>
            </w:rPr>
          </w:rPrChange>
        </w:rPr>
        <w:pPrChange w:id="1673" w:author="michele landi" w:date="2019-09-24T11:45:00Z">
          <w:pPr>
            <w:pStyle w:val="Heading2"/>
          </w:pPr>
        </w:pPrChange>
      </w:pPr>
      <w:bookmarkStart w:id="1674" w:name="_Toc16165983"/>
      <w:bookmarkStart w:id="1675" w:name="_Toc18993265"/>
      <w:r w:rsidRPr="007860AB">
        <w:rPr>
          <w:rPrChange w:id="1676" w:author="michele landi" w:date="2019-09-24T11:45:00Z">
            <w:rPr>
              <w:caps/>
              <w:smallCaps/>
            </w:rPr>
          </w:rPrChange>
        </w:rPr>
        <w:t>ANCHOR OPERATIONS</w:t>
      </w:r>
      <w:bookmarkEnd w:id="1674"/>
      <w:bookmarkEnd w:id="1675"/>
    </w:p>
    <w:p w14:paraId="4EC5CA72" w14:textId="77777777" w:rsidR="00D148DF" w:rsidRPr="00D148DF" w:rsidDel="005F6C4D" w:rsidRDefault="00D148DF">
      <w:pPr>
        <w:rPr>
          <w:del w:id="1677" w:author="michele landi" w:date="2019-09-25T17:28:00Z"/>
        </w:rPr>
        <w:pPrChange w:id="1678" w:author="michele landi" w:date="2019-09-25T17:28:00Z">
          <w:pPr>
            <w:pStyle w:val="Heading2separationline"/>
          </w:pPr>
        </w:pPrChange>
      </w:pPr>
    </w:p>
    <w:p w14:paraId="73B3F00D" w14:textId="20F7DA1E" w:rsidR="00D148DF" w:rsidRPr="00D148DF" w:rsidRDefault="00D148DF">
      <w:pPr>
        <w:pPrChange w:id="1679" w:author="michele landi" w:date="2019-09-25T17:28:00Z">
          <w:pPr>
            <w:pStyle w:val="Heading3"/>
          </w:pPr>
        </w:pPrChange>
      </w:pPr>
      <w:bookmarkStart w:id="1680" w:name="_Toc16165984"/>
      <w:bookmarkStart w:id="1681" w:name="_Toc18993266"/>
      <w:del w:id="1682" w:author="michele landi" w:date="2019-09-25T17:28:00Z">
        <w:r w:rsidRPr="00D148DF" w:rsidDel="005F6C4D">
          <w:delText>Anchoring instructions</w:delText>
        </w:r>
      </w:del>
      <w:bookmarkEnd w:id="1680"/>
      <w:bookmarkEnd w:id="1681"/>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5AA8605E" w14:textId="77777777" w:rsidTr="001741C0">
        <w:trPr>
          <w:trHeight w:val="360"/>
          <w:tblHeader/>
        </w:trPr>
        <w:tc>
          <w:tcPr>
            <w:tcW w:w="1877" w:type="pct"/>
            <w:shd w:val="clear" w:color="auto" w:fill="D9E2F3"/>
            <w:vAlign w:val="center"/>
          </w:tcPr>
          <w:p w14:paraId="590D22B3" w14:textId="77777777" w:rsidR="00D148DF" w:rsidRPr="00D148DF" w:rsidRDefault="00D148DF" w:rsidP="00D148DF">
            <w:pPr>
              <w:pStyle w:val="Tableheading"/>
            </w:pPr>
            <w:r w:rsidRPr="00D148DF">
              <w:t>Message Element</w:t>
            </w:r>
          </w:p>
        </w:tc>
        <w:tc>
          <w:tcPr>
            <w:tcW w:w="3123" w:type="pct"/>
            <w:shd w:val="clear" w:color="auto" w:fill="D9E2F3"/>
            <w:vAlign w:val="center"/>
          </w:tcPr>
          <w:p w14:paraId="67F91BB2" w14:textId="77777777" w:rsidR="00D148DF" w:rsidRPr="00D148DF" w:rsidRDefault="00D148DF" w:rsidP="00D148DF">
            <w:pPr>
              <w:pStyle w:val="Tableheading"/>
            </w:pPr>
            <w:r w:rsidRPr="00D148DF">
              <w:t>Message Intent</w:t>
            </w:r>
          </w:p>
        </w:tc>
      </w:tr>
      <w:tr w:rsidR="00123768" w14:paraId="1E84DAA6" w14:textId="77777777" w:rsidTr="006A7B56">
        <w:trPr>
          <w:trHeight w:val="64"/>
        </w:trPr>
        <w:tc>
          <w:tcPr>
            <w:tcW w:w="1877" w:type="pct"/>
          </w:tcPr>
          <w:p w14:paraId="21A2FF50" w14:textId="2F1A9583" w:rsidR="00123768" w:rsidRPr="0063013F" w:rsidRDefault="00123768">
            <w:pPr>
              <w:pStyle w:val="Tabletext"/>
              <w:rPr>
                <w:moveTo w:id="1683" w:author="michele landi" w:date="2019-09-24T16:23:00Z"/>
              </w:rPr>
            </w:pPr>
            <w:moveToRangeStart w:id="1684" w:author="michele landi" w:date="2019-09-24T16:23:00Z" w:name="move20234611"/>
            <w:moveTo w:id="1685" w:author="michele landi" w:date="2019-09-24T16:23:00Z">
              <w:r w:rsidRPr="0063013F">
                <w:t>ANCHOR (</w:t>
              </w:r>
              <w:r>
                <w:t xml:space="preserve">in </w:t>
              </w:r>
              <w:r w:rsidRPr="0063013F">
                <w:t>position</w:t>
              </w:r>
              <w:r>
                <w:t>/</w:t>
              </w:r>
            </w:moveTo>
            <w:ins w:id="1686" w:author="michele landi" w:date="2019-09-25T17:28:00Z">
              <w:r w:rsidR="005F6C4D">
                <w:t>area</w:t>
              </w:r>
            </w:ins>
            <w:moveTo w:id="1687" w:author="michele landi" w:date="2019-09-24T16:23:00Z">
              <w:del w:id="1688" w:author="michele landi" w:date="2019-09-25T17:28:00Z">
                <w:r w:rsidDel="005F6C4D">
                  <w:delText>at location</w:delText>
                </w:r>
              </w:del>
              <w:r w:rsidRPr="0063013F">
                <w:t>)</w:t>
              </w:r>
            </w:moveTo>
          </w:p>
        </w:tc>
        <w:tc>
          <w:tcPr>
            <w:tcW w:w="3123" w:type="pct"/>
          </w:tcPr>
          <w:p w14:paraId="05295A96" w14:textId="77777777" w:rsidR="00123768" w:rsidRPr="0063013F" w:rsidRDefault="00123768" w:rsidP="006A7B56">
            <w:pPr>
              <w:pStyle w:val="Tabletext"/>
              <w:rPr>
                <w:moveTo w:id="1689" w:author="michele landi" w:date="2019-09-24T16:23:00Z"/>
              </w:rPr>
            </w:pPr>
            <w:moveTo w:id="1690" w:author="michele landi" w:date="2019-09-24T16:23:00Z">
              <w:r>
                <w:t>Instruction to a vessel to anchor in a nominated position/</w:t>
              </w:r>
              <w:r w:rsidRPr="00290958">
                <w:t>specified location</w:t>
              </w:r>
            </w:moveTo>
          </w:p>
        </w:tc>
      </w:tr>
      <w:moveToRangeEnd w:id="1684"/>
      <w:tr w:rsidR="00D148DF" w:rsidDel="008F7F84" w14:paraId="2F62ABD9" w14:textId="231DC3C9" w:rsidTr="001741C0">
        <w:trPr>
          <w:trHeight w:val="64"/>
          <w:del w:id="1691" w:author="michele landi" w:date="2019-09-24T16:23:00Z"/>
        </w:trPr>
        <w:tc>
          <w:tcPr>
            <w:tcW w:w="1877" w:type="pct"/>
          </w:tcPr>
          <w:p w14:paraId="2CF56A23" w14:textId="30B8D81D" w:rsidR="00D148DF" w:rsidRPr="0063013F" w:rsidDel="008F7F84" w:rsidRDefault="00D148DF">
            <w:pPr>
              <w:pStyle w:val="Tabletext"/>
              <w:rPr>
                <w:del w:id="1692" w:author="michele landi" w:date="2019-09-24T16:23:00Z"/>
              </w:rPr>
            </w:pPr>
            <w:del w:id="1693" w:author="michele landi" w:date="2019-09-24T16:23:00Z">
              <w:r w:rsidRPr="0063013F" w:rsidDel="008F7F84">
                <w:delText xml:space="preserve">ANCHOR </w:delText>
              </w:r>
            </w:del>
            <w:del w:id="1694" w:author="michele landi" w:date="2019-09-24T16:07:00Z">
              <w:r w:rsidRPr="0063013F" w:rsidDel="00E316E8">
                <w:delText xml:space="preserve">TO AWAIT </w:delText>
              </w:r>
            </w:del>
            <w:del w:id="1695" w:author="michele landi" w:date="2019-09-24T16:23:00Z">
              <w:r w:rsidDel="008F7F84">
                <w:delText>(details)</w:delText>
              </w:r>
            </w:del>
          </w:p>
        </w:tc>
        <w:tc>
          <w:tcPr>
            <w:tcW w:w="3123" w:type="pct"/>
          </w:tcPr>
          <w:p w14:paraId="5DF587AC" w14:textId="5AB9C094" w:rsidR="00D148DF" w:rsidRPr="0063013F" w:rsidDel="008F7F84" w:rsidRDefault="00D148DF" w:rsidP="00D148DF">
            <w:pPr>
              <w:pStyle w:val="Tabletext"/>
              <w:rPr>
                <w:del w:id="1696" w:author="michele landi" w:date="2019-09-24T16:23:00Z"/>
              </w:rPr>
            </w:pPr>
            <w:del w:id="1697" w:author="michele landi" w:date="2019-09-24T16:23:00Z">
              <w:r w:rsidDel="008F7F84">
                <w:delText xml:space="preserve">Request for the vessel to anchor until a specified time or event </w:delText>
              </w:r>
              <w:r w:rsidDel="008F7F84">
                <w:br/>
                <w:delText>(eg tug, berth, pilot)</w:delText>
              </w:r>
            </w:del>
          </w:p>
        </w:tc>
      </w:tr>
      <w:tr w:rsidR="00D148DF" w14:paraId="09729DA5" w14:textId="77777777" w:rsidTr="001741C0">
        <w:trPr>
          <w:trHeight w:val="64"/>
        </w:trPr>
        <w:tc>
          <w:tcPr>
            <w:tcW w:w="1877" w:type="pct"/>
          </w:tcPr>
          <w:p w14:paraId="77677FEA" w14:textId="4A7BCB5A" w:rsidR="00D148DF" w:rsidRPr="0063013F" w:rsidRDefault="00D148DF">
            <w:pPr>
              <w:pStyle w:val="Tabletext"/>
            </w:pPr>
            <w:r w:rsidRPr="0063013F">
              <w:t xml:space="preserve">ANCHORING </w:t>
            </w:r>
            <w:del w:id="1698" w:author="michele landi" w:date="2019-09-24T16:08:00Z">
              <w:r w:rsidRPr="0063013F" w:rsidDel="00E316E8">
                <w:delText>IS P</w:delText>
              </w:r>
            </w:del>
            <w:ins w:id="1699" w:author="michele landi" w:date="2019-09-24T16:08:00Z">
              <w:r w:rsidR="00E316E8">
                <w:t>P</w:t>
              </w:r>
            </w:ins>
            <w:r w:rsidRPr="0063013F">
              <w:t>ROHIBITED</w:t>
            </w:r>
            <w:r>
              <w:t xml:space="preserve"> (details)</w:t>
            </w:r>
          </w:p>
        </w:tc>
        <w:tc>
          <w:tcPr>
            <w:tcW w:w="3123" w:type="pct"/>
          </w:tcPr>
          <w:p w14:paraId="58A33D46" w14:textId="77777777" w:rsidR="00D148DF" w:rsidRPr="0063013F" w:rsidRDefault="00D148DF" w:rsidP="00D148DF">
            <w:pPr>
              <w:pStyle w:val="Tabletext"/>
            </w:pPr>
            <w:r>
              <w:t>Advising that anchoring is prohibited.  Further details may be provided on specified areas or the entire VTS area.</w:t>
            </w:r>
          </w:p>
        </w:tc>
      </w:tr>
      <w:tr w:rsidR="00D148DF" w14:paraId="37DBBB67" w14:textId="77777777" w:rsidTr="001741C0">
        <w:trPr>
          <w:trHeight w:val="64"/>
        </w:trPr>
        <w:tc>
          <w:tcPr>
            <w:tcW w:w="1877" w:type="pct"/>
          </w:tcPr>
          <w:p w14:paraId="31D492AD" w14:textId="77777777" w:rsidR="00D148DF" w:rsidRPr="0063013F" w:rsidRDefault="00D148DF" w:rsidP="00D148DF">
            <w:pPr>
              <w:pStyle w:val="Tabletext"/>
            </w:pPr>
            <w:r w:rsidRPr="0063013F">
              <w:t>ANCHORED IN WRONG POSITION</w:t>
            </w:r>
          </w:p>
        </w:tc>
        <w:tc>
          <w:tcPr>
            <w:tcW w:w="3123" w:type="pct"/>
          </w:tcPr>
          <w:p w14:paraId="430BD449" w14:textId="77777777" w:rsidR="00D148DF" w:rsidRPr="0063013F" w:rsidRDefault="00D148DF" w:rsidP="00D148DF">
            <w:pPr>
              <w:pStyle w:val="Tabletext"/>
            </w:pPr>
            <w:r>
              <w:t>Information that the vessel has anchored in a not ideal or wrong location</w:t>
            </w:r>
          </w:p>
        </w:tc>
      </w:tr>
      <w:tr w:rsidR="00D148DF" w14:paraId="4A18E019" w14:textId="77777777" w:rsidTr="001741C0">
        <w:trPr>
          <w:trHeight w:val="64"/>
        </w:trPr>
        <w:tc>
          <w:tcPr>
            <w:tcW w:w="1877" w:type="pct"/>
          </w:tcPr>
          <w:p w14:paraId="03B131D1" w14:textId="77777777" w:rsidR="00D148DF" w:rsidRPr="0063013F" w:rsidRDefault="00D148DF" w:rsidP="00D148DF">
            <w:pPr>
              <w:pStyle w:val="Tabletext"/>
            </w:pPr>
            <w:r w:rsidRPr="0063013F">
              <w:t>ANCHOR CLEAR OF (details)</w:t>
            </w:r>
          </w:p>
        </w:tc>
        <w:tc>
          <w:tcPr>
            <w:tcW w:w="3123" w:type="pct"/>
          </w:tcPr>
          <w:p w14:paraId="3FD0D8C5" w14:textId="77777777" w:rsidR="00D148DF" w:rsidRPr="0063013F" w:rsidRDefault="00D148DF" w:rsidP="00D148DF">
            <w:pPr>
              <w:pStyle w:val="Tabletext"/>
            </w:pPr>
            <w:r>
              <w:t xml:space="preserve">Request for a vessel to anchor clear of a specified location (eg </w:t>
            </w:r>
            <w:r w:rsidRPr="0063013F">
              <w:t>fairway / outside port limits</w:t>
            </w:r>
            <w:r>
              <w:t>)</w:t>
            </w:r>
          </w:p>
        </w:tc>
      </w:tr>
      <w:tr w:rsidR="00123768" w14:paraId="226860F7" w14:textId="77777777" w:rsidTr="006A7B56">
        <w:trPr>
          <w:trHeight w:val="64"/>
        </w:trPr>
        <w:tc>
          <w:tcPr>
            <w:tcW w:w="1877" w:type="pct"/>
          </w:tcPr>
          <w:p w14:paraId="5D022B30" w14:textId="08A409D2" w:rsidR="00123768" w:rsidRPr="0063013F" w:rsidRDefault="00123768">
            <w:pPr>
              <w:pStyle w:val="Tabletext"/>
              <w:rPr>
                <w:moveTo w:id="1700" w:author="michele landi" w:date="2019-09-24T16:16:00Z"/>
              </w:rPr>
            </w:pPr>
            <w:ins w:id="1701" w:author="michele landi" w:date="2019-09-24T16:17:00Z">
              <w:r>
                <w:t>HEAVE UP</w:t>
              </w:r>
            </w:ins>
            <w:moveToRangeStart w:id="1702" w:author="michele landi" w:date="2019-09-24T16:16:00Z" w:name="move20234213"/>
            <w:moveTo w:id="1703" w:author="michele landi" w:date="2019-09-24T16:16:00Z">
              <w:del w:id="1704" w:author="michele landi" w:date="2019-09-24T16:20:00Z">
                <w:r w:rsidRPr="0063013F" w:rsidDel="00123768">
                  <w:delText>WEIGH</w:delText>
                </w:r>
              </w:del>
              <w:r w:rsidRPr="0063013F">
                <w:t xml:space="preserve"> ANCHOR </w:t>
              </w:r>
              <w:del w:id="1705" w:author="michele landi" w:date="2019-09-24T16:19:00Z">
                <w:r w:rsidRPr="0063013F" w:rsidDel="00123768">
                  <w:delText>(immediately / at time)</w:delText>
                </w:r>
              </w:del>
            </w:moveTo>
          </w:p>
        </w:tc>
        <w:tc>
          <w:tcPr>
            <w:tcW w:w="3123" w:type="pct"/>
          </w:tcPr>
          <w:p w14:paraId="373FB751" w14:textId="3F93F3E6" w:rsidR="00123768" w:rsidRPr="0063013F" w:rsidRDefault="00123768">
            <w:pPr>
              <w:pStyle w:val="Tabletext"/>
              <w:rPr>
                <w:moveTo w:id="1706" w:author="michele landi" w:date="2019-09-24T16:16:00Z"/>
              </w:rPr>
            </w:pPr>
            <w:moveTo w:id="1707" w:author="michele landi" w:date="2019-09-24T16:16:00Z">
              <w:r>
                <w:t xml:space="preserve">Request for a vessel to weigh anchor </w:t>
              </w:r>
              <w:del w:id="1708" w:author="michele landi" w:date="2019-09-24T16:19:00Z">
                <w:r w:rsidDel="00123768">
                  <w:delText>now or at a specified time</w:delText>
                </w:r>
              </w:del>
            </w:moveTo>
          </w:p>
        </w:tc>
      </w:tr>
      <w:moveToRangeEnd w:id="1702"/>
      <w:tr w:rsidR="00E316E8" w14:paraId="60F095DA" w14:textId="77777777" w:rsidTr="001741C0">
        <w:trPr>
          <w:trHeight w:val="64"/>
          <w:ins w:id="1709" w:author="michele landi" w:date="2019-09-24T16:11:00Z"/>
        </w:trPr>
        <w:tc>
          <w:tcPr>
            <w:tcW w:w="1877" w:type="pct"/>
          </w:tcPr>
          <w:p w14:paraId="36698FE7" w14:textId="558EB2F5" w:rsidR="00E316E8" w:rsidRPr="0063013F" w:rsidRDefault="00E316E8">
            <w:pPr>
              <w:pStyle w:val="Tabletext"/>
              <w:rPr>
                <w:ins w:id="1710" w:author="michele landi" w:date="2019-09-24T16:11:00Z"/>
              </w:rPr>
            </w:pPr>
            <w:ins w:id="1711" w:author="michele landi" w:date="2019-09-24T16:11:00Z">
              <w:r>
                <w:t>CONFIRM ANCHOR UP/AWEIGH</w:t>
              </w:r>
            </w:ins>
          </w:p>
        </w:tc>
        <w:tc>
          <w:tcPr>
            <w:tcW w:w="3123" w:type="pct"/>
          </w:tcPr>
          <w:p w14:paraId="0AC27434" w14:textId="07C3A9BE" w:rsidR="00E316E8" w:rsidRDefault="00123768">
            <w:pPr>
              <w:pStyle w:val="Tabletext"/>
              <w:rPr>
                <w:ins w:id="1712" w:author="michele landi" w:date="2019-09-24T16:11:00Z"/>
              </w:rPr>
            </w:pPr>
            <w:ins w:id="1713" w:author="michele landi" w:date="2019-09-24T16:22:00Z">
              <w:r>
                <w:t>Asking for confirmation that t</w:t>
              </w:r>
            </w:ins>
            <w:ins w:id="1714" w:author="michele landi" w:date="2019-09-24T16:15:00Z">
              <w:r>
                <w:t>he anchor is clear</w:t>
              </w:r>
            </w:ins>
          </w:p>
        </w:tc>
      </w:tr>
      <w:tr w:rsidR="00D148DF" w:rsidDel="00DD76D6" w14:paraId="1A3F0828" w14:textId="07E69961" w:rsidTr="001741C0">
        <w:trPr>
          <w:trHeight w:val="64"/>
          <w:del w:id="1715" w:author="michele landi" w:date="2019-09-25T14:16:00Z"/>
        </w:trPr>
        <w:tc>
          <w:tcPr>
            <w:tcW w:w="1877" w:type="pct"/>
          </w:tcPr>
          <w:p w14:paraId="3759F374" w14:textId="330994AE" w:rsidR="00D148DF" w:rsidRPr="0063013F" w:rsidDel="00DD76D6" w:rsidRDefault="00D148DF" w:rsidP="00D148DF">
            <w:pPr>
              <w:pStyle w:val="Tabletext"/>
              <w:rPr>
                <w:del w:id="1716" w:author="michele landi" w:date="2019-09-25T14:16:00Z"/>
                <w:moveFrom w:id="1717" w:author="michele landi" w:date="2019-09-24T16:23:00Z"/>
              </w:rPr>
            </w:pPr>
            <w:moveFromRangeStart w:id="1718" w:author="michele landi" w:date="2019-09-24T16:23:00Z" w:name="move20234611"/>
            <w:moveFrom w:id="1719" w:author="michele landi" w:date="2019-09-24T16:23:00Z">
              <w:del w:id="1720" w:author="michele landi" w:date="2019-09-25T14:16:00Z">
                <w:r w:rsidRPr="0063013F" w:rsidDel="00DD76D6">
                  <w:delText>ANCHOR (</w:delText>
                </w:r>
                <w:r w:rsidR="00290958" w:rsidDel="00DD76D6">
                  <w:delText xml:space="preserve">in </w:delText>
                </w:r>
                <w:r w:rsidRPr="0063013F" w:rsidDel="00DD76D6">
                  <w:delText>position</w:delText>
                </w:r>
                <w:r w:rsidR="00290958" w:rsidDel="00DD76D6">
                  <w:delText>/at location</w:delText>
                </w:r>
                <w:r w:rsidRPr="0063013F" w:rsidDel="00DD76D6">
                  <w:delText>)</w:delText>
                </w:r>
              </w:del>
            </w:moveFrom>
          </w:p>
        </w:tc>
        <w:tc>
          <w:tcPr>
            <w:tcW w:w="3123" w:type="pct"/>
          </w:tcPr>
          <w:p w14:paraId="10DD70DA" w14:textId="39262858" w:rsidR="00D148DF" w:rsidRPr="0063013F" w:rsidDel="00DD76D6" w:rsidRDefault="00290958" w:rsidP="00D148DF">
            <w:pPr>
              <w:pStyle w:val="Tabletext"/>
              <w:rPr>
                <w:del w:id="1721" w:author="michele landi" w:date="2019-09-25T14:16:00Z"/>
                <w:moveFrom w:id="1722" w:author="michele landi" w:date="2019-09-24T16:23:00Z"/>
              </w:rPr>
            </w:pPr>
            <w:moveFrom w:id="1723" w:author="michele landi" w:date="2019-09-24T16:23:00Z">
              <w:del w:id="1724" w:author="michele landi" w:date="2019-09-25T14:16:00Z">
                <w:r w:rsidDel="00DD76D6">
                  <w:delText>Instruction to</w:delText>
                </w:r>
                <w:r w:rsidR="00D148DF" w:rsidDel="00DD76D6">
                  <w:delText xml:space="preserve"> a vessel to anchor in a nominated position</w:delText>
                </w:r>
                <w:r w:rsidDel="00DD76D6">
                  <w:delText>/</w:delText>
                </w:r>
                <w:r w:rsidRPr="00290958" w:rsidDel="00DD76D6">
                  <w:delText>specified location</w:delText>
                </w:r>
              </w:del>
            </w:moveFrom>
          </w:p>
        </w:tc>
      </w:tr>
      <w:moveFromRangeEnd w:id="1718"/>
      <w:tr w:rsidR="00D148DF" w:rsidDel="008F7F84" w14:paraId="27C5F1D0" w14:textId="5D8EC81A" w:rsidTr="001741C0">
        <w:trPr>
          <w:trHeight w:val="64"/>
          <w:del w:id="1725" w:author="michele landi" w:date="2019-09-24T16:25:00Z"/>
        </w:trPr>
        <w:tc>
          <w:tcPr>
            <w:tcW w:w="1877" w:type="pct"/>
          </w:tcPr>
          <w:p w14:paraId="63943FD0" w14:textId="7865F8FC" w:rsidR="00872744" w:rsidRPr="0063013F" w:rsidDel="008F7F84" w:rsidRDefault="00D148DF">
            <w:pPr>
              <w:pStyle w:val="Tabletext"/>
              <w:rPr>
                <w:del w:id="1726" w:author="michele landi" w:date="2019-09-24T16:25:00Z"/>
              </w:rPr>
            </w:pPr>
            <w:del w:id="1727" w:author="michele landi" w:date="2019-09-24T16:25:00Z">
              <w:r w:rsidRPr="0063013F" w:rsidDel="008F7F84">
                <w:delText xml:space="preserve">REPORT </w:delText>
              </w:r>
              <w:r w:rsidR="00F945F0" w:rsidDel="008F7F84">
                <w:delText>ON</w:delText>
              </w:r>
              <w:r w:rsidR="00F945F0" w:rsidRPr="0063013F" w:rsidDel="008F7F84">
                <w:delText xml:space="preserve"> </w:delText>
              </w:r>
              <w:r w:rsidRPr="0063013F" w:rsidDel="008F7F84">
                <w:delText>ANCHOR</w:delText>
              </w:r>
              <w:r w:rsidR="00F945F0" w:rsidDel="008F7F84">
                <w:delText>ING</w:delText>
              </w:r>
              <w:r w:rsidR="00135B9C" w:rsidDel="008F7F84">
                <w:delText xml:space="preserve"> </w:delText>
              </w:r>
            </w:del>
          </w:p>
        </w:tc>
        <w:tc>
          <w:tcPr>
            <w:tcW w:w="3123" w:type="pct"/>
          </w:tcPr>
          <w:p w14:paraId="4960F5E3" w14:textId="7B0DDAC6" w:rsidR="00D148DF" w:rsidRPr="0063013F" w:rsidDel="008F7F84" w:rsidRDefault="00D148DF" w:rsidP="00D148DF">
            <w:pPr>
              <w:pStyle w:val="Tabletext"/>
              <w:rPr>
                <w:del w:id="1728" w:author="michele landi" w:date="2019-09-24T16:25:00Z"/>
              </w:rPr>
            </w:pPr>
            <w:del w:id="1729" w:author="michele landi" w:date="2019-09-24T16:25:00Z">
              <w:r w:rsidDel="008F7F84">
                <w:delText xml:space="preserve">Request for a vessel to report when the anchor has been </w:delText>
              </w:r>
              <w:r w:rsidR="00F945F0" w:rsidDel="008F7F84">
                <w:delText>let go</w:delText>
              </w:r>
            </w:del>
          </w:p>
        </w:tc>
      </w:tr>
      <w:tr w:rsidR="00535528" w14:paraId="632EC308" w14:textId="77777777" w:rsidTr="001741C0">
        <w:trPr>
          <w:trHeight w:val="64"/>
        </w:trPr>
        <w:tc>
          <w:tcPr>
            <w:tcW w:w="1877" w:type="pct"/>
          </w:tcPr>
          <w:p w14:paraId="4AF4E101" w14:textId="499F761F" w:rsidR="00535528" w:rsidRPr="0063013F" w:rsidRDefault="00535528">
            <w:pPr>
              <w:pStyle w:val="Tabletext"/>
            </w:pPr>
            <w:r>
              <w:t xml:space="preserve">REPORT WHEN </w:t>
            </w:r>
            <w:ins w:id="1730" w:author="michele landi" w:date="2019-09-24T16:25:00Z">
              <w:r w:rsidR="008F7F84">
                <w:t xml:space="preserve">AT </w:t>
              </w:r>
            </w:ins>
            <w:r>
              <w:t>ANCHOR</w:t>
            </w:r>
            <w:del w:id="1731" w:author="michele landi" w:date="2019-09-24T16:25:00Z">
              <w:r w:rsidDel="008F7F84">
                <w:delText>ED</w:delText>
              </w:r>
            </w:del>
          </w:p>
        </w:tc>
        <w:tc>
          <w:tcPr>
            <w:tcW w:w="3123" w:type="pct"/>
          </w:tcPr>
          <w:p w14:paraId="2F68D136" w14:textId="51AB0D4E" w:rsidR="00D97190" w:rsidRDefault="00535528">
            <w:pPr>
              <w:pStyle w:val="Tabletext"/>
            </w:pPr>
            <w:r w:rsidRPr="00535528">
              <w:t xml:space="preserve">Request </w:t>
            </w:r>
            <w:r w:rsidR="00D97190">
              <w:t>for a vessel to report when the vessel</w:t>
            </w:r>
            <w:r w:rsidRPr="00535528">
              <w:t xml:space="preserve"> </w:t>
            </w:r>
            <w:ins w:id="1732" w:author="michele landi" w:date="2019-09-24T16:26:00Z">
              <w:r w:rsidR="008F7F84">
                <w:t>i</w:t>
              </w:r>
            </w:ins>
            <w:del w:id="1733" w:author="michele landi" w:date="2019-09-24T16:26:00Z">
              <w:r w:rsidRPr="00535528" w:rsidDel="008F7F84">
                <w:delText>ha</w:delText>
              </w:r>
            </w:del>
            <w:r w:rsidRPr="00535528">
              <w:t xml:space="preserve">s </w:t>
            </w:r>
            <w:ins w:id="1734" w:author="michele landi" w:date="2019-09-24T16:25:00Z">
              <w:r w:rsidR="008F7F84">
                <w:t>anc</w:t>
              </w:r>
            </w:ins>
            <w:ins w:id="1735" w:author="michele landi" w:date="2019-09-24T16:26:00Z">
              <w:r w:rsidR="008F7F84">
                <w:t>h</w:t>
              </w:r>
            </w:ins>
            <w:ins w:id="1736" w:author="michele landi" w:date="2019-09-24T16:25:00Z">
              <w:r w:rsidR="008F7F84">
                <w:t>ored</w:t>
              </w:r>
            </w:ins>
            <w:del w:id="1737" w:author="michele landi" w:date="2019-09-24T16:26:00Z">
              <w:r w:rsidDel="008F7F84">
                <w:delText>“come to” its anchor.</w:delText>
              </w:r>
            </w:del>
          </w:p>
        </w:tc>
      </w:tr>
    </w:tbl>
    <w:p w14:paraId="6FDA8510" w14:textId="60292EE7" w:rsidR="00D148DF" w:rsidDel="00E316E8" w:rsidRDefault="00D148DF" w:rsidP="00D148DF">
      <w:pPr>
        <w:rPr>
          <w:del w:id="1738" w:author="michele landi" w:date="2019-09-24T16:06:00Z"/>
        </w:rPr>
      </w:pPr>
    </w:p>
    <w:p w14:paraId="2D2FA21C" w14:textId="645353BA" w:rsidR="00D148DF" w:rsidRPr="00D148DF" w:rsidDel="00E316E8" w:rsidRDefault="00D148DF">
      <w:pPr>
        <w:pStyle w:val="Heading4"/>
        <w:rPr>
          <w:del w:id="1739" w:author="michele landi" w:date="2019-09-24T16:06:00Z"/>
        </w:rPr>
        <w:pPrChange w:id="1740" w:author="michele landi" w:date="2019-09-24T11:45:00Z">
          <w:pPr>
            <w:pStyle w:val="Heading3"/>
          </w:pPr>
        </w:pPrChange>
      </w:pPr>
      <w:bookmarkStart w:id="1741" w:name="_Toc16165985"/>
      <w:bookmarkStart w:id="1742" w:name="_Toc18993267"/>
      <w:del w:id="1743" w:author="michele landi" w:date="2019-09-24T16:06:00Z">
        <w:r w:rsidRPr="00D148DF" w:rsidDel="00E316E8">
          <w:delText>Weigh anchor</w:delText>
        </w:r>
        <w:bookmarkEnd w:id="1741"/>
        <w:bookmarkEnd w:id="1742"/>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rsidDel="00E316E8" w14:paraId="6F37861B" w14:textId="7B575372" w:rsidTr="001741C0">
        <w:trPr>
          <w:trHeight w:val="360"/>
          <w:tblHeader/>
          <w:del w:id="1744" w:author="michele landi" w:date="2019-09-24T16:06:00Z"/>
        </w:trPr>
        <w:tc>
          <w:tcPr>
            <w:tcW w:w="1877" w:type="pct"/>
            <w:shd w:val="clear" w:color="auto" w:fill="D9E2F3"/>
            <w:vAlign w:val="center"/>
          </w:tcPr>
          <w:p w14:paraId="176AEA36" w14:textId="6BBFF59D" w:rsidR="00D148DF" w:rsidRPr="00D148DF" w:rsidDel="00E316E8" w:rsidRDefault="00D148DF" w:rsidP="00D148DF">
            <w:pPr>
              <w:pStyle w:val="Tableheading"/>
              <w:rPr>
                <w:del w:id="1745" w:author="michele landi" w:date="2019-09-24T16:06:00Z"/>
              </w:rPr>
            </w:pPr>
            <w:del w:id="1746" w:author="michele landi" w:date="2019-09-24T16:06:00Z">
              <w:r w:rsidRPr="00D148DF" w:rsidDel="00E316E8">
                <w:delText>Message Element</w:delText>
              </w:r>
            </w:del>
          </w:p>
        </w:tc>
        <w:tc>
          <w:tcPr>
            <w:tcW w:w="3123" w:type="pct"/>
            <w:shd w:val="clear" w:color="auto" w:fill="D9E2F3"/>
            <w:vAlign w:val="center"/>
          </w:tcPr>
          <w:p w14:paraId="7BA7CB84" w14:textId="3E3E6938" w:rsidR="00D148DF" w:rsidRPr="00D148DF" w:rsidDel="00E316E8" w:rsidRDefault="00D148DF" w:rsidP="00D148DF">
            <w:pPr>
              <w:pStyle w:val="Tableheading"/>
              <w:rPr>
                <w:del w:id="1747" w:author="michele landi" w:date="2019-09-24T16:06:00Z"/>
              </w:rPr>
            </w:pPr>
            <w:del w:id="1748" w:author="michele landi" w:date="2019-09-24T16:06:00Z">
              <w:r w:rsidRPr="00D148DF" w:rsidDel="00E316E8">
                <w:delText>Message Intent</w:delText>
              </w:r>
            </w:del>
          </w:p>
        </w:tc>
      </w:tr>
      <w:tr w:rsidR="00D148DF" w:rsidDel="00DD76D6" w14:paraId="69EF064D" w14:textId="528B1D7D" w:rsidTr="001741C0">
        <w:trPr>
          <w:trHeight w:val="64"/>
          <w:del w:id="1749" w:author="michele landi" w:date="2019-09-25T14:16:00Z"/>
        </w:trPr>
        <w:tc>
          <w:tcPr>
            <w:tcW w:w="1877" w:type="pct"/>
          </w:tcPr>
          <w:p w14:paraId="40209D17" w14:textId="4E50711F" w:rsidR="00D148DF" w:rsidRPr="0063013F" w:rsidDel="00DD76D6" w:rsidRDefault="00D148DF" w:rsidP="00D148DF">
            <w:pPr>
              <w:pStyle w:val="Tabletext"/>
              <w:rPr>
                <w:del w:id="1750" w:author="michele landi" w:date="2019-09-25T14:16:00Z"/>
                <w:moveFrom w:id="1751" w:author="michele landi" w:date="2019-09-24T16:16:00Z"/>
              </w:rPr>
            </w:pPr>
            <w:moveFromRangeStart w:id="1752" w:author="michele landi" w:date="2019-09-24T16:16:00Z" w:name="move20234213"/>
            <w:moveFrom w:id="1753" w:author="michele landi" w:date="2019-09-24T16:16:00Z">
              <w:del w:id="1754" w:author="michele landi" w:date="2019-09-25T14:16:00Z">
                <w:r w:rsidRPr="0063013F" w:rsidDel="00DD76D6">
                  <w:delText>WEIGH ANCHOR (immediately / at time)</w:delText>
                </w:r>
              </w:del>
            </w:moveFrom>
          </w:p>
        </w:tc>
        <w:tc>
          <w:tcPr>
            <w:tcW w:w="3123" w:type="pct"/>
          </w:tcPr>
          <w:p w14:paraId="3E3748C2" w14:textId="0B8A4524" w:rsidR="00D148DF" w:rsidRPr="0063013F" w:rsidDel="00DD76D6" w:rsidRDefault="00D148DF" w:rsidP="00D148DF">
            <w:pPr>
              <w:pStyle w:val="Tabletext"/>
              <w:rPr>
                <w:del w:id="1755" w:author="michele landi" w:date="2019-09-25T14:16:00Z"/>
                <w:moveFrom w:id="1756" w:author="michele landi" w:date="2019-09-24T16:16:00Z"/>
              </w:rPr>
            </w:pPr>
            <w:moveFrom w:id="1757" w:author="michele landi" w:date="2019-09-24T16:16:00Z">
              <w:del w:id="1758" w:author="michele landi" w:date="2019-09-25T14:16:00Z">
                <w:r w:rsidDel="00DD76D6">
                  <w:delText>Request for a vessel to weigh anchor now or at a specified time</w:delText>
                </w:r>
              </w:del>
            </w:moveFrom>
          </w:p>
        </w:tc>
      </w:tr>
      <w:moveFromRangeEnd w:id="1752"/>
      <w:tr w:rsidR="00783730" w14:paraId="51BC5344" w14:textId="77777777" w:rsidTr="001741C0">
        <w:trPr>
          <w:trHeight w:val="64"/>
        </w:trPr>
        <w:tc>
          <w:tcPr>
            <w:tcW w:w="1877" w:type="pct"/>
          </w:tcPr>
          <w:p w14:paraId="11D1B149" w14:textId="633543C6" w:rsidR="00783730" w:rsidRPr="0063013F" w:rsidRDefault="00783730">
            <w:pPr>
              <w:pStyle w:val="Tabletext"/>
            </w:pPr>
            <w:ins w:id="1759" w:author="michele landi" w:date="2019-09-24T16:28:00Z">
              <w:r>
                <w:t>CALL (</w:t>
              </w:r>
            </w:ins>
            <w:ins w:id="1760" w:author="michele landi" w:date="2019-09-25T17:29:00Z">
              <w:r w:rsidR="005F6C4D">
                <w:t>XX minutes</w:t>
              </w:r>
            </w:ins>
            <w:ins w:id="1761" w:author="michele landi" w:date="2019-09-24T16:28:00Z">
              <w:r>
                <w:t xml:space="preserve">) BEFORE HEAVING UP ANCHOR </w:t>
              </w:r>
            </w:ins>
            <w:del w:id="1762" w:author="michele landi" w:date="2019-09-24T16:28:00Z">
              <w:r w:rsidDel="00E411EA">
                <w:delText>CALL BEFORE WEIGHING ANCHOR</w:delText>
              </w:r>
            </w:del>
          </w:p>
        </w:tc>
        <w:tc>
          <w:tcPr>
            <w:tcW w:w="3123" w:type="pct"/>
          </w:tcPr>
          <w:p w14:paraId="348AF3EB" w14:textId="7EB456F3" w:rsidR="00783730" w:rsidRPr="0063013F" w:rsidRDefault="00783730">
            <w:pPr>
              <w:pStyle w:val="Tabletext"/>
              <w:tabs>
                <w:tab w:val="left" w:pos="5449"/>
              </w:tabs>
              <w:pPrChange w:id="1763" w:author="michele landi" w:date="2019-09-25T17:29:00Z">
                <w:pPr>
                  <w:pStyle w:val="Tabletext"/>
                </w:pPr>
              </w:pPrChange>
            </w:pPr>
            <w:r>
              <w:t>Request for the vessel to report before they weigh anchor</w:t>
            </w:r>
          </w:p>
        </w:tc>
      </w:tr>
    </w:tbl>
    <w:p w14:paraId="40D329D3" w14:textId="1AEEB4F5" w:rsidR="00D148DF" w:rsidDel="00A640E3" w:rsidRDefault="00D148DF" w:rsidP="00D148DF">
      <w:pPr>
        <w:rPr>
          <w:del w:id="1764" w:author="michele landi" w:date="2019-09-24T16:31:00Z"/>
        </w:rPr>
      </w:pPr>
    </w:p>
    <w:p w14:paraId="7FF8607C" w14:textId="0A7F161D" w:rsidR="00D148DF" w:rsidRPr="00D148DF" w:rsidDel="00A640E3" w:rsidRDefault="00D148DF">
      <w:pPr>
        <w:pStyle w:val="Heading4"/>
        <w:rPr>
          <w:del w:id="1765" w:author="michele landi" w:date="2019-09-24T16:31:00Z"/>
        </w:rPr>
        <w:pPrChange w:id="1766" w:author="michele landi" w:date="2019-09-24T11:45:00Z">
          <w:pPr>
            <w:pStyle w:val="Heading3"/>
          </w:pPr>
        </w:pPrChange>
      </w:pPr>
      <w:bookmarkStart w:id="1767" w:name="_Toc16165986"/>
      <w:bookmarkStart w:id="1768" w:name="_Toc18993268"/>
      <w:del w:id="1769" w:author="michele landi" w:date="2019-09-24T16:31:00Z">
        <w:r w:rsidRPr="00D148DF" w:rsidDel="00A640E3">
          <w:delText>Dragging</w:delText>
        </w:r>
        <w:bookmarkEnd w:id="1767"/>
        <w:bookmarkEnd w:id="1768"/>
      </w:del>
    </w:p>
    <w:p w14:paraId="769A7745" w14:textId="246E8009" w:rsidR="00D148DF" w:rsidDel="00A640E3" w:rsidRDefault="00D148DF" w:rsidP="00D148DF">
      <w:pPr>
        <w:pStyle w:val="BodyText"/>
        <w:rPr>
          <w:del w:id="1770" w:author="michele landi" w:date="2019-09-24T16:31:00Z"/>
        </w:rPr>
      </w:pPr>
      <w:del w:id="1771" w:author="michele landi" w:date="2019-09-24T16:31:00Z">
        <w:r w:rsidRPr="0063013F" w:rsidDel="00A640E3">
          <w:delText xml:space="preserve">Where a vessel has been identified to be dragging anchor, it may be appropriate, to issue an all ships broadcast to notify all </w:delText>
        </w:r>
        <w:r w:rsidR="00D97190" w:rsidDel="00A640E3">
          <w:delText>vessel</w:delText>
        </w:r>
        <w:r w:rsidRPr="0063013F" w:rsidDel="00A640E3">
          <w:delText>s in the area of the developing situation.</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rsidDel="00A640E3" w14:paraId="2C27AEFA" w14:textId="2D2260F7" w:rsidTr="001741C0">
        <w:trPr>
          <w:trHeight w:val="360"/>
          <w:tblHeader/>
          <w:del w:id="1772" w:author="michele landi" w:date="2019-09-24T16:31:00Z"/>
        </w:trPr>
        <w:tc>
          <w:tcPr>
            <w:tcW w:w="1877" w:type="pct"/>
            <w:shd w:val="clear" w:color="auto" w:fill="D9E2F3"/>
            <w:vAlign w:val="center"/>
          </w:tcPr>
          <w:p w14:paraId="1EDE8695" w14:textId="3E328D58" w:rsidR="00D148DF" w:rsidRPr="00D148DF" w:rsidDel="00A640E3" w:rsidRDefault="00D148DF" w:rsidP="00D148DF">
            <w:pPr>
              <w:pStyle w:val="Tableheading"/>
              <w:rPr>
                <w:del w:id="1773" w:author="michele landi" w:date="2019-09-24T16:31:00Z"/>
              </w:rPr>
            </w:pPr>
            <w:del w:id="1774" w:author="michele landi" w:date="2019-09-24T16:31:00Z">
              <w:r w:rsidRPr="00D148DF" w:rsidDel="00A640E3">
                <w:delText>Message Element</w:delText>
              </w:r>
            </w:del>
          </w:p>
        </w:tc>
        <w:tc>
          <w:tcPr>
            <w:tcW w:w="3123" w:type="pct"/>
            <w:shd w:val="clear" w:color="auto" w:fill="D9E2F3"/>
            <w:vAlign w:val="center"/>
          </w:tcPr>
          <w:p w14:paraId="59DDC6FD" w14:textId="34654C06" w:rsidR="00D148DF" w:rsidRPr="00D148DF" w:rsidDel="00A640E3" w:rsidRDefault="00D148DF" w:rsidP="00D148DF">
            <w:pPr>
              <w:pStyle w:val="Tableheading"/>
              <w:rPr>
                <w:del w:id="1775" w:author="michele landi" w:date="2019-09-24T16:31:00Z"/>
              </w:rPr>
            </w:pPr>
            <w:del w:id="1776" w:author="michele landi" w:date="2019-09-24T16:31:00Z">
              <w:r w:rsidRPr="00D148DF" w:rsidDel="00A640E3">
                <w:delText>Message Intent</w:delText>
              </w:r>
            </w:del>
          </w:p>
        </w:tc>
      </w:tr>
      <w:tr w:rsidR="00D148DF" w14:paraId="3D0A1CD9" w14:textId="77777777" w:rsidTr="001741C0">
        <w:trPr>
          <w:trHeight w:val="64"/>
        </w:trPr>
        <w:tc>
          <w:tcPr>
            <w:tcW w:w="1877" w:type="pct"/>
          </w:tcPr>
          <w:p w14:paraId="09708936" w14:textId="0D75E3E4" w:rsidR="00D148DF" w:rsidRPr="0063013F" w:rsidRDefault="00D148DF">
            <w:pPr>
              <w:pStyle w:val="Tabletext"/>
            </w:pPr>
            <w:r w:rsidRPr="0063013F">
              <w:t>YOU ARE</w:t>
            </w:r>
            <w:del w:id="1777" w:author="michele landi" w:date="2019-09-24T16:31:00Z">
              <w:r w:rsidR="00F945F0" w:rsidDel="00A640E3">
                <w:delText>/APPEAR TO BE</w:delText>
              </w:r>
            </w:del>
            <w:r w:rsidRPr="0063013F">
              <w:t xml:space="preserve"> DRAGGING ANCHOR</w:t>
            </w:r>
            <w:ins w:id="1778" w:author="michele landi" w:date="2019-09-24T16:37:00Z">
              <w:r w:rsidR="006B4A1F">
                <w:t xml:space="preserve"> </w:t>
              </w:r>
              <w:r w:rsidR="006B4A1F" w:rsidRPr="0063013F">
                <w:t>CHECK YOUR POSITION</w:t>
              </w:r>
            </w:ins>
          </w:p>
        </w:tc>
        <w:tc>
          <w:tcPr>
            <w:tcW w:w="3123" w:type="pct"/>
          </w:tcPr>
          <w:p w14:paraId="3D4C8EAB" w14:textId="706C39CE" w:rsidR="00D148DF" w:rsidRPr="0063013F" w:rsidRDefault="00D148DF">
            <w:pPr>
              <w:pStyle w:val="Tabletext"/>
            </w:pPr>
            <w:r>
              <w:t>Sensor information indicates the vessel is dragging anchor</w:t>
            </w:r>
            <w:ins w:id="1779" w:author="michele landi" w:date="2019-09-24T16:39:00Z">
              <w:r w:rsidR="00A526C1">
                <w:t xml:space="preserve">. The vessel </w:t>
              </w:r>
            </w:ins>
            <w:ins w:id="1780" w:author="michele landi" w:date="2019-09-24T16:38:00Z">
              <w:r w:rsidR="006B4A1F">
                <w:t xml:space="preserve">is </w:t>
              </w:r>
            </w:ins>
            <w:ins w:id="1781" w:author="michele landi" w:date="2019-09-24T16:39:00Z">
              <w:r w:rsidR="00A526C1">
                <w:t xml:space="preserve">requested </w:t>
              </w:r>
            </w:ins>
            <w:ins w:id="1782" w:author="michele landi" w:date="2019-09-24T16:37:00Z">
              <w:r w:rsidR="00A526C1">
                <w:t>to check</w:t>
              </w:r>
              <w:r w:rsidR="006B4A1F">
                <w:t xml:space="preserve"> position</w:t>
              </w:r>
            </w:ins>
            <w:ins w:id="1783" w:author="michele landi" w:date="2019-09-24T16:39:00Z">
              <w:r w:rsidR="00A526C1">
                <w:t>.</w:t>
              </w:r>
            </w:ins>
          </w:p>
        </w:tc>
      </w:tr>
      <w:tr w:rsidR="00D148DF" w:rsidDel="00A640E3" w14:paraId="4ADF9E48" w14:textId="04E77EE1" w:rsidTr="001741C0">
        <w:trPr>
          <w:trHeight w:val="64"/>
          <w:del w:id="1784" w:author="michele landi" w:date="2019-09-24T16:34:00Z"/>
        </w:trPr>
        <w:tc>
          <w:tcPr>
            <w:tcW w:w="1877" w:type="pct"/>
          </w:tcPr>
          <w:p w14:paraId="48018BCB" w14:textId="7D889D14" w:rsidR="00D148DF" w:rsidRPr="0063013F" w:rsidDel="00A640E3" w:rsidRDefault="00D148DF" w:rsidP="00D148DF">
            <w:pPr>
              <w:pStyle w:val="Tabletext"/>
              <w:rPr>
                <w:del w:id="1785" w:author="michele landi" w:date="2019-09-24T16:34:00Z"/>
              </w:rPr>
            </w:pPr>
            <w:del w:id="1786" w:author="michele landi" w:date="2019-09-24T16:34:00Z">
              <w:r w:rsidRPr="0063013F" w:rsidDel="00A640E3">
                <w:lastRenderedPageBreak/>
                <w:delText>ARE YOU DRAGGING ANCHOR</w:delText>
              </w:r>
            </w:del>
          </w:p>
        </w:tc>
        <w:tc>
          <w:tcPr>
            <w:tcW w:w="3123" w:type="pct"/>
          </w:tcPr>
          <w:p w14:paraId="7E5CD836" w14:textId="5C821188" w:rsidR="00D148DF" w:rsidRPr="0063013F" w:rsidDel="00A640E3" w:rsidRDefault="00D148DF" w:rsidP="00D148DF">
            <w:pPr>
              <w:pStyle w:val="Tabletext"/>
              <w:rPr>
                <w:del w:id="1787" w:author="michele landi" w:date="2019-09-24T16:34:00Z"/>
              </w:rPr>
            </w:pPr>
            <w:del w:id="1788" w:author="michele landi" w:date="2019-09-24T16:34:00Z">
              <w:r w:rsidDel="00A640E3">
                <w:delText>Question for the vessel to confirm if they are dragging anchor</w:delText>
              </w:r>
            </w:del>
          </w:p>
        </w:tc>
      </w:tr>
      <w:tr w:rsidR="00D148DF" w:rsidDel="006B4A1F" w14:paraId="538591FC" w14:textId="3EDC3761" w:rsidTr="001741C0">
        <w:trPr>
          <w:trHeight w:val="64"/>
          <w:del w:id="1789" w:author="michele landi" w:date="2019-09-24T16:38:00Z"/>
        </w:trPr>
        <w:tc>
          <w:tcPr>
            <w:tcW w:w="1877" w:type="pct"/>
          </w:tcPr>
          <w:p w14:paraId="7FC803FF" w14:textId="7ACB3C4A" w:rsidR="00D148DF" w:rsidRPr="0063013F" w:rsidDel="006B4A1F" w:rsidRDefault="00D148DF" w:rsidP="00D148DF">
            <w:pPr>
              <w:pStyle w:val="Tabletext"/>
              <w:rPr>
                <w:del w:id="1790" w:author="michele landi" w:date="2019-09-24T16:38:00Z"/>
              </w:rPr>
            </w:pPr>
            <w:del w:id="1791" w:author="michele landi" w:date="2019-09-24T16:37:00Z">
              <w:r w:rsidRPr="0063013F" w:rsidDel="006B4A1F">
                <w:delText>CHECK YOUR POSITION</w:delText>
              </w:r>
            </w:del>
          </w:p>
        </w:tc>
        <w:tc>
          <w:tcPr>
            <w:tcW w:w="3123" w:type="pct"/>
          </w:tcPr>
          <w:p w14:paraId="374E57A8" w14:textId="61D4E183" w:rsidR="00D148DF" w:rsidRPr="0063013F" w:rsidDel="006B4A1F" w:rsidRDefault="00D148DF" w:rsidP="00D148DF">
            <w:pPr>
              <w:pStyle w:val="Tabletext"/>
              <w:rPr>
                <w:del w:id="1792" w:author="michele landi" w:date="2019-09-24T16:38:00Z"/>
              </w:rPr>
            </w:pPr>
            <w:del w:id="1793" w:author="michele landi" w:date="2019-09-24T16:37:00Z">
              <w:r w:rsidDel="006B4A1F">
                <w:delText>Request for the vessel to check their position</w:delText>
              </w:r>
            </w:del>
          </w:p>
        </w:tc>
      </w:tr>
    </w:tbl>
    <w:p w14:paraId="2ABBD488" w14:textId="77777777" w:rsidR="00D148DF" w:rsidRDefault="00D148DF" w:rsidP="00D148DF">
      <w:pPr>
        <w:rPr>
          <w:ins w:id="1794" w:author="michele landi" w:date="2019-09-25T17:29:00Z"/>
        </w:rPr>
      </w:pPr>
    </w:p>
    <w:p w14:paraId="6778A029" w14:textId="77777777" w:rsidR="005F6C4D" w:rsidRDefault="005F6C4D" w:rsidP="00D148DF"/>
    <w:p w14:paraId="02D52C4B" w14:textId="72CFCE3D" w:rsidR="00D148DF" w:rsidRPr="008156FA" w:rsidDel="00FB26B6" w:rsidRDefault="00D148DF">
      <w:pPr>
        <w:pStyle w:val="Heading3"/>
        <w:rPr>
          <w:del w:id="1795" w:author="michele landi" w:date="2019-09-26T09:12:00Z"/>
          <w:highlight w:val="yellow"/>
          <w:rPrChange w:id="1796" w:author="michele landi" w:date="2019-09-24T16:41:00Z">
            <w:rPr>
              <w:del w:id="1797" w:author="michele landi" w:date="2019-09-26T09:12:00Z"/>
            </w:rPr>
          </w:rPrChange>
        </w:rPr>
        <w:pPrChange w:id="1798" w:author="michele landi" w:date="2019-09-24T11:46:00Z">
          <w:pPr>
            <w:pStyle w:val="Heading2"/>
          </w:pPr>
        </w:pPrChange>
      </w:pPr>
      <w:bookmarkStart w:id="1799" w:name="_Toc16165987"/>
      <w:bookmarkStart w:id="1800" w:name="_Toc18993269"/>
      <w:del w:id="1801" w:author="michele landi" w:date="2019-09-26T09:09:00Z">
        <w:r w:rsidRPr="008156FA" w:rsidDel="00FB26B6">
          <w:rPr>
            <w:b w:val="0"/>
            <w:bCs w:val="0"/>
            <w:smallCaps w:val="0"/>
            <w:highlight w:val="yellow"/>
            <w:rPrChange w:id="1802" w:author="michele landi" w:date="2019-09-24T16:41:00Z">
              <w:rPr>
                <w:b w:val="0"/>
                <w:bCs w:val="0"/>
                <w:smallCaps/>
              </w:rPr>
            </w:rPrChange>
          </w:rPr>
          <w:delText>VESSEL OPERATIONS</w:delText>
        </w:r>
      </w:del>
      <w:bookmarkEnd w:id="1799"/>
      <w:bookmarkEnd w:id="1800"/>
    </w:p>
    <w:p w14:paraId="70A9B3CA" w14:textId="240A0187" w:rsidR="00D148DF" w:rsidRPr="00D148DF" w:rsidDel="00FB26B6" w:rsidRDefault="00D148DF">
      <w:pPr>
        <w:pStyle w:val="Tabletext"/>
        <w:rPr>
          <w:del w:id="1803" w:author="michele landi" w:date="2019-09-26T09:08:00Z"/>
        </w:rPr>
        <w:pPrChange w:id="1804" w:author="michele landi" w:date="2019-09-26T09:08:00Z">
          <w:pPr>
            <w:pStyle w:val="Heading2separationline"/>
          </w:pPr>
        </w:pPrChange>
      </w:pPr>
    </w:p>
    <w:p w14:paraId="4710FD48" w14:textId="2927FC03" w:rsidR="00D148DF" w:rsidRPr="00D148DF" w:rsidDel="00FB26B6" w:rsidRDefault="00D148DF">
      <w:pPr>
        <w:pStyle w:val="Tabletext"/>
        <w:rPr>
          <w:del w:id="1805" w:author="michele landi" w:date="2019-09-26T09:12:00Z"/>
        </w:rPr>
        <w:pPrChange w:id="1806" w:author="michele landi" w:date="2019-09-26T09:08:00Z">
          <w:pPr>
            <w:pStyle w:val="Heading3"/>
          </w:pPr>
        </w:pPrChange>
      </w:pPr>
      <w:bookmarkStart w:id="1807" w:name="_Toc16165988"/>
      <w:bookmarkStart w:id="1808" w:name="_Toc18993270"/>
      <w:del w:id="1809" w:author="michele landi" w:date="2019-09-24T16:46:00Z">
        <w:r w:rsidRPr="00D148DF" w:rsidDel="00C524BB">
          <w:delText>Engine</w:delText>
        </w:r>
      </w:del>
      <w:bookmarkEnd w:id="1807"/>
      <w:bookmarkEnd w:id="1808"/>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rsidDel="00FB26B6" w14:paraId="17411866" w14:textId="5ADBA069" w:rsidTr="001741C0">
        <w:trPr>
          <w:trHeight w:val="360"/>
          <w:tblHeader/>
          <w:del w:id="1810" w:author="michele landi" w:date="2019-09-26T09:12:00Z"/>
        </w:trPr>
        <w:tc>
          <w:tcPr>
            <w:tcW w:w="1877" w:type="pct"/>
            <w:shd w:val="clear" w:color="auto" w:fill="D9E2F3"/>
            <w:vAlign w:val="center"/>
          </w:tcPr>
          <w:p w14:paraId="71D18A4C" w14:textId="4081C25C" w:rsidR="00D148DF" w:rsidRPr="00D148DF" w:rsidDel="00FB26B6" w:rsidRDefault="00D148DF" w:rsidP="00D148DF">
            <w:pPr>
              <w:pStyle w:val="Tableheading"/>
              <w:rPr>
                <w:del w:id="1811" w:author="michele landi" w:date="2019-09-26T09:12:00Z"/>
              </w:rPr>
            </w:pPr>
            <w:del w:id="1812" w:author="michele landi" w:date="2019-09-26T09:12:00Z">
              <w:r w:rsidRPr="00D148DF" w:rsidDel="00FB26B6">
                <w:delText>Message Element</w:delText>
              </w:r>
            </w:del>
          </w:p>
        </w:tc>
        <w:tc>
          <w:tcPr>
            <w:tcW w:w="3123" w:type="pct"/>
            <w:shd w:val="clear" w:color="auto" w:fill="D9E2F3"/>
            <w:vAlign w:val="center"/>
          </w:tcPr>
          <w:p w14:paraId="0EB37FF8" w14:textId="16F1F1F2" w:rsidR="00D148DF" w:rsidRPr="00D148DF" w:rsidDel="00FB26B6" w:rsidRDefault="00D148DF" w:rsidP="00D148DF">
            <w:pPr>
              <w:pStyle w:val="Tableheading"/>
              <w:rPr>
                <w:del w:id="1813" w:author="michele landi" w:date="2019-09-26T09:12:00Z"/>
              </w:rPr>
            </w:pPr>
            <w:del w:id="1814" w:author="michele landi" w:date="2019-09-26T09:12:00Z">
              <w:r w:rsidRPr="00D148DF" w:rsidDel="00FB26B6">
                <w:delText>Message Intent</w:delText>
              </w:r>
            </w:del>
          </w:p>
        </w:tc>
      </w:tr>
      <w:tr w:rsidR="00D148DF" w:rsidDel="00FB26B6" w14:paraId="7C05EEEE" w14:textId="750DA084" w:rsidTr="001741C0">
        <w:trPr>
          <w:trHeight w:val="64"/>
          <w:del w:id="1815" w:author="michele landi" w:date="2019-09-26T09:12:00Z"/>
        </w:trPr>
        <w:tc>
          <w:tcPr>
            <w:tcW w:w="1877" w:type="pct"/>
          </w:tcPr>
          <w:p w14:paraId="3751C996" w14:textId="2B82BE47" w:rsidR="00D148DF" w:rsidRPr="00194B24" w:rsidDel="00FB26B6" w:rsidRDefault="00D148DF" w:rsidP="00D148DF">
            <w:pPr>
              <w:pStyle w:val="Tabletext"/>
              <w:rPr>
                <w:del w:id="1816" w:author="michele landi" w:date="2019-09-26T09:12:00Z"/>
              </w:rPr>
            </w:pPr>
            <w:del w:id="1817" w:author="michele landi" w:date="2019-09-26T09:12:00Z">
              <w:r w:rsidRPr="00194B24" w:rsidDel="00FB26B6">
                <w:delText>REPORT WHEN ENGINES READY</w:delText>
              </w:r>
            </w:del>
          </w:p>
        </w:tc>
        <w:tc>
          <w:tcPr>
            <w:tcW w:w="3123" w:type="pct"/>
          </w:tcPr>
          <w:p w14:paraId="57AF52BD" w14:textId="5FC71F6E" w:rsidR="00D148DF" w:rsidRPr="0063013F" w:rsidDel="00FB26B6" w:rsidRDefault="00D148DF" w:rsidP="00D148DF">
            <w:pPr>
              <w:pStyle w:val="Tabletext"/>
              <w:rPr>
                <w:del w:id="1818" w:author="michele landi" w:date="2019-09-26T09:12:00Z"/>
              </w:rPr>
            </w:pPr>
            <w:del w:id="1819" w:author="michele landi" w:date="2019-09-26T09:12:00Z">
              <w:r w:rsidDel="00FB26B6">
                <w:delText>Request to report when the engines are ready</w:delText>
              </w:r>
            </w:del>
          </w:p>
        </w:tc>
      </w:tr>
      <w:tr w:rsidR="00D148DF" w:rsidDel="00FB26B6" w14:paraId="4946477E" w14:textId="43F0325B" w:rsidTr="001741C0">
        <w:trPr>
          <w:trHeight w:val="64"/>
          <w:del w:id="1820" w:author="michele landi" w:date="2019-09-26T09:12:00Z"/>
        </w:trPr>
        <w:tc>
          <w:tcPr>
            <w:tcW w:w="1877" w:type="pct"/>
          </w:tcPr>
          <w:p w14:paraId="0AAC0B3D" w14:textId="279879A5" w:rsidR="00D148DF" w:rsidRPr="00194B24" w:rsidDel="00FB26B6" w:rsidRDefault="00D148DF" w:rsidP="00D148DF">
            <w:pPr>
              <w:pStyle w:val="Tabletext"/>
              <w:rPr>
                <w:del w:id="1821" w:author="michele landi" w:date="2019-09-26T09:12:00Z"/>
              </w:rPr>
            </w:pPr>
            <w:del w:id="1822" w:author="michele landi" w:date="2019-09-26T09:12:00Z">
              <w:r w:rsidRPr="00194B24" w:rsidDel="00FB26B6">
                <w:delText>KEEP YOUR ENGINES READY</w:delText>
              </w:r>
            </w:del>
          </w:p>
        </w:tc>
        <w:tc>
          <w:tcPr>
            <w:tcW w:w="3123" w:type="pct"/>
          </w:tcPr>
          <w:p w14:paraId="0537D07F" w14:textId="7A0599F5" w:rsidR="00D148DF" w:rsidRPr="0063013F" w:rsidDel="00FB26B6" w:rsidRDefault="00D148DF" w:rsidP="00D148DF">
            <w:pPr>
              <w:pStyle w:val="Tabletext"/>
              <w:rPr>
                <w:del w:id="1823" w:author="michele landi" w:date="2019-09-26T09:12:00Z"/>
              </w:rPr>
            </w:pPr>
            <w:del w:id="1824" w:author="michele landi" w:date="2019-09-26T09:12:00Z">
              <w:r w:rsidDel="00FB26B6">
                <w:delText>Request for the vessel to keep their engines ready</w:delText>
              </w:r>
            </w:del>
          </w:p>
        </w:tc>
      </w:tr>
      <w:tr w:rsidR="00D148DF" w:rsidDel="008156FA" w14:paraId="28A12284" w14:textId="58F08CA8" w:rsidTr="001741C0">
        <w:trPr>
          <w:trHeight w:val="64"/>
          <w:del w:id="1825" w:author="michele landi" w:date="2019-09-24T16:43:00Z"/>
        </w:trPr>
        <w:tc>
          <w:tcPr>
            <w:tcW w:w="1877" w:type="pct"/>
          </w:tcPr>
          <w:p w14:paraId="28317ED2" w14:textId="59A29C6B" w:rsidR="00D148DF" w:rsidRPr="00194B24" w:rsidDel="008156FA" w:rsidRDefault="00D148DF" w:rsidP="00D148DF">
            <w:pPr>
              <w:pStyle w:val="Tabletext"/>
              <w:rPr>
                <w:del w:id="1826" w:author="michele landi" w:date="2019-09-24T16:43:00Z"/>
              </w:rPr>
            </w:pPr>
            <w:del w:id="1827" w:author="michele landi" w:date="2019-09-24T16:43:00Z">
              <w:r w:rsidRPr="00194B24" w:rsidDel="008156FA">
                <w:delText>KEEP ENGINES ON STANDBY</w:delText>
              </w:r>
            </w:del>
          </w:p>
        </w:tc>
        <w:tc>
          <w:tcPr>
            <w:tcW w:w="3123" w:type="pct"/>
          </w:tcPr>
          <w:p w14:paraId="0DDB1429" w14:textId="12D38DB8" w:rsidR="00D148DF" w:rsidRPr="0063013F" w:rsidDel="008156FA" w:rsidRDefault="00D148DF" w:rsidP="00D148DF">
            <w:pPr>
              <w:pStyle w:val="Tabletext"/>
              <w:rPr>
                <w:del w:id="1828" w:author="michele landi" w:date="2019-09-24T16:43:00Z"/>
              </w:rPr>
            </w:pPr>
            <w:del w:id="1829" w:author="michele landi" w:date="2019-09-24T16:43:00Z">
              <w:r w:rsidDel="008156FA">
                <w:delText>Request for the vessel to keep their engines on standby</w:delText>
              </w:r>
            </w:del>
          </w:p>
        </w:tc>
      </w:tr>
      <w:tr w:rsidR="00D148DF" w:rsidDel="00FB26B6" w14:paraId="643BB215" w14:textId="69FF4359" w:rsidTr="001741C0">
        <w:trPr>
          <w:trHeight w:val="64"/>
          <w:del w:id="1830" w:author="michele landi" w:date="2019-09-26T09:12:00Z"/>
        </w:trPr>
        <w:tc>
          <w:tcPr>
            <w:tcW w:w="1877" w:type="pct"/>
          </w:tcPr>
          <w:p w14:paraId="48B5EF94" w14:textId="5D69CF35" w:rsidR="00D148DF" w:rsidRPr="00194B24" w:rsidDel="00FB26B6" w:rsidRDefault="00D148DF" w:rsidP="00D148DF">
            <w:pPr>
              <w:pStyle w:val="Tabletext"/>
              <w:rPr>
                <w:del w:id="1831" w:author="michele landi" w:date="2019-09-26T09:12:00Z"/>
              </w:rPr>
            </w:pPr>
            <w:del w:id="1832" w:author="michele landi" w:date="2019-09-26T09:12:00Z">
              <w:r w:rsidRPr="00194B24" w:rsidDel="00FB26B6">
                <w:delText>REPORT WHEN UNDERWAY</w:delText>
              </w:r>
            </w:del>
          </w:p>
        </w:tc>
        <w:tc>
          <w:tcPr>
            <w:tcW w:w="3123" w:type="pct"/>
          </w:tcPr>
          <w:p w14:paraId="06B4E180" w14:textId="70899AA9" w:rsidR="00D148DF" w:rsidRPr="0063013F" w:rsidDel="00FB26B6" w:rsidRDefault="00D148DF" w:rsidP="00D148DF">
            <w:pPr>
              <w:pStyle w:val="Tabletext"/>
              <w:rPr>
                <w:del w:id="1833" w:author="michele landi" w:date="2019-09-26T09:12:00Z"/>
              </w:rPr>
            </w:pPr>
            <w:del w:id="1834" w:author="michele landi" w:date="2019-09-26T09:12:00Z">
              <w:r w:rsidDel="00FB26B6">
                <w:delText>Request to report when the vessel is underway</w:delText>
              </w:r>
            </w:del>
          </w:p>
        </w:tc>
      </w:tr>
    </w:tbl>
    <w:p w14:paraId="0ED57B1A" w14:textId="7856D678" w:rsidR="00D148DF" w:rsidRDefault="00D148DF" w:rsidP="00D148DF">
      <w:pPr>
        <w:pStyle w:val="Tabletext"/>
      </w:pPr>
    </w:p>
    <w:p w14:paraId="2F607EE7" w14:textId="08FE85E2" w:rsidR="00D148DF" w:rsidRPr="002D15B4" w:rsidRDefault="00D148DF">
      <w:pPr>
        <w:pStyle w:val="Heading2"/>
      </w:pPr>
      <w:bookmarkStart w:id="1835" w:name="_Toc16165990"/>
      <w:bookmarkStart w:id="1836" w:name="_Toc18993271"/>
      <w:r w:rsidRPr="002D15B4">
        <w:t>PROVISION OF TRAFFIC INFORMATION</w:t>
      </w:r>
      <w:bookmarkEnd w:id="1835"/>
      <w:bookmarkEnd w:id="1836"/>
    </w:p>
    <w:p w14:paraId="14EA2707" w14:textId="77777777" w:rsidR="00D148DF" w:rsidRPr="00D148DF" w:rsidDel="00C524BB" w:rsidRDefault="00D148DF" w:rsidP="00D148DF">
      <w:pPr>
        <w:pStyle w:val="Heading2separationline"/>
        <w:rPr>
          <w:del w:id="1837" w:author="michele landi" w:date="2019-09-24T16:46:00Z"/>
        </w:rPr>
      </w:pPr>
    </w:p>
    <w:p w14:paraId="23F13CA3" w14:textId="64D6605A" w:rsidR="00D148DF" w:rsidRPr="0063013F" w:rsidDel="00C524BB" w:rsidRDefault="00D148DF" w:rsidP="00D148DF">
      <w:pPr>
        <w:pStyle w:val="BodyText"/>
        <w:rPr>
          <w:del w:id="1838" w:author="michele landi" w:date="2019-09-24T16:46:00Z"/>
        </w:rPr>
      </w:pPr>
      <w:del w:id="1839" w:author="michele landi" w:date="2019-09-24T16:46:00Z">
        <w:r w:rsidRPr="0063013F" w:rsidDel="00C524BB">
          <w:delText xml:space="preserve">Any broadcast of traffic information should be preceded with the message marker of “Traffic Information”.  This leaves the receiving vessel in no doubt as to the message which will follow. </w:delText>
        </w:r>
      </w:del>
    </w:p>
    <w:p w14:paraId="78AFEF16" w14:textId="4E354434" w:rsidR="00D148DF" w:rsidRPr="0063013F" w:rsidDel="00C524BB" w:rsidRDefault="00D148DF" w:rsidP="00D148DF">
      <w:pPr>
        <w:pStyle w:val="BodyText"/>
        <w:rPr>
          <w:del w:id="1840" w:author="michele landi" w:date="2019-09-24T16:46:00Z"/>
        </w:rPr>
      </w:pPr>
      <w:del w:id="1841" w:author="michele landi" w:date="2019-09-24T16:46:00Z">
        <w:r w:rsidRPr="0063013F" w:rsidDel="00C524BB">
          <w:delText>To assist the on-board decision making process, it is necessary to pass</w:delText>
        </w:r>
        <w:r w:rsidDel="00C524BB">
          <w:delText xml:space="preserve"> </w:delText>
        </w:r>
        <w:r w:rsidRPr="0063013F" w:rsidDel="00C524BB">
          <w:delText xml:space="preserve">relevant information which may be of short to medium term navigational significance. </w:delText>
        </w:r>
      </w:del>
    </w:p>
    <w:p w14:paraId="10740FD6" w14:textId="69954719" w:rsidR="00D148DF" w:rsidRDefault="00D148DF" w:rsidP="00D148DF">
      <w:pPr>
        <w:pStyle w:val="BodyText"/>
      </w:pPr>
      <w:del w:id="1842" w:author="michele landi" w:date="2019-09-24T16:46:00Z">
        <w:r w:rsidRPr="0063013F" w:rsidDel="00C524BB">
          <w:delText>Consideration should also be given to including tailored information to vessels relevant to their immediate movements</w:delText>
        </w:r>
        <w:r w:rsidDel="00C524BB">
          <w:delText>,</w:delText>
        </w:r>
        <w:r w:rsidRPr="0063013F" w:rsidDel="00C524BB">
          <w:delText xml:space="preserve"> or to the planning of their intended passage.  </w:delText>
        </w:r>
        <w:r w:rsidR="00F945F0" w:rsidDel="00C524BB">
          <w:delText>T</w:delText>
        </w:r>
        <w:r w:rsidRPr="0063013F" w:rsidDel="00C524BB">
          <w:delText xml:space="preserve">he following </w:delText>
        </w:r>
        <w:r w:rsidR="00F945F0" w:rsidDel="00C524BB">
          <w:delText>standard terms should be used as appropriate</w:delText>
        </w:r>
        <w:r w:rsidRPr="0063013F" w:rsidDel="00C524BB">
          <w:delText>:</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277781CB" w14:textId="77777777" w:rsidTr="001741C0">
        <w:trPr>
          <w:trHeight w:val="360"/>
          <w:tblHeader/>
        </w:trPr>
        <w:tc>
          <w:tcPr>
            <w:tcW w:w="1877" w:type="pct"/>
            <w:shd w:val="clear" w:color="auto" w:fill="D9E2F3"/>
            <w:vAlign w:val="center"/>
          </w:tcPr>
          <w:p w14:paraId="4F904D7F" w14:textId="77777777" w:rsidR="00D148DF" w:rsidRPr="00D148DF" w:rsidRDefault="00D148DF" w:rsidP="00D148DF">
            <w:pPr>
              <w:pStyle w:val="Tableheading"/>
            </w:pPr>
            <w:r w:rsidRPr="00D148DF">
              <w:t>Message Element</w:t>
            </w:r>
          </w:p>
        </w:tc>
        <w:tc>
          <w:tcPr>
            <w:tcW w:w="3123" w:type="pct"/>
            <w:shd w:val="clear" w:color="auto" w:fill="D9E2F3"/>
            <w:vAlign w:val="center"/>
          </w:tcPr>
          <w:p w14:paraId="6DF9E949" w14:textId="77777777" w:rsidR="00D148DF" w:rsidRPr="00D148DF" w:rsidRDefault="00D148DF" w:rsidP="00D148DF">
            <w:pPr>
              <w:pStyle w:val="Tableheading"/>
            </w:pPr>
            <w:r w:rsidRPr="00D148DF">
              <w:t>Message Intent</w:t>
            </w:r>
          </w:p>
        </w:tc>
      </w:tr>
      <w:tr w:rsidR="006A7B56" w:rsidRPr="0063013F" w14:paraId="729CEA44" w14:textId="77777777" w:rsidTr="006A7B56">
        <w:trPr>
          <w:trHeight w:val="64"/>
          <w:ins w:id="1843" w:author="michele landi" w:date="2019-09-25T09:37:00Z"/>
        </w:trPr>
        <w:tc>
          <w:tcPr>
            <w:tcW w:w="1877" w:type="pct"/>
          </w:tcPr>
          <w:p w14:paraId="439D91F5" w14:textId="77777777" w:rsidR="006A7B56" w:rsidRPr="0063013F" w:rsidRDefault="006A7B56" w:rsidP="006A7B56">
            <w:pPr>
              <w:pStyle w:val="Tabletext"/>
              <w:rPr>
                <w:ins w:id="1844" w:author="michele landi" w:date="2019-09-25T09:37:00Z"/>
              </w:rPr>
            </w:pPr>
            <w:ins w:id="1845" w:author="michele landi" w:date="2019-09-25T09:37:00Z">
              <w:r w:rsidRPr="0063013F">
                <w:t>NO REPORTED TRAFFIC</w:t>
              </w:r>
            </w:ins>
          </w:p>
        </w:tc>
        <w:tc>
          <w:tcPr>
            <w:tcW w:w="3123" w:type="pct"/>
          </w:tcPr>
          <w:p w14:paraId="0EF54677" w14:textId="4C7F87B6" w:rsidR="006A7B56" w:rsidRPr="0063013F" w:rsidRDefault="004B2BEE">
            <w:pPr>
              <w:pStyle w:val="Tabletext"/>
              <w:rPr>
                <w:ins w:id="1846" w:author="michele landi" w:date="2019-09-25T09:37:00Z"/>
              </w:rPr>
            </w:pPr>
            <w:ins w:id="1847" w:author="michele landi" w:date="2019-09-25T09:37:00Z">
              <w:r>
                <w:t xml:space="preserve">Inform vessel that </w:t>
              </w:r>
              <w:r w:rsidR="006A7B56">
                <w:t xml:space="preserve">there is no </w:t>
              </w:r>
            </w:ins>
            <w:ins w:id="1848" w:author="michele landi" w:date="2019-09-25T09:42:00Z">
              <w:r>
                <w:t>traffic to the knowledge of VTS</w:t>
              </w:r>
            </w:ins>
          </w:p>
        </w:tc>
      </w:tr>
      <w:tr w:rsidR="006A7B56" w:rsidRPr="0063013F" w14:paraId="7E2E9647" w14:textId="77777777" w:rsidTr="006A7B56">
        <w:trPr>
          <w:trHeight w:val="64"/>
          <w:ins w:id="1849" w:author="michele landi" w:date="2019-09-25T09:37:00Z"/>
        </w:trPr>
        <w:tc>
          <w:tcPr>
            <w:tcW w:w="1877" w:type="pct"/>
          </w:tcPr>
          <w:p w14:paraId="3690E437" w14:textId="52FDBF65" w:rsidR="006A7B56" w:rsidRPr="0063013F" w:rsidRDefault="006A7B56" w:rsidP="006A7B56">
            <w:pPr>
              <w:pStyle w:val="Tabletext"/>
              <w:rPr>
                <w:ins w:id="1850" w:author="michele landi" w:date="2019-09-25T09:37:00Z"/>
              </w:rPr>
            </w:pPr>
            <w:ins w:id="1851" w:author="michele landi" w:date="2019-09-25T09:37:00Z">
              <w:r w:rsidRPr="0063013F">
                <w:t>MEET</w:t>
              </w:r>
            </w:ins>
          </w:p>
        </w:tc>
        <w:tc>
          <w:tcPr>
            <w:tcW w:w="3123" w:type="pct"/>
          </w:tcPr>
          <w:p w14:paraId="6F8FE419" w14:textId="26AD6384" w:rsidR="006A7B56" w:rsidRPr="0063013F" w:rsidRDefault="006F58F5">
            <w:pPr>
              <w:pStyle w:val="Tabletext"/>
              <w:rPr>
                <w:ins w:id="1852" w:author="michele landi" w:date="2019-09-25T09:37:00Z"/>
              </w:rPr>
            </w:pPr>
            <w:ins w:id="1853" w:author="michele landi" w:date="2019-09-26T09:41:00Z">
              <w:r>
                <w:t>E</w:t>
              </w:r>
            </w:ins>
            <w:ins w:id="1854" w:author="michele landi" w:date="2019-09-25T09:46:00Z">
              <w:r w:rsidR="001152DE" w:rsidRPr="001A48EC">
                <w:t>ncounter</w:t>
              </w:r>
              <w:r w:rsidR="001152DE">
                <w:t xml:space="preserve"> one or more </w:t>
              </w:r>
            </w:ins>
            <w:ins w:id="1855" w:author="michele landi" w:date="2019-09-25T09:37:00Z">
              <w:r w:rsidR="006A7B56">
                <w:t>vessel</w:t>
              </w:r>
            </w:ins>
            <w:ins w:id="1856" w:author="michele landi" w:date="2019-09-26T09:31:00Z">
              <w:r w:rsidR="002E35B9">
                <w:t>s</w:t>
              </w:r>
            </w:ins>
            <w:ins w:id="1857" w:author="michele landi" w:date="2019-09-26T09:30:00Z">
              <w:r w:rsidR="002E35B9">
                <w:t xml:space="preserve"> </w:t>
              </w:r>
            </w:ins>
          </w:p>
        </w:tc>
      </w:tr>
      <w:tr w:rsidR="006A7B56" w:rsidRPr="0063013F" w14:paraId="7387F5E5" w14:textId="77777777" w:rsidTr="006A7B56">
        <w:trPr>
          <w:trHeight w:val="64"/>
          <w:ins w:id="1858" w:author="michele landi" w:date="2019-09-25T09:37:00Z"/>
        </w:trPr>
        <w:tc>
          <w:tcPr>
            <w:tcW w:w="1877" w:type="pct"/>
          </w:tcPr>
          <w:p w14:paraId="5C482418" w14:textId="77777777" w:rsidR="006A7B56" w:rsidRPr="00836208" w:rsidRDefault="006A7B56" w:rsidP="006A7B56">
            <w:pPr>
              <w:pStyle w:val="Tabletext"/>
              <w:rPr>
                <w:ins w:id="1859" w:author="michele landi" w:date="2019-09-25T09:37:00Z"/>
              </w:rPr>
            </w:pPr>
            <w:ins w:id="1860" w:author="michele landi" w:date="2019-09-25T09:37:00Z">
              <w:r w:rsidRPr="00836208">
                <w:t>PASS</w:t>
              </w:r>
            </w:ins>
          </w:p>
        </w:tc>
        <w:tc>
          <w:tcPr>
            <w:tcW w:w="3123" w:type="pct"/>
          </w:tcPr>
          <w:p w14:paraId="569D81C3" w14:textId="7B32409B" w:rsidR="006A7B56" w:rsidRPr="0063013F" w:rsidRDefault="00836208">
            <w:pPr>
              <w:pStyle w:val="Tabletext"/>
              <w:jc w:val="both"/>
              <w:rPr>
                <w:ins w:id="1861" w:author="michele landi" w:date="2019-09-25T09:37:00Z"/>
              </w:rPr>
              <w:pPrChange w:id="1862" w:author="michele landi" w:date="2019-09-26T09:47:00Z">
                <w:pPr>
                  <w:pStyle w:val="Tabletext"/>
                </w:pPr>
              </w:pPrChange>
            </w:pPr>
            <w:ins w:id="1863" w:author="michele landi" w:date="2019-09-26T09:47:00Z">
              <w:r w:rsidRPr="00836208">
                <w:t>Move in a specified direction and leave behind or on one side in proceeding another vessel or object</w:t>
              </w:r>
            </w:ins>
          </w:p>
        </w:tc>
      </w:tr>
      <w:tr w:rsidR="006A7B56" w:rsidRPr="0063013F" w14:paraId="113FBAB4" w14:textId="77777777" w:rsidTr="006A7B56">
        <w:trPr>
          <w:trHeight w:val="64"/>
          <w:ins w:id="1864" w:author="michele landi" w:date="2019-09-25T09:37:00Z"/>
        </w:trPr>
        <w:tc>
          <w:tcPr>
            <w:tcW w:w="1877" w:type="pct"/>
          </w:tcPr>
          <w:p w14:paraId="41F14D26" w14:textId="715CFDEA" w:rsidR="006A7B56" w:rsidRPr="00F63CB6" w:rsidRDefault="00743E92" w:rsidP="006A7B56">
            <w:pPr>
              <w:pStyle w:val="Tabletext"/>
              <w:rPr>
                <w:ins w:id="1865" w:author="michele landi" w:date="2019-09-25T09:37:00Z"/>
              </w:rPr>
            </w:pPr>
            <w:ins w:id="1866" w:author="michele landi" w:date="2019-09-25T09:37:00Z">
              <w:r>
                <w:t>OVERTAK</w:t>
              </w:r>
            </w:ins>
            <w:ins w:id="1867" w:author="michele landi" w:date="2019-09-25T09:51:00Z">
              <w:r>
                <w:t>E</w:t>
              </w:r>
            </w:ins>
          </w:p>
        </w:tc>
        <w:tc>
          <w:tcPr>
            <w:tcW w:w="3123" w:type="pct"/>
          </w:tcPr>
          <w:p w14:paraId="6129877D" w14:textId="644C0B3B" w:rsidR="006A7B56" w:rsidRPr="0063013F" w:rsidRDefault="00D14230">
            <w:pPr>
              <w:pStyle w:val="Tabletext"/>
              <w:rPr>
                <w:ins w:id="1868" w:author="michele landi" w:date="2019-09-25T09:37:00Z"/>
              </w:rPr>
            </w:pPr>
            <w:ins w:id="1869" w:author="michele landi" w:date="2019-09-26T09:39:00Z">
              <w:r>
                <w:t xml:space="preserve">Inform a vessel that it going to </w:t>
              </w:r>
            </w:ins>
            <w:ins w:id="1870" w:author="michele landi" w:date="2019-09-26T09:40:00Z">
              <w:r>
                <w:t xml:space="preserve">pass </w:t>
              </w:r>
            </w:ins>
            <w:ins w:id="1871" w:author="michele landi" w:date="2019-09-26T09:39:00Z">
              <w:r>
                <w:t xml:space="preserve">other vessel </w:t>
              </w:r>
            </w:ins>
            <w:ins w:id="1872" w:author="michele landi" w:date="2019-09-26T09:40:00Z">
              <w:r>
                <w:t xml:space="preserve">in </w:t>
              </w:r>
            </w:ins>
            <w:ins w:id="1873" w:author="michele landi" w:date="2019-09-26T09:41:00Z">
              <w:r>
                <w:t xml:space="preserve">the </w:t>
              </w:r>
            </w:ins>
            <w:ins w:id="1874" w:author="michele landi" w:date="2019-09-26T09:40:00Z">
              <w:r>
                <w:t>same direction</w:t>
              </w:r>
            </w:ins>
          </w:p>
        </w:tc>
      </w:tr>
      <w:tr w:rsidR="006A7B56" w:rsidRPr="0063013F" w14:paraId="0297F46E" w14:textId="77777777" w:rsidTr="006A7B56">
        <w:trPr>
          <w:trHeight w:val="64"/>
          <w:ins w:id="1875" w:author="michele landi" w:date="2019-09-25T09:37:00Z"/>
        </w:trPr>
        <w:tc>
          <w:tcPr>
            <w:tcW w:w="1877" w:type="pct"/>
          </w:tcPr>
          <w:p w14:paraId="54EA3B45" w14:textId="7F9D548D" w:rsidR="006F58F5" w:rsidRPr="00F63CB6" w:rsidRDefault="006A7B56">
            <w:pPr>
              <w:pStyle w:val="Tabletext"/>
              <w:rPr>
                <w:ins w:id="1876" w:author="michele landi" w:date="2019-09-25T09:37:00Z"/>
              </w:rPr>
            </w:pPr>
            <w:ins w:id="1877" w:author="michele landi" w:date="2019-09-25T09:37:00Z">
              <w:r w:rsidRPr="00F63CB6">
                <w:t>INWARD</w:t>
              </w:r>
            </w:ins>
          </w:p>
        </w:tc>
        <w:tc>
          <w:tcPr>
            <w:tcW w:w="3123" w:type="pct"/>
          </w:tcPr>
          <w:p w14:paraId="38F0A287" w14:textId="59F8DC2E" w:rsidR="006A7B56" w:rsidRPr="0063013F" w:rsidRDefault="006F58F5">
            <w:pPr>
              <w:pStyle w:val="Tabletext"/>
              <w:rPr>
                <w:ins w:id="1878" w:author="michele landi" w:date="2019-09-25T09:37:00Z"/>
              </w:rPr>
            </w:pPr>
            <w:ins w:id="1879" w:author="michele landi" w:date="2019-09-26T09:44:00Z">
              <w:r>
                <w:t>Direction of a v</w:t>
              </w:r>
            </w:ins>
            <w:ins w:id="1880" w:author="michele landi" w:date="2019-09-26T09:41:00Z">
              <w:r>
                <w:t>essel into a port/fairway/</w:t>
              </w:r>
              <w:r w:rsidR="00076FC4">
                <w:t>channel</w:t>
              </w:r>
            </w:ins>
            <w:ins w:id="1881" w:author="michele landi" w:date="2019-09-26T10:10:00Z">
              <w:r w:rsidR="00076FC4">
                <w:t>/area</w:t>
              </w:r>
            </w:ins>
          </w:p>
        </w:tc>
      </w:tr>
      <w:tr w:rsidR="006A7B56" w:rsidRPr="0063013F" w14:paraId="061ABC07" w14:textId="77777777" w:rsidTr="006A7B56">
        <w:trPr>
          <w:trHeight w:val="64"/>
          <w:ins w:id="1882" w:author="michele landi" w:date="2019-09-25T09:37:00Z"/>
        </w:trPr>
        <w:tc>
          <w:tcPr>
            <w:tcW w:w="1877" w:type="pct"/>
          </w:tcPr>
          <w:p w14:paraId="1A88DC35" w14:textId="77777777" w:rsidR="006A7B56" w:rsidRPr="00F63CB6" w:rsidRDefault="006A7B56" w:rsidP="006A7B56">
            <w:pPr>
              <w:pStyle w:val="Tabletext"/>
              <w:rPr>
                <w:ins w:id="1883" w:author="michele landi" w:date="2019-09-25T09:37:00Z"/>
              </w:rPr>
            </w:pPr>
            <w:ins w:id="1884" w:author="michele landi" w:date="2019-09-25T09:37:00Z">
              <w:r w:rsidRPr="00F63CB6">
                <w:t>OUTWARD</w:t>
              </w:r>
            </w:ins>
          </w:p>
        </w:tc>
        <w:tc>
          <w:tcPr>
            <w:tcW w:w="3123" w:type="pct"/>
          </w:tcPr>
          <w:p w14:paraId="0F74923C" w14:textId="3B23BC89" w:rsidR="006A7B56" w:rsidRPr="0063013F" w:rsidRDefault="006F58F5">
            <w:pPr>
              <w:pStyle w:val="Tabletext"/>
              <w:rPr>
                <w:ins w:id="1885" w:author="michele landi" w:date="2019-09-25T09:37:00Z"/>
              </w:rPr>
            </w:pPr>
            <w:ins w:id="1886" w:author="michele landi" w:date="2019-09-26T09:44:00Z">
              <w:r>
                <w:t>Direction of a vessel from</w:t>
              </w:r>
            </w:ins>
            <w:ins w:id="1887" w:author="michele landi" w:date="2019-09-26T09:42:00Z">
              <w:r>
                <w:t xml:space="preserve"> a port/fairway/channel</w:t>
              </w:r>
            </w:ins>
            <w:ins w:id="1888" w:author="michele landi" w:date="2019-09-26T10:10:00Z">
              <w:r w:rsidR="00076FC4">
                <w:t>/area</w:t>
              </w:r>
            </w:ins>
          </w:p>
        </w:tc>
      </w:tr>
      <w:tr w:rsidR="006A7B56" w:rsidRPr="0063013F" w14:paraId="1AAEB5FF" w14:textId="77777777" w:rsidTr="006A7B56">
        <w:trPr>
          <w:trHeight w:val="64"/>
          <w:ins w:id="1889" w:author="michele landi" w:date="2019-09-25T09:37:00Z"/>
        </w:trPr>
        <w:tc>
          <w:tcPr>
            <w:tcW w:w="1877" w:type="pct"/>
          </w:tcPr>
          <w:p w14:paraId="4AABFCCF" w14:textId="77777777" w:rsidR="006A7B56" w:rsidRPr="00F63CB6" w:rsidRDefault="006A7B56" w:rsidP="006A7B56">
            <w:pPr>
              <w:pStyle w:val="Tabletext"/>
              <w:rPr>
                <w:ins w:id="1890" w:author="michele landi" w:date="2019-09-25T09:37:00Z"/>
              </w:rPr>
            </w:pPr>
            <w:ins w:id="1891" w:author="michele landi" w:date="2019-09-25T09:37:00Z">
              <w:r w:rsidRPr="00F63CB6">
                <w:t>EASTBOUND/ WESTBOUND/ NORTHBOUND/ SOUTHBOUND</w:t>
              </w:r>
            </w:ins>
          </w:p>
        </w:tc>
        <w:tc>
          <w:tcPr>
            <w:tcW w:w="3123" w:type="pct"/>
          </w:tcPr>
          <w:p w14:paraId="430E67BE" w14:textId="77777777" w:rsidR="006A7B56" w:rsidRPr="0063013F" w:rsidRDefault="006A7B56" w:rsidP="006A7B56">
            <w:pPr>
              <w:pStyle w:val="Tabletext"/>
              <w:rPr>
                <w:ins w:id="1892" w:author="michele landi" w:date="2019-09-25T09:37:00Z"/>
              </w:rPr>
            </w:pPr>
            <w:ins w:id="1893" w:author="michele landi" w:date="2019-09-25T09:37:00Z">
              <w:r>
                <w:t>Directional information about a vessels movements</w:t>
              </w:r>
            </w:ins>
          </w:p>
        </w:tc>
      </w:tr>
      <w:tr w:rsidR="006A7B56" w:rsidRPr="0063013F" w14:paraId="5EC5B3A0" w14:textId="77777777" w:rsidTr="006A7B56">
        <w:trPr>
          <w:trHeight w:val="64"/>
          <w:ins w:id="1894" w:author="michele landi" w:date="2019-09-25T09:37:00Z"/>
        </w:trPr>
        <w:tc>
          <w:tcPr>
            <w:tcW w:w="1877" w:type="pct"/>
          </w:tcPr>
          <w:p w14:paraId="3B88C689" w14:textId="7E597B49" w:rsidR="006A7B56" w:rsidRPr="0063013F" w:rsidRDefault="00743E92" w:rsidP="006A7B56">
            <w:pPr>
              <w:pStyle w:val="Tabletext"/>
              <w:rPr>
                <w:ins w:id="1895" w:author="michele landi" w:date="2019-09-25T09:37:00Z"/>
              </w:rPr>
            </w:pPr>
            <w:ins w:id="1896" w:author="michele landi" w:date="2019-09-25T09:37:00Z">
              <w:r>
                <w:t>TURN</w:t>
              </w:r>
            </w:ins>
            <w:ins w:id="1897" w:author="michele landi" w:date="2019-09-26T15:54:00Z">
              <w:r w:rsidR="00E814A2">
                <w:t>/ALTER</w:t>
              </w:r>
            </w:ins>
          </w:p>
        </w:tc>
        <w:tc>
          <w:tcPr>
            <w:tcW w:w="3123" w:type="pct"/>
          </w:tcPr>
          <w:p w14:paraId="093559E1" w14:textId="10CB612C" w:rsidR="006A7B56" w:rsidRPr="0063013F" w:rsidRDefault="006F58F5">
            <w:pPr>
              <w:pStyle w:val="Tabletext"/>
              <w:rPr>
                <w:ins w:id="1898" w:author="michele landi" w:date="2019-09-25T09:37:00Z"/>
              </w:rPr>
            </w:pPr>
            <w:ins w:id="1899" w:author="michele landi" w:date="2019-09-26T09:43:00Z">
              <w:r>
                <w:t>C</w:t>
              </w:r>
            </w:ins>
            <w:ins w:id="1900" w:author="michele landi" w:date="2019-09-26T09:42:00Z">
              <w:r>
                <w:t>hang</w:t>
              </w:r>
            </w:ins>
            <w:ins w:id="1901" w:author="michele landi" w:date="2019-09-26T09:43:00Z">
              <w:r>
                <w:t>e</w:t>
              </w:r>
            </w:ins>
            <w:ins w:id="1902" w:author="michele landi" w:date="2019-09-26T09:42:00Z">
              <w:r>
                <w:t xml:space="preserve"> direction </w:t>
              </w:r>
            </w:ins>
          </w:p>
        </w:tc>
      </w:tr>
      <w:tr w:rsidR="006A7B56" w:rsidRPr="0063013F" w14:paraId="0575529D" w14:textId="77777777" w:rsidTr="006A7B56">
        <w:trPr>
          <w:trHeight w:val="64"/>
          <w:ins w:id="1903" w:author="michele landi" w:date="2019-09-25T09:37:00Z"/>
        </w:trPr>
        <w:tc>
          <w:tcPr>
            <w:tcW w:w="1877" w:type="pct"/>
          </w:tcPr>
          <w:p w14:paraId="6188E561" w14:textId="2DA25A61" w:rsidR="006A7B56" w:rsidRPr="00F63CB6" w:rsidRDefault="00743E92" w:rsidP="006A7B56">
            <w:pPr>
              <w:pStyle w:val="Tabletext"/>
              <w:rPr>
                <w:ins w:id="1904" w:author="michele landi" w:date="2019-09-25T09:37:00Z"/>
              </w:rPr>
            </w:pPr>
            <w:ins w:id="1905" w:author="michele landi" w:date="2019-09-25T09:37:00Z">
              <w:r>
                <w:t>ENTER</w:t>
              </w:r>
            </w:ins>
          </w:p>
        </w:tc>
        <w:tc>
          <w:tcPr>
            <w:tcW w:w="3123" w:type="pct"/>
          </w:tcPr>
          <w:p w14:paraId="5BD4956D" w14:textId="7BF5D456" w:rsidR="006A7B56" w:rsidRPr="0063013F" w:rsidRDefault="006F58F5" w:rsidP="006A7B56">
            <w:pPr>
              <w:pStyle w:val="Tabletext"/>
              <w:rPr>
                <w:ins w:id="1906" w:author="michele landi" w:date="2019-09-25T09:37:00Z"/>
              </w:rPr>
            </w:pPr>
            <w:ins w:id="1907" w:author="michele landi" w:date="2019-09-26T09:44:00Z">
              <w:r>
                <w:t>Proceeding into a port/fairway/channel</w:t>
              </w:r>
            </w:ins>
            <w:ins w:id="1908" w:author="michele landi" w:date="2019-09-26T10:10:00Z">
              <w:r w:rsidR="00076FC4">
                <w:t>/area</w:t>
              </w:r>
            </w:ins>
          </w:p>
        </w:tc>
      </w:tr>
      <w:tr w:rsidR="006A7B56" w:rsidRPr="0063013F" w14:paraId="6941F0EE" w14:textId="77777777" w:rsidTr="006A7B56">
        <w:trPr>
          <w:trHeight w:val="64"/>
          <w:ins w:id="1909" w:author="michele landi" w:date="2019-09-25T09:37:00Z"/>
        </w:trPr>
        <w:tc>
          <w:tcPr>
            <w:tcW w:w="1877" w:type="pct"/>
          </w:tcPr>
          <w:p w14:paraId="4EB07B4D" w14:textId="59B7E2D6" w:rsidR="006A7B56" w:rsidRPr="00F63CB6" w:rsidRDefault="006A7B56" w:rsidP="006A7B56">
            <w:pPr>
              <w:pStyle w:val="Tabletext"/>
              <w:rPr>
                <w:ins w:id="1910" w:author="michele landi" w:date="2019-09-25T09:37:00Z"/>
              </w:rPr>
            </w:pPr>
            <w:ins w:id="1911" w:author="michele landi" w:date="2019-09-25T09:37:00Z">
              <w:r w:rsidRPr="00F63CB6">
                <w:t>UNDERWAY</w:t>
              </w:r>
            </w:ins>
          </w:p>
        </w:tc>
        <w:tc>
          <w:tcPr>
            <w:tcW w:w="3123" w:type="pct"/>
          </w:tcPr>
          <w:p w14:paraId="63770D31" w14:textId="41EE5452" w:rsidR="006A7B56" w:rsidRPr="0063013F" w:rsidRDefault="00E62382">
            <w:pPr>
              <w:pStyle w:val="Tabletext"/>
              <w:rPr>
                <w:ins w:id="1912" w:author="michele landi" w:date="2019-09-25T09:37:00Z"/>
              </w:rPr>
            </w:pPr>
            <w:ins w:id="1913" w:author="michele landi" w:date="2019-09-26T09:52:00Z">
              <w:r>
                <w:t xml:space="preserve">Request to a vessel to report when it is </w:t>
              </w:r>
            </w:ins>
            <w:ins w:id="1914" w:author="michele landi" w:date="2019-09-26T09:49:00Z">
              <w:r>
                <w:t>not at anchor</w:t>
              </w:r>
              <w:r w:rsidR="00836208" w:rsidRPr="00FD7AD2">
                <w:t xml:space="preserve"> or made fast to the shore</w:t>
              </w:r>
            </w:ins>
            <w:ins w:id="1915" w:author="michele landi" w:date="2019-09-26T09:51:00Z">
              <w:r>
                <w:t xml:space="preserve">. </w:t>
              </w:r>
            </w:ins>
          </w:p>
        </w:tc>
      </w:tr>
      <w:tr w:rsidR="00A41A0C" w:rsidRPr="0063013F" w14:paraId="56B20F10" w14:textId="77777777" w:rsidTr="006A7B56">
        <w:trPr>
          <w:trHeight w:val="64"/>
          <w:ins w:id="1916" w:author="michele landi" w:date="2019-09-25T11:37:00Z"/>
        </w:trPr>
        <w:tc>
          <w:tcPr>
            <w:tcW w:w="1877" w:type="pct"/>
          </w:tcPr>
          <w:p w14:paraId="53792234" w14:textId="5CF0CD6B" w:rsidR="00A41A0C" w:rsidRDefault="00A41A0C" w:rsidP="006A7B56">
            <w:pPr>
              <w:pStyle w:val="Tabletext"/>
              <w:rPr>
                <w:ins w:id="1917" w:author="michele landi" w:date="2019-09-25T11:37:00Z"/>
              </w:rPr>
            </w:pPr>
            <w:ins w:id="1918" w:author="michele landi" w:date="2019-09-25T11:37:00Z">
              <w:r>
                <w:t>LEAVE</w:t>
              </w:r>
            </w:ins>
          </w:p>
        </w:tc>
        <w:tc>
          <w:tcPr>
            <w:tcW w:w="3123" w:type="pct"/>
          </w:tcPr>
          <w:p w14:paraId="6921F49D" w14:textId="650495DB" w:rsidR="00A41A0C" w:rsidRDefault="00076FC4">
            <w:pPr>
              <w:pStyle w:val="Tabletext"/>
              <w:rPr>
                <w:ins w:id="1919" w:author="michele landi" w:date="2019-09-25T11:37:00Z"/>
              </w:rPr>
            </w:pPr>
            <w:ins w:id="1920" w:author="michele landi" w:date="2019-09-26T10:10:00Z">
              <w:r>
                <w:t>Outgoing from port/fairway/channel/area</w:t>
              </w:r>
            </w:ins>
          </w:p>
        </w:tc>
      </w:tr>
      <w:tr w:rsidR="00F63BCF" w:rsidRPr="0063013F" w14:paraId="59598AA8" w14:textId="77777777" w:rsidTr="007F77D0">
        <w:trPr>
          <w:trHeight w:val="64"/>
          <w:ins w:id="1921" w:author="michele landi" w:date="2019-09-25T11:47:00Z"/>
        </w:trPr>
        <w:tc>
          <w:tcPr>
            <w:tcW w:w="1877" w:type="pct"/>
          </w:tcPr>
          <w:p w14:paraId="7842626D" w14:textId="5BB40992" w:rsidR="00F63BCF" w:rsidRPr="00F63CB6" w:rsidRDefault="00F63BCF" w:rsidP="007F77D0">
            <w:pPr>
              <w:pStyle w:val="Tabletext"/>
              <w:rPr>
                <w:ins w:id="1922" w:author="michele landi" w:date="2019-09-25T11:47:00Z"/>
              </w:rPr>
            </w:pPr>
            <w:ins w:id="1923" w:author="michele landi" w:date="2019-09-25T11:48:00Z">
              <w:r>
                <w:t>DEPART</w:t>
              </w:r>
            </w:ins>
          </w:p>
        </w:tc>
        <w:tc>
          <w:tcPr>
            <w:tcW w:w="3123" w:type="pct"/>
          </w:tcPr>
          <w:p w14:paraId="25C6DEAE" w14:textId="38ADA6B6" w:rsidR="00F63BCF" w:rsidRPr="0063013F" w:rsidRDefault="00076FC4">
            <w:pPr>
              <w:pStyle w:val="Tabletext"/>
              <w:rPr>
                <w:ins w:id="1924" w:author="michele landi" w:date="2019-09-25T11:47:00Z"/>
              </w:rPr>
            </w:pPr>
            <w:ins w:id="1925" w:author="michele landi" w:date="2019-09-26T10:11:00Z">
              <w:r>
                <w:t>S</w:t>
              </w:r>
            </w:ins>
            <w:ins w:id="1926" w:author="michele landi" w:date="2019-09-25T11:48:00Z">
              <w:r w:rsidR="00F63BCF">
                <w:t xml:space="preserve">tarting a journey </w:t>
              </w:r>
            </w:ins>
          </w:p>
        </w:tc>
      </w:tr>
      <w:tr w:rsidR="00F63BCF" w:rsidRPr="0063013F" w14:paraId="4D4835B9" w14:textId="77777777" w:rsidTr="006A7B56">
        <w:trPr>
          <w:trHeight w:val="64"/>
          <w:ins w:id="1927" w:author="michele landi" w:date="2019-09-25T11:47:00Z"/>
        </w:trPr>
        <w:tc>
          <w:tcPr>
            <w:tcW w:w="1877" w:type="pct"/>
          </w:tcPr>
          <w:p w14:paraId="5A869A47" w14:textId="54F13C25" w:rsidR="00F63BCF" w:rsidRDefault="00F63BCF" w:rsidP="006A7B56">
            <w:pPr>
              <w:pStyle w:val="Tabletext"/>
              <w:rPr>
                <w:ins w:id="1928" w:author="michele landi" w:date="2019-09-25T11:47:00Z"/>
              </w:rPr>
            </w:pPr>
            <w:ins w:id="1929" w:author="michele landi" w:date="2019-09-25T11:47:00Z">
              <w:r>
                <w:lastRenderedPageBreak/>
                <w:t>CROSS</w:t>
              </w:r>
            </w:ins>
          </w:p>
        </w:tc>
        <w:tc>
          <w:tcPr>
            <w:tcW w:w="3123" w:type="pct"/>
          </w:tcPr>
          <w:p w14:paraId="05FEF126" w14:textId="77777777" w:rsidR="00F63BCF" w:rsidRDefault="00076FC4">
            <w:pPr>
              <w:pStyle w:val="Tabletext"/>
              <w:rPr>
                <w:ins w:id="1930" w:author="michele landi" w:date="2019-09-26T10:15:00Z"/>
              </w:rPr>
            </w:pPr>
            <w:ins w:id="1931" w:author="michele landi" w:date="2019-09-26T10:12:00Z">
              <w:r>
                <w:t>Vessel proc</w:t>
              </w:r>
            </w:ins>
            <w:ins w:id="1932" w:author="michele landi" w:date="2019-09-26T10:13:00Z">
              <w:r>
                <w:t>e</w:t>
              </w:r>
            </w:ins>
            <w:ins w:id="1933" w:author="michele landi" w:date="2019-09-26T10:12:00Z">
              <w:r>
                <w:t xml:space="preserve">eding </w:t>
              </w:r>
            </w:ins>
            <w:ins w:id="1934" w:author="michele landi" w:date="2019-09-26T10:13:00Z">
              <w:r>
                <w:t xml:space="preserve">in a </w:t>
              </w:r>
            </w:ins>
            <w:ins w:id="1935" w:author="michele landi" w:date="2019-09-26T10:14:00Z">
              <w:r>
                <w:t>direction near right angle with traffic flow or route</w:t>
              </w:r>
            </w:ins>
            <w:ins w:id="1936" w:author="michele landi" w:date="2019-09-26T10:15:00Z">
              <w:r>
                <w:t xml:space="preserve">. </w:t>
              </w:r>
            </w:ins>
          </w:p>
          <w:p w14:paraId="78D98ECD" w14:textId="4BC072CF" w:rsidR="00076FC4" w:rsidRDefault="00076FC4">
            <w:pPr>
              <w:pStyle w:val="Tabletext"/>
              <w:rPr>
                <w:ins w:id="1937" w:author="michele landi" w:date="2019-09-25T11:47:00Z"/>
              </w:rPr>
            </w:pPr>
            <w:ins w:id="1938" w:author="michele landi" w:date="2019-09-26T10:15:00Z">
              <w:r>
                <w:t>Vessel is proceeding through an area/fairway (one side to another).</w:t>
              </w:r>
            </w:ins>
          </w:p>
        </w:tc>
      </w:tr>
      <w:tr w:rsidR="00F63BCF" w:rsidRPr="0063013F" w14:paraId="4D9A7A38" w14:textId="77777777" w:rsidTr="006A7B56">
        <w:trPr>
          <w:trHeight w:val="64"/>
          <w:ins w:id="1939" w:author="michele landi" w:date="2019-09-25T09:37:00Z"/>
        </w:trPr>
        <w:tc>
          <w:tcPr>
            <w:tcW w:w="1877" w:type="pct"/>
          </w:tcPr>
          <w:p w14:paraId="049F689F" w14:textId="77777777" w:rsidR="00F63BCF" w:rsidRPr="00F63CB6" w:rsidRDefault="00F63BCF" w:rsidP="006A7B56">
            <w:pPr>
              <w:pStyle w:val="Tabletext"/>
              <w:rPr>
                <w:ins w:id="1940" w:author="michele landi" w:date="2019-09-25T09:37:00Z"/>
              </w:rPr>
            </w:pPr>
            <w:ins w:id="1941" w:author="michele landi" w:date="2019-09-25T09:37:00Z">
              <w:r w:rsidRPr="00F63CB6">
                <w:t>NOT UNDER COMMAND</w:t>
              </w:r>
            </w:ins>
          </w:p>
        </w:tc>
        <w:tc>
          <w:tcPr>
            <w:tcW w:w="3123" w:type="pct"/>
          </w:tcPr>
          <w:p w14:paraId="727D57B4" w14:textId="7DDC19FF" w:rsidR="00F63BCF" w:rsidRPr="001E1442" w:rsidRDefault="00076FC4">
            <w:pPr>
              <w:pStyle w:val="Tabletext"/>
              <w:rPr>
                <w:ins w:id="1942" w:author="michele landi" w:date="2019-09-25T09:37:00Z"/>
                <w:highlight w:val="yellow"/>
                <w:rPrChange w:id="1943" w:author="michele landi" w:date="2019-09-26T10:37:00Z">
                  <w:rPr>
                    <w:ins w:id="1944" w:author="michele landi" w:date="2019-09-25T09:37:00Z"/>
                  </w:rPr>
                </w:rPrChange>
              </w:rPr>
            </w:pPr>
            <w:ins w:id="1945" w:author="michele landi" w:date="2019-09-26T10:17:00Z">
              <w:r w:rsidRPr="001E1442">
                <w:rPr>
                  <w:highlight w:val="yellow"/>
                  <w:rPrChange w:id="1946" w:author="michele landi" w:date="2019-09-26T10:37:00Z">
                    <w:rPr/>
                  </w:rPrChange>
                </w:rPr>
                <w:t xml:space="preserve">Inform </w:t>
              </w:r>
            </w:ins>
            <w:ins w:id="1947" w:author="michele landi" w:date="2019-09-26T10:19:00Z">
              <w:r w:rsidRPr="001E1442">
                <w:rPr>
                  <w:highlight w:val="yellow"/>
                  <w:rPrChange w:id="1948" w:author="michele landi" w:date="2019-09-26T10:37:00Z">
                    <w:rPr/>
                  </w:rPrChange>
                </w:rPr>
                <w:t xml:space="preserve">traffic that a </w:t>
              </w:r>
            </w:ins>
            <w:ins w:id="1949" w:author="michele landi" w:date="2019-09-26T10:17:00Z">
              <w:r w:rsidRPr="001E1442">
                <w:rPr>
                  <w:highlight w:val="yellow"/>
                  <w:rPrChange w:id="1950" w:author="michele landi" w:date="2019-09-26T10:37:00Z">
                    <w:rPr/>
                  </w:rPrChange>
                </w:rPr>
                <w:t xml:space="preserve">vessel </w:t>
              </w:r>
            </w:ins>
            <w:ins w:id="1951" w:author="michele landi" w:date="2019-09-26T10:36:00Z">
              <w:r w:rsidR="001E1442" w:rsidRPr="001E1442">
                <w:rPr>
                  <w:highlight w:val="yellow"/>
                  <w:rPrChange w:id="1952" w:author="michele landi" w:date="2019-09-26T10:37:00Z">
                    <w:rPr/>
                  </w:rPrChange>
                </w:rPr>
                <w:t xml:space="preserve">is not able to manoeuvre </w:t>
              </w:r>
            </w:ins>
            <w:ins w:id="1953" w:author="michele landi" w:date="2019-09-26T10:37:00Z">
              <w:r w:rsidR="001E1442" w:rsidRPr="001E1442">
                <w:rPr>
                  <w:highlight w:val="yellow"/>
                  <w:rPrChange w:id="1954" w:author="michele landi" w:date="2019-09-26T10:37:00Z">
                    <w:rPr/>
                  </w:rPrChange>
                </w:rPr>
                <w:t>in accordance to the COLREG</w:t>
              </w:r>
            </w:ins>
          </w:p>
        </w:tc>
      </w:tr>
      <w:tr w:rsidR="00F63BCF" w:rsidRPr="0063013F" w14:paraId="1CE90517" w14:textId="77777777" w:rsidTr="006A7B56">
        <w:trPr>
          <w:trHeight w:val="64"/>
          <w:ins w:id="1955" w:author="michele landi" w:date="2019-09-25T09:37:00Z"/>
        </w:trPr>
        <w:tc>
          <w:tcPr>
            <w:tcW w:w="1877" w:type="pct"/>
          </w:tcPr>
          <w:p w14:paraId="3A4F8A7D" w14:textId="77777777" w:rsidR="00F63BCF" w:rsidRPr="00F63CB6" w:rsidRDefault="00F63BCF" w:rsidP="006A7B56">
            <w:pPr>
              <w:pStyle w:val="Tabletext"/>
              <w:rPr>
                <w:ins w:id="1956" w:author="michele landi" w:date="2019-09-25T09:37:00Z"/>
              </w:rPr>
            </w:pPr>
            <w:ins w:id="1957" w:author="michele landi" w:date="2019-09-25T09:37:00Z">
              <w:r w:rsidRPr="00F63CB6">
                <w:t>CONSTRAINED BY</w:t>
              </w:r>
              <w:r>
                <w:t xml:space="preserve"> (details)</w:t>
              </w:r>
            </w:ins>
          </w:p>
        </w:tc>
        <w:tc>
          <w:tcPr>
            <w:tcW w:w="3123" w:type="pct"/>
          </w:tcPr>
          <w:p w14:paraId="1880B694" w14:textId="38BC1C85" w:rsidR="00F63BCF" w:rsidRPr="001E1442" w:rsidRDefault="002101DF">
            <w:pPr>
              <w:pStyle w:val="Tabletext"/>
              <w:rPr>
                <w:ins w:id="1958" w:author="michele landi" w:date="2019-09-25T09:37:00Z"/>
                <w:highlight w:val="yellow"/>
                <w:rPrChange w:id="1959" w:author="michele landi" w:date="2019-09-26T10:37:00Z">
                  <w:rPr>
                    <w:ins w:id="1960" w:author="michele landi" w:date="2019-09-25T09:37:00Z"/>
                  </w:rPr>
                </w:rPrChange>
              </w:rPr>
            </w:pPr>
            <w:ins w:id="1961" w:author="michele landi" w:date="2019-09-26T10:27:00Z">
              <w:r w:rsidRPr="001E1442">
                <w:rPr>
                  <w:highlight w:val="yellow"/>
                  <w:rPrChange w:id="1962" w:author="michele landi" w:date="2019-09-26T10:37:00Z">
                    <w:rPr/>
                  </w:rPrChange>
                </w:rPr>
                <w:t xml:space="preserve">Inform traffic that a vessel is not able to manoeuvre due to </w:t>
              </w:r>
            </w:ins>
            <w:ins w:id="1963" w:author="michele landi" w:date="2019-09-26T10:28:00Z">
              <w:r w:rsidRPr="001E1442">
                <w:rPr>
                  <w:highlight w:val="yellow"/>
                  <w:rPrChange w:id="1964" w:author="michele landi" w:date="2019-09-26T10:37:00Z">
                    <w:rPr/>
                  </w:rPrChange>
                </w:rPr>
                <w:t>its</w:t>
              </w:r>
            </w:ins>
            <w:ins w:id="1965" w:author="michele landi" w:date="2019-09-26T10:27:00Z">
              <w:r w:rsidRPr="001E1442">
                <w:rPr>
                  <w:highlight w:val="yellow"/>
                  <w:rPrChange w:id="1966" w:author="michele landi" w:date="2019-09-26T10:37:00Z">
                    <w:rPr/>
                  </w:rPrChange>
                </w:rPr>
                <w:t xml:space="preserve"> </w:t>
              </w:r>
            </w:ins>
            <w:ins w:id="1967" w:author="michele landi" w:date="2019-09-26T10:31:00Z">
              <w:r w:rsidR="001E1442" w:rsidRPr="001E1442">
                <w:rPr>
                  <w:highlight w:val="yellow"/>
                  <w:rPrChange w:id="1968" w:author="michele landi" w:date="2019-09-26T10:37:00Z">
                    <w:rPr/>
                  </w:rPrChange>
                </w:rPr>
                <w:t>draft</w:t>
              </w:r>
            </w:ins>
            <w:ins w:id="1969" w:author="michele landi" w:date="2019-09-26T10:28:00Z">
              <w:r w:rsidRPr="001E1442">
                <w:rPr>
                  <w:highlight w:val="yellow"/>
                  <w:rPrChange w:id="1970" w:author="michele landi" w:date="2019-09-26T10:37:00Z">
                    <w:rPr/>
                  </w:rPrChange>
                </w:rPr>
                <w:t xml:space="preserve"> </w:t>
              </w:r>
            </w:ins>
          </w:p>
        </w:tc>
      </w:tr>
      <w:tr w:rsidR="001E1442" w:rsidRPr="0063013F" w14:paraId="4CD4C65A" w14:textId="77777777" w:rsidTr="006A7B56">
        <w:trPr>
          <w:trHeight w:val="64"/>
          <w:ins w:id="1971" w:author="michele landi" w:date="2019-09-26T10:30:00Z"/>
        </w:trPr>
        <w:tc>
          <w:tcPr>
            <w:tcW w:w="1877" w:type="pct"/>
          </w:tcPr>
          <w:p w14:paraId="695115A6" w14:textId="19CA3600" w:rsidR="001E1442" w:rsidRDefault="001E1442">
            <w:pPr>
              <w:pStyle w:val="Tabletext"/>
              <w:rPr>
                <w:ins w:id="1972" w:author="michele landi" w:date="2019-09-26T10:30:00Z"/>
              </w:rPr>
            </w:pPr>
            <w:ins w:id="1973" w:author="michele landi" w:date="2019-09-26T10:31:00Z">
              <w:r>
                <w:t xml:space="preserve">RESTRICTED IN HER ABILITY </w:t>
              </w:r>
            </w:ins>
          </w:p>
        </w:tc>
        <w:tc>
          <w:tcPr>
            <w:tcW w:w="3123" w:type="pct"/>
          </w:tcPr>
          <w:p w14:paraId="66B87105" w14:textId="18523F69" w:rsidR="001E1442" w:rsidRPr="001E1442" w:rsidRDefault="001E1442">
            <w:pPr>
              <w:pStyle w:val="Tabletext"/>
              <w:rPr>
                <w:ins w:id="1974" w:author="michele landi" w:date="2019-09-26T10:30:00Z"/>
                <w:highlight w:val="yellow"/>
              </w:rPr>
            </w:pPr>
            <w:ins w:id="1975" w:author="michele landi" w:date="2019-09-26T10:31:00Z">
              <w:r w:rsidRPr="001E1442">
                <w:rPr>
                  <w:highlight w:val="yellow"/>
                  <w:rPrChange w:id="1976" w:author="michele landi" w:date="2019-09-26T10:37:00Z">
                    <w:rPr/>
                  </w:rPrChange>
                </w:rPr>
                <w:t xml:space="preserve">Inform traffic that a vessel is not able to manoeuvre due to </w:t>
              </w:r>
            </w:ins>
            <w:ins w:id="1977" w:author="michele landi" w:date="2019-09-26T10:32:00Z">
              <w:r w:rsidRPr="001E1442">
                <w:rPr>
                  <w:highlight w:val="yellow"/>
                  <w:rPrChange w:id="1978" w:author="michele landi" w:date="2019-09-26T10:37:00Z">
                    <w:rPr/>
                  </w:rPrChange>
                </w:rPr>
                <w:t>its works</w:t>
              </w:r>
            </w:ins>
          </w:p>
        </w:tc>
      </w:tr>
      <w:tr w:rsidR="001E1442" w:rsidRPr="0063013F" w14:paraId="377D17A1" w14:textId="77777777" w:rsidTr="006A7B56">
        <w:trPr>
          <w:trHeight w:val="64"/>
          <w:ins w:id="1979" w:author="michele landi" w:date="2019-09-25T09:37:00Z"/>
        </w:trPr>
        <w:tc>
          <w:tcPr>
            <w:tcW w:w="1877" w:type="pct"/>
          </w:tcPr>
          <w:p w14:paraId="3274F51C" w14:textId="37360343" w:rsidR="001E1442" w:rsidRPr="0063013F" w:rsidRDefault="001E1442">
            <w:pPr>
              <w:pStyle w:val="Tabletext"/>
              <w:rPr>
                <w:ins w:id="1980" w:author="michele landi" w:date="2019-09-25T09:37:00Z"/>
              </w:rPr>
            </w:pPr>
            <w:ins w:id="1981" w:author="michele landi" w:date="2019-09-25T09:37:00Z">
              <w:r>
                <w:t>DUE TO</w:t>
              </w:r>
            </w:ins>
          </w:p>
        </w:tc>
        <w:tc>
          <w:tcPr>
            <w:tcW w:w="3123" w:type="pct"/>
          </w:tcPr>
          <w:p w14:paraId="4BEBFE06" w14:textId="331B0465" w:rsidR="001E1442" w:rsidRPr="001A48EC" w:rsidRDefault="001E1442">
            <w:pPr>
              <w:pStyle w:val="Tabletext"/>
              <w:rPr>
                <w:ins w:id="1982" w:author="michele landi" w:date="2019-09-25T09:37:00Z"/>
                <w:highlight w:val="yellow"/>
                <w:rPrChange w:id="1983" w:author="michele landi" w:date="2019-09-26T09:22:00Z">
                  <w:rPr>
                    <w:ins w:id="1984" w:author="michele landi" w:date="2019-09-25T09:37:00Z"/>
                  </w:rPr>
                </w:rPrChange>
              </w:rPr>
            </w:pPr>
            <w:ins w:id="1985" w:author="michele landi" w:date="2019-09-25T09:37:00Z">
              <w:r w:rsidRPr="001A48EC">
                <w:rPr>
                  <w:highlight w:val="yellow"/>
                  <w:rPrChange w:id="1986" w:author="michele landi" w:date="2019-09-26T09:22:00Z">
                    <w:rPr/>
                  </w:rPrChange>
                </w:rPr>
                <w:t xml:space="preserve">Inform that </w:t>
              </w:r>
            </w:ins>
            <w:ins w:id="1987" w:author="michele landi" w:date="2019-09-25T09:58:00Z">
              <w:r w:rsidRPr="001A48EC">
                <w:rPr>
                  <w:highlight w:val="yellow"/>
                  <w:rPrChange w:id="1988" w:author="michele landi" w:date="2019-09-26T09:22:00Z">
                    <w:rPr/>
                  </w:rPrChange>
                </w:rPr>
                <w:t>because of negative connotation ……</w:t>
              </w:r>
            </w:ins>
          </w:p>
        </w:tc>
      </w:tr>
      <w:tr w:rsidR="001E1442" w14:paraId="44921308" w14:textId="77777777" w:rsidTr="006A7B56">
        <w:trPr>
          <w:trHeight w:val="64"/>
          <w:ins w:id="1989" w:author="michele landi" w:date="2019-09-25T09:37:00Z"/>
        </w:trPr>
        <w:tc>
          <w:tcPr>
            <w:tcW w:w="1877" w:type="pct"/>
          </w:tcPr>
          <w:p w14:paraId="0B97EF7F" w14:textId="77777777" w:rsidR="001E1442" w:rsidRDefault="001E1442" w:rsidP="006A7B56">
            <w:pPr>
              <w:pStyle w:val="Tabletext"/>
              <w:rPr>
                <w:ins w:id="1990" w:author="michele landi" w:date="2019-09-25T09:37:00Z"/>
              </w:rPr>
            </w:pPr>
            <w:ins w:id="1991" w:author="michele landi" w:date="2019-09-25T09:37:00Z">
              <w:r w:rsidRPr="00C235FD">
                <w:t>NAVIGATIONAL HAZARD (details)</w:t>
              </w:r>
            </w:ins>
          </w:p>
        </w:tc>
        <w:tc>
          <w:tcPr>
            <w:tcW w:w="3123" w:type="pct"/>
          </w:tcPr>
          <w:p w14:paraId="5ECB9EA5" w14:textId="77777777" w:rsidR="001E1442" w:rsidRDefault="001E1442" w:rsidP="006A7B56">
            <w:pPr>
              <w:pStyle w:val="Tabletext"/>
              <w:rPr>
                <w:ins w:id="1992" w:author="michele landi" w:date="2019-09-25T09:37:00Z"/>
              </w:rPr>
            </w:pPr>
            <w:ins w:id="1993" w:author="michele landi" w:date="2019-09-25T09:37:00Z">
              <w:r w:rsidRPr="00C235FD">
                <w:t>Advising of a specific navigational hazard (eg derelict vessel, uncharted rock, pipeline leaking gas)</w:t>
              </w:r>
            </w:ins>
          </w:p>
        </w:tc>
      </w:tr>
      <w:tr w:rsidR="001E1442" w14:paraId="4F78F0D7" w14:textId="77777777" w:rsidTr="006A7B56">
        <w:trPr>
          <w:trHeight w:val="64"/>
          <w:ins w:id="1994" w:author="michele landi" w:date="2019-09-25T09:37:00Z"/>
        </w:trPr>
        <w:tc>
          <w:tcPr>
            <w:tcW w:w="1877" w:type="pct"/>
          </w:tcPr>
          <w:p w14:paraId="32F0F3BF" w14:textId="4A5710EB" w:rsidR="001E1442" w:rsidRDefault="001E1442">
            <w:pPr>
              <w:pStyle w:val="Tabletext"/>
              <w:rPr>
                <w:ins w:id="1995" w:author="michele landi" w:date="2019-09-25T09:37:00Z"/>
              </w:rPr>
            </w:pPr>
            <w:ins w:id="1996" w:author="michele landi" w:date="2019-09-25T10:05:00Z">
              <w:r>
                <w:t>(</w:t>
              </w:r>
            </w:ins>
            <w:ins w:id="1997" w:author="michele landi" w:date="2019-09-25T09:37:00Z">
              <w:r w:rsidRPr="00C235FD">
                <w:t>DREDGING</w:t>
              </w:r>
            </w:ins>
            <w:ins w:id="1998" w:author="michele landi" w:date="2019-09-25T10:05:00Z">
              <w:r>
                <w:t>/DIVING</w:t>
              </w:r>
            </w:ins>
            <w:ins w:id="1999" w:author="michele landi" w:date="2019-09-25T10:09:00Z">
              <w:r>
                <w:t>/SURVEY</w:t>
              </w:r>
            </w:ins>
            <w:ins w:id="2000" w:author="michele landi" w:date="2019-09-25T10:05:00Z">
              <w:r>
                <w:t>)</w:t>
              </w:r>
            </w:ins>
            <w:ins w:id="2001" w:author="michele landi" w:date="2019-09-25T09:37:00Z">
              <w:r w:rsidRPr="00C235FD">
                <w:t xml:space="preserve"> </w:t>
              </w:r>
            </w:ins>
            <w:ins w:id="2002" w:author="michele landi" w:date="2019-09-25T10:05:00Z">
              <w:r>
                <w:t>OPERATION</w:t>
              </w:r>
            </w:ins>
            <w:ins w:id="2003" w:author="michele landi" w:date="2019-09-25T09:37:00Z">
              <w:r w:rsidRPr="00C235FD">
                <w:t xml:space="preserve"> </w:t>
              </w:r>
            </w:ins>
            <w:ins w:id="2004" w:author="michele landi" w:date="2019-09-25T10:05:00Z">
              <w:r>
                <w:t xml:space="preserve">IN </w:t>
              </w:r>
            </w:ins>
            <w:ins w:id="2005" w:author="michele landi" w:date="2019-09-25T09:37:00Z">
              <w:r w:rsidRPr="00C235FD">
                <w:t>(</w:t>
              </w:r>
            </w:ins>
            <w:ins w:id="2006" w:author="michele landi" w:date="2019-09-25T10:05:00Z">
              <w:r>
                <w:t>position/</w:t>
              </w:r>
            </w:ins>
            <w:ins w:id="2007" w:author="michele landi" w:date="2019-09-25T09:37:00Z">
              <w:r w:rsidRPr="00C235FD">
                <w:t>area)</w:t>
              </w:r>
            </w:ins>
          </w:p>
        </w:tc>
        <w:tc>
          <w:tcPr>
            <w:tcW w:w="3123" w:type="pct"/>
          </w:tcPr>
          <w:p w14:paraId="60C3B80F" w14:textId="254280A7" w:rsidR="001E1442" w:rsidRDefault="001E1442">
            <w:pPr>
              <w:pStyle w:val="Tabletext"/>
              <w:rPr>
                <w:ins w:id="2008" w:author="michele landi" w:date="2019-09-25T09:37:00Z"/>
              </w:rPr>
            </w:pPr>
            <w:ins w:id="2009" w:author="michele landi" w:date="2019-09-25T09:37:00Z">
              <w:r w:rsidRPr="00C235FD">
                <w:t xml:space="preserve">Advising of operations in a </w:t>
              </w:r>
            </w:ins>
            <w:ins w:id="2010" w:author="michele landi" w:date="2019-09-25T10:06:00Z">
              <w:r>
                <w:t>specific position/</w:t>
              </w:r>
            </w:ins>
            <w:ins w:id="2011" w:author="michele landi" w:date="2019-09-25T09:37:00Z">
              <w:r w:rsidRPr="00C235FD">
                <w:t>area</w:t>
              </w:r>
            </w:ins>
          </w:p>
        </w:tc>
      </w:tr>
      <w:tr w:rsidR="001E1442" w14:paraId="26F087C0" w14:textId="77777777" w:rsidTr="006A7B56">
        <w:trPr>
          <w:trHeight w:val="64"/>
          <w:ins w:id="2012" w:author="michele landi" w:date="2019-09-25T09:37:00Z"/>
        </w:trPr>
        <w:tc>
          <w:tcPr>
            <w:tcW w:w="1877" w:type="pct"/>
          </w:tcPr>
          <w:p w14:paraId="41A3E5C5" w14:textId="38B980D5" w:rsidR="001E1442" w:rsidRDefault="001E1442">
            <w:pPr>
              <w:pStyle w:val="Tabletext"/>
              <w:rPr>
                <w:ins w:id="2013" w:author="michele landi" w:date="2019-09-25T09:37:00Z"/>
              </w:rPr>
            </w:pPr>
            <w:ins w:id="2014" w:author="michele landi" w:date="2019-09-25T10:07:00Z">
              <w:r>
                <w:t>(</w:t>
              </w:r>
            </w:ins>
            <w:ins w:id="2015" w:author="michele landi" w:date="2019-09-25T09:37:00Z">
              <w:r>
                <w:t>FISHING</w:t>
              </w:r>
            </w:ins>
            <w:ins w:id="2016" w:author="michele landi" w:date="2019-09-25T10:07:00Z">
              <w:r>
                <w:t>/PLEASURE</w:t>
              </w:r>
            </w:ins>
            <w:ins w:id="2017" w:author="michele landi" w:date="2019-09-25T10:08:00Z">
              <w:r>
                <w:t>)</w:t>
              </w:r>
            </w:ins>
            <w:ins w:id="2018" w:author="michele landi" w:date="2019-09-25T09:37:00Z">
              <w:r>
                <w:t xml:space="preserve"> BOATS IN </w:t>
              </w:r>
            </w:ins>
            <w:ins w:id="2019" w:author="michele landi" w:date="2019-09-25T10:08:00Z">
              <w:r w:rsidRPr="00C235FD">
                <w:t>(</w:t>
              </w:r>
              <w:r>
                <w:t>position/</w:t>
              </w:r>
              <w:r w:rsidRPr="00C235FD">
                <w:t>area)</w:t>
              </w:r>
            </w:ins>
          </w:p>
        </w:tc>
        <w:tc>
          <w:tcPr>
            <w:tcW w:w="3123" w:type="pct"/>
          </w:tcPr>
          <w:p w14:paraId="47B286F7" w14:textId="69519B04" w:rsidR="001E1442" w:rsidRDefault="001E1442">
            <w:pPr>
              <w:pStyle w:val="Tabletext"/>
              <w:rPr>
                <w:ins w:id="2020" w:author="michele landi" w:date="2019-09-25T09:37:00Z"/>
              </w:rPr>
            </w:pPr>
            <w:ins w:id="2021" w:author="michele landi" w:date="2019-09-25T09:37:00Z">
              <w:r>
                <w:t>Inform</w:t>
              </w:r>
            </w:ins>
            <w:ins w:id="2022" w:author="michele landi" w:date="2019-09-25T10:08:00Z">
              <w:r>
                <w:t xml:space="preserve"> vessel </w:t>
              </w:r>
            </w:ins>
            <w:ins w:id="2023" w:author="michele landi" w:date="2019-09-25T10:11:00Z">
              <w:r>
                <w:t>that traffic</w:t>
              </w:r>
            </w:ins>
            <w:ins w:id="2024" w:author="michele landi" w:date="2019-09-25T10:13:00Z">
              <w:r>
                <w:t>,</w:t>
              </w:r>
            </w:ins>
            <w:ins w:id="2025" w:author="michele landi" w:date="2019-09-25T10:12:00Z">
              <w:r>
                <w:t xml:space="preserve"> with </w:t>
              </w:r>
            </w:ins>
            <w:ins w:id="2026" w:author="michele landi" w:date="2019-09-25T10:11:00Z">
              <w:r>
                <w:t>unknown</w:t>
              </w:r>
            </w:ins>
            <w:ins w:id="2027" w:author="michele landi" w:date="2019-09-25T10:12:00Z">
              <w:r>
                <w:t xml:space="preserve"> intentions</w:t>
              </w:r>
            </w:ins>
            <w:ins w:id="2028" w:author="michele landi" w:date="2019-09-25T10:11:00Z">
              <w:r>
                <w:t>,</w:t>
              </w:r>
            </w:ins>
            <w:ins w:id="2029" w:author="michele landi" w:date="2019-09-25T10:12:00Z">
              <w:r>
                <w:t xml:space="preserve"> is in the area </w:t>
              </w:r>
            </w:ins>
            <w:ins w:id="2030" w:author="michele landi" w:date="2019-09-25T10:10:00Z">
              <w:r>
                <w:t>.</w:t>
              </w:r>
            </w:ins>
          </w:p>
        </w:tc>
      </w:tr>
      <w:tr w:rsidR="001E1442" w:rsidDel="000309FB" w14:paraId="1CF1C42C" w14:textId="44D8E98D" w:rsidTr="001741C0">
        <w:trPr>
          <w:trHeight w:val="64"/>
          <w:del w:id="2031" w:author="michele landi" w:date="2019-09-25T10:08:00Z"/>
        </w:trPr>
        <w:tc>
          <w:tcPr>
            <w:tcW w:w="1877" w:type="pct"/>
          </w:tcPr>
          <w:p w14:paraId="2EBB0E5B" w14:textId="59A456AF" w:rsidR="001E1442" w:rsidRPr="0063013F" w:rsidDel="000309FB" w:rsidRDefault="001E1442">
            <w:pPr>
              <w:pStyle w:val="Tabletext"/>
              <w:rPr>
                <w:del w:id="2032" w:author="michele landi" w:date="2019-09-25T10:08:00Z"/>
              </w:rPr>
            </w:pPr>
            <w:del w:id="2033" w:author="michele landi" w:date="2019-09-25T10:08:00Z">
              <w:r w:rsidRPr="0063013F" w:rsidDel="000309FB">
                <w:delText xml:space="preserve">NO </w:delText>
              </w:r>
            </w:del>
            <w:del w:id="2034" w:author="michele landi" w:date="2019-09-24T16:47:00Z">
              <w:r w:rsidRPr="0063013F" w:rsidDel="00C524BB">
                <w:delText xml:space="preserve">REPORTED </w:delText>
              </w:r>
            </w:del>
            <w:del w:id="2035" w:author="michele landi" w:date="2019-09-25T10:08:00Z">
              <w:r w:rsidRPr="0063013F" w:rsidDel="000309FB">
                <w:delText>TRAFFIC</w:delText>
              </w:r>
            </w:del>
          </w:p>
        </w:tc>
        <w:tc>
          <w:tcPr>
            <w:tcW w:w="3123" w:type="pct"/>
          </w:tcPr>
          <w:p w14:paraId="59228915" w14:textId="28EA700A" w:rsidR="001E1442" w:rsidRPr="0063013F" w:rsidDel="000309FB" w:rsidRDefault="001E1442" w:rsidP="00D148DF">
            <w:pPr>
              <w:pStyle w:val="Tabletext"/>
              <w:rPr>
                <w:del w:id="2036" w:author="michele landi" w:date="2019-09-25T10:08:00Z"/>
              </w:rPr>
            </w:pPr>
            <w:del w:id="2037" w:author="michele landi" w:date="2019-09-25T10:08:00Z">
              <w:r w:rsidDel="000309FB">
                <w:delText>Information there is no reported traffic in an area</w:delText>
              </w:r>
            </w:del>
          </w:p>
        </w:tc>
      </w:tr>
      <w:tr w:rsidR="001E1442" w:rsidDel="00C524BB" w14:paraId="4A1A9123" w14:textId="726E0B99" w:rsidTr="001741C0">
        <w:trPr>
          <w:trHeight w:val="64"/>
          <w:del w:id="2038" w:author="michele landi" w:date="2019-09-24T16:48:00Z"/>
        </w:trPr>
        <w:tc>
          <w:tcPr>
            <w:tcW w:w="1877" w:type="pct"/>
          </w:tcPr>
          <w:p w14:paraId="01FF81C9" w14:textId="1E6F2F5C" w:rsidR="001E1442" w:rsidRPr="0063013F" w:rsidDel="00C524BB" w:rsidRDefault="001E1442" w:rsidP="00D148DF">
            <w:pPr>
              <w:pStyle w:val="Tabletext"/>
              <w:rPr>
                <w:del w:id="2039" w:author="michele landi" w:date="2019-09-24T16:48:00Z"/>
              </w:rPr>
            </w:pPr>
            <w:del w:id="2040" w:author="michele landi" w:date="2019-09-24T16:48:00Z">
              <w:r w:rsidDel="00C524BB">
                <w:delText xml:space="preserve">NO TRAFFIC </w:delText>
              </w:r>
              <w:r w:rsidRPr="00C524BB" w:rsidDel="00C524BB">
                <w:rPr>
                  <w:color w:val="FF0000"/>
                  <w:rPrChange w:id="2041" w:author="michele landi" w:date="2019-09-24T16:47:00Z">
                    <w:rPr/>
                  </w:rPrChange>
                </w:rPr>
                <w:delText>TO REPORT</w:delText>
              </w:r>
            </w:del>
          </w:p>
        </w:tc>
        <w:tc>
          <w:tcPr>
            <w:tcW w:w="3123" w:type="pct"/>
          </w:tcPr>
          <w:p w14:paraId="4222BF88" w14:textId="2A78AC13" w:rsidR="001E1442" w:rsidRPr="0063013F" w:rsidDel="00C524BB" w:rsidRDefault="001E1442" w:rsidP="00D148DF">
            <w:pPr>
              <w:pStyle w:val="Tabletext"/>
              <w:rPr>
                <w:del w:id="2042" w:author="michele landi" w:date="2019-09-24T16:48:00Z"/>
              </w:rPr>
            </w:pPr>
            <w:del w:id="2043" w:author="michele landi" w:date="2019-09-24T16:48:00Z">
              <w:r w:rsidDel="00C524BB">
                <w:delText>Information that there is no traffic to report</w:delText>
              </w:r>
            </w:del>
          </w:p>
        </w:tc>
      </w:tr>
      <w:tr w:rsidR="001E1442" w:rsidDel="00C524BB" w14:paraId="7386B3DA" w14:textId="2BA1036B" w:rsidTr="001741C0">
        <w:trPr>
          <w:trHeight w:val="64"/>
          <w:del w:id="2044" w:author="michele landi" w:date="2019-09-24T16:50:00Z"/>
        </w:trPr>
        <w:tc>
          <w:tcPr>
            <w:tcW w:w="1877" w:type="pct"/>
          </w:tcPr>
          <w:p w14:paraId="783EB631" w14:textId="16F3BA73" w:rsidR="001E1442" w:rsidRPr="0063013F" w:rsidDel="00C524BB" w:rsidRDefault="001E1442" w:rsidP="00D148DF">
            <w:pPr>
              <w:pStyle w:val="Tabletext"/>
              <w:rPr>
                <w:del w:id="2045" w:author="michele landi" w:date="2019-09-24T16:50:00Z"/>
              </w:rPr>
            </w:pPr>
            <w:del w:id="2046" w:author="michele landi" w:date="2019-09-24T16:50:00Z">
              <w:r w:rsidRPr="0063013F" w:rsidDel="00C524BB">
                <w:delText>MEET</w:delText>
              </w:r>
            </w:del>
          </w:p>
        </w:tc>
        <w:tc>
          <w:tcPr>
            <w:tcW w:w="3123" w:type="pct"/>
          </w:tcPr>
          <w:p w14:paraId="18E064C6" w14:textId="71322421" w:rsidR="001E1442" w:rsidRPr="0063013F" w:rsidDel="00C524BB" w:rsidRDefault="001E1442" w:rsidP="00D148DF">
            <w:pPr>
              <w:pStyle w:val="Tabletext"/>
              <w:rPr>
                <w:del w:id="2047" w:author="michele landi" w:date="2019-09-24T16:50:00Z"/>
              </w:rPr>
            </w:pPr>
            <w:del w:id="2048" w:author="michele landi" w:date="2019-09-24T16:50:00Z">
              <w:r w:rsidDel="00C524BB">
                <w:delText>Information that one vessel will meet another vessel</w:delText>
              </w:r>
            </w:del>
          </w:p>
        </w:tc>
      </w:tr>
      <w:tr w:rsidR="001E1442" w:rsidDel="00C524BB" w14:paraId="2679DDDA" w14:textId="318100D5" w:rsidTr="001741C0">
        <w:trPr>
          <w:trHeight w:val="64"/>
          <w:del w:id="2049" w:author="michele landi" w:date="2019-09-24T16:50:00Z"/>
        </w:trPr>
        <w:tc>
          <w:tcPr>
            <w:tcW w:w="1877" w:type="pct"/>
          </w:tcPr>
          <w:p w14:paraId="11AEADAE" w14:textId="5B0CFC42" w:rsidR="001E1442" w:rsidRPr="0063013F" w:rsidDel="00C524BB" w:rsidRDefault="001E1442" w:rsidP="00D148DF">
            <w:pPr>
              <w:pStyle w:val="Tabletext"/>
              <w:rPr>
                <w:del w:id="2050" w:author="michele landi" w:date="2019-09-24T16:50:00Z"/>
              </w:rPr>
            </w:pPr>
            <w:del w:id="2051" w:author="michele landi" w:date="2019-09-24T16:50:00Z">
              <w:r w:rsidRPr="0063013F" w:rsidDel="00C524BB">
                <w:delText>PASS</w:delText>
              </w:r>
            </w:del>
          </w:p>
        </w:tc>
        <w:tc>
          <w:tcPr>
            <w:tcW w:w="3123" w:type="pct"/>
          </w:tcPr>
          <w:p w14:paraId="7549ACDF" w14:textId="09A8F30D" w:rsidR="001E1442" w:rsidRPr="0063013F" w:rsidDel="00C524BB" w:rsidRDefault="001E1442" w:rsidP="00D148DF">
            <w:pPr>
              <w:pStyle w:val="Tabletext"/>
              <w:rPr>
                <w:del w:id="2052" w:author="michele landi" w:date="2019-09-24T16:50:00Z"/>
              </w:rPr>
            </w:pPr>
            <w:del w:id="2053" w:author="michele landi" w:date="2019-09-24T16:50:00Z">
              <w:r w:rsidDel="00C524BB">
                <w:delText xml:space="preserve">Information that one vessel is stopped (or slowed down) and the other vessel will pass them </w:delText>
              </w:r>
            </w:del>
          </w:p>
        </w:tc>
      </w:tr>
      <w:tr w:rsidR="001E1442" w:rsidDel="00C524BB" w14:paraId="39D0621C" w14:textId="3A81E503" w:rsidTr="001741C0">
        <w:trPr>
          <w:trHeight w:val="64"/>
          <w:del w:id="2054" w:author="michele landi" w:date="2019-09-24T16:50:00Z"/>
        </w:trPr>
        <w:tc>
          <w:tcPr>
            <w:tcW w:w="1877" w:type="pct"/>
          </w:tcPr>
          <w:p w14:paraId="2C40AAF8" w14:textId="3D09AD51" w:rsidR="001E1442" w:rsidRPr="00F63CB6" w:rsidDel="00C524BB" w:rsidRDefault="001E1442" w:rsidP="00D148DF">
            <w:pPr>
              <w:pStyle w:val="Tabletext"/>
              <w:rPr>
                <w:del w:id="2055" w:author="michele landi" w:date="2019-09-24T16:50:00Z"/>
              </w:rPr>
            </w:pPr>
            <w:del w:id="2056" w:author="michele landi" w:date="2019-09-24T16:50:00Z">
              <w:r w:rsidRPr="00F63CB6" w:rsidDel="00C524BB">
                <w:delText>OVERTAKING</w:delText>
              </w:r>
            </w:del>
          </w:p>
        </w:tc>
        <w:tc>
          <w:tcPr>
            <w:tcW w:w="3123" w:type="pct"/>
          </w:tcPr>
          <w:p w14:paraId="47EBBD77" w14:textId="4C24CAB8" w:rsidR="001E1442" w:rsidRPr="0063013F" w:rsidDel="00C524BB" w:rsidRDefault="001E1442" w:rsidP="00D148DF">
            <w:pPr>
              <w:pStyle w:val="Tabletext"/>
              <w:rPr>
                <w:del w:id="2057" w:author="michele landi" w:date="2019-09-24T16:50:00Z"/>
              </w:rPr>
            </w:pPr>
            <w:del w:id="2058" w:author="michele landi" w:date="2019-09-24T16:50:00Z">
              <w:r w:rsidDel="00C524BB">
                <w:delText>Information that the vessels are heading in roughly the same direction and are likely to overtake each other</w:delText>
              </w:r>
            </w:del>
          </w:p>
        </w:tc>
      </w:tr>
      <w:tr w:rsidR="001E1442" w:rsidDel="00C524BB" w14:paraId="64D4FF1F" w14:textId="6B112887" w:rsidTr="001741C0">
        <w:trPr>
          <w:trHeight w:val="64"/>
          <w:del w:id="2059" w:author="michele landi" w:date="2019-09-24T16:50:00Z"/>
        </w:trPr>
        <w:tc>
          <w:tcPr>
            <w:tcW w:w="1877" w:type="pct"/>
          </w:tcPr>
          <w:p w14:paraId="0A50AAE3" w14:textId="243B7AB5" w:rsidR="001E1442" w:rsidRPr="00F63CB6" w:rsidDel="00C524BB" w:rsidRDefault="001E1442" w:rsidP="00D148DF">
            <w:pPr>
              <w:pStyle w:val="Tabletext"/>
              <w:rPr>
                <w:del w:id="2060" w:author="michele landi" w:date="2019-09-24T16:50:00Z"/>
              </w:rPr>
            </w:pPr>
            <w:del w:id="2061" w:author="michele landi" w:date="2019-09-24T16:50:00Z">
              <w:r w:rsidRPr="00F63CB6" w:rsidDel="00C524BB">
                <w:delText>INWARD</w:delText>
              </w:r>
            </w:del>
          </w:p>
        </w:tc>
        <w:tc>
          <w:tcPr>
            <w:tcW w:w="3123" w:type="pct"/>
          </w:tcPr>
          <w:p w14:paraId="53B86A5B" w14:textId="49415971" w:rsidR="001E1442" w:rsidRPr="0063013F" w:rsidDel="00C524BB" w:rsidRDefault="001E1442" w:rsidP="00D148DF">
            <w:pPr>
              <w:pStyle w:val="Tabletext"/>
              <w:rPr>
                <w:del w:id="2062" w:author="michele landi" w:date="2019-09-24T16:50:00Z"/>
              </w:rPr>
            </w:pPr>
            <w:del w:id="2063" w:author="michele landi" w:date="2019-09-24T16:50:00Z">
              <w:r w:rsidDel="00C524BB">
                <w:delText>Information that a vessel is inward bound</w:delText>
              </w:r>
            </w:del>
          </w:p>
        </w:tc>
      </w:tr>
      <w:tr w:rsidR="001E1442" w:rsidDel="00C524BB" w14:paraId="1EF0D6B4" w14:textId="280BE83D" w:rsidTr="001741C0">
        <w:trPr>
          <w:trHeight w:val="64"/>
          <w:del w:id="2064" w:author="michele landi" w:date="2019-09-24T16:50:00Z"/>
        </w:trPr>
        <w:tc>
          <w:tcPr>
            <w:tcW w:w="1877" w:type="pct"/>
          </w:tcPr>
          <w:p w14:paraId="5A4C2ED6" w14:textId="0C4CB324" w:rsidR="001E1442" w:rsidRPr="00F63CB6" w:rsidDel="00C524BB" w:rsidRDefault="001E1442" w:rsidP="00D148DF">
            <w:pPr>
              <w:pStyle w:val="Tabletext"/>
              <w:rPr>
                <w:del w:id="2065" w:author="michele landi" w:date="2019-09-24T16:50:00Z"/>
              </w:rPr>
            </w:pPr>
            <w:del w:id="2066" w:author="michele landi" w:date="2019-09-24T16:50:00Z">
              <w:r w:rsidRPr="00F63CB6" w:rsidDel="00C524BB">
                <w:delText>OUTWARD</w:delText>
              </w:r>
            </w:del>
          </w:p>
        </w:tc>
        <w:tc>
          <w:tcPr>
            <w:tcW w:w="3123" w:type="pct"/>
          </w:tcPr>
          <w:p w14:paraId="37ADBB22" w14:textId="741D6DD8" w:rsidR="001E1442" w:rsidRPr="0063013F" w:rsidDel="00C524BB" w:rsidRDefault="001E1442" w:rsidP="00D148DF">
            <w:pPr>
              <w:pStyle w:val="Tabletext"/>
              <w:rPr>
                <w:del w:id="2067" w:author="michele landi" w:date="2019-09-24T16:50:00Z"/>
              </w:rPr>
            </w:pPr>
            <w:del w:id="2068" w:author="michele landi" w:date="2019-09-24T16:50:00Z">
              <w:r w:rsidDel="00C524BB">
                <w:delText>Information that a vessel is outward bound</w:delText>
              </w:r>
            </w:del>
          </w:p>
        </w:tc>
      </w:tr>
      <w:tr w:rsidR="001E1442" w:rsidDel="00C524BB" w14:paraId="3A770D2C" w14:textId="3C1EB84F" w:rsidTr="001741C0">
        <w:trPr>
          <w:trHeight w:val="64"/>
          <w:del w:id="2069" w:author="michele landi" w:date="2019-09-24T16:50:00Z"/>
        </w:trPr>
        <w:tc>
          <w:tcPr>
            <w:tcW w:w="1877" w:type="pct"/>
          </w:tcPr>
          <w:p w14:paraId="18697895" w14:textId="6BD92DDF" w:rsidR="001E1442" w:rsidRPr="00F63CB6" w:rsidDel="00C524BB" w:rsidRDefault="001E1442" w:rsidP="00D148DF">
            <w:pPr>
              <w:pStyle w:val="Tabletext"/>
              <w:rPr>
                <w:del w:id="2070" w:author="michele landi" w:date="2019-09-24T16:50:00Z"/>
              </w:rPr>
            </w:pPr>
            <w:del w:id="2071" w:author="michele landi" w:date="2019-09-24T16:50:00Z">
              <w:r w:rsidRPr="00F63CB6" w:rsidDel="00C524BB">
                <w:delText>EASTBOUND/ WESTBOUND/ NORTHBOUND/ SOUTHBOUND</w:delText>
              </w:r>
            </w:del>
          </w:p>
        </w:tc>
        <w:tc>
          <w:tcPr>
            <w:tcW w:w="3123" w:type="pct"/>
          </w:tcPr>
          <w:p w14:paraId="2143A0A8" w14:textId="71895214" w:rsidR="001E1442" w:rsidRPr="0063013F" w:rsidDel="00C524BB" w:rsidRDefault="001E1442" w:rsidP="00D148DF">
            <w:pPr>
              <w:pStyle w:val="Tabletext"/>
              <w:rPr>
                <w:del w:id="2072" w:author="michele landi" w:date="2019-09-24T16:50:00Z"/>
              </w:rPr>
            </w:pPr>
            <w:del w:id="2073" w:author="michele landi" w:date="2019-09-24T16:50:00Z">
              <w:r w:rsidDel="00C524BB">
                <w:delText>Directional information about a vessels movements</w:delText>
              </w:r>
            </w:del>
          </w:p>
        </w:tc>
      </w:tr>
      <w:tr w:rsidR="001E1442" w:rsidDel="00C524BB" w14:paraId="236CC069" w14:textId="35FBD7C9" w:rsidTr="001741C0">
        <w:trPr>
          <w:trHeight w:val="64"/>
          <w:del w:id="2074" w:author="michele landi" w:date="2019-09-24T16:50:00Z"/>
        </w:trPr>
        <w:tc>
          <w:tcPr>
            <w:tcW w:w="1877" w:type="pct"/>
          </w:tcPr>
          <w:p w14:paraId="0441170C" w14:textId="3AC360D7" w:rsidR="001E1442" w:rsidRPr="0063013F" w:rsidDel="00C524BB" w:rsidRDefault="001E1442" w:rsidP="00D148DF">
            <w:pPr>
              <w:pStyle w:val="Tabletext"/>
              <w:rPr>
                <w:del w:id="2075" w:author="michele landi" w:date="2019-09-24T16:50:00Z"/>
              </w:rPr>
            </w:pPr>
            <w:del w:id="2076" w:author="michele landi" w:date="2019-09-24T16:50:00Z">
              <w:r w:rsidRPr="0063013F" w:rsidDel="00C524BB">
                <w:delText>TURNING</w:delText>
              </w:r>
            </w:del>
          </w:p>
        </w:tc>
        <w:tc>
          <w:tcPr>
            <w:tcW w:w="3123" w:type="pct"/>
          </w:tcPr>
          <w:p w14:paraId="501DD477" w14:textId="2BC16992" w:rsidR="001E1442" w:rsidRPr="0063013F" w:rsidDel="00C524BB" w:rsidRDefault="001E1442" w:rsidP="00D148DF">
            <w:pPr>
              <w:pStyle w:val="Tabletext"/>
              <w:rPr>
                <w:del w:id="2077" w:author="michele landi" w:date="2019-09-24T16:50:00Z"/>
              </w:rPr>
            </w:pPr>
            <w:del w:id="2078" w:author="michele landi" w:date="2019-09-24T16:50:00Z">
              <w:r w:rsidDel="00C524BB">
                <w:delText>Information that a vessel is turning</w:delText>
              </w:r>
            </w:del>
          </w:p>
        </w:tc>
      </w:tr>
      <w:tr w:rsidR="001E1442" w:rsidDel="00C524BB" w14:paraId="2E188F0C" w14:textId="42CEC08A" w:rsidTr="001741C0">
        <w:trPr>
          <w:trHeight w:val="64"/>
          <w:del w:id="2079" w:author="michele landi" w:date="2019-09-24T16:50:00Z"/>
        </w:trPr>
        <w:tc>
          <w:tcPr>
            <w:tcW w:w="1877" w:type="pct"/>
          </w:tcPr>
          <w:p w14:paraId="1E1E3431" w14:textId="19921A61" w:rsidR="001E1442" w:rsidRPr="00F63CB6" w:rsidDel="00C524BB" w:rsidRDefault="001E1442" w:rsidP="00D148DF">
            <w:pPr>
              <w:pStyle w:val="Tabletext"/>
              <w:rPr>
                <w:del w:id="2080" w:author="michele landi" w:date="2019-09-24T16:50:00Z"/>
              </w:rPr>
            </w:pPr>
            <w:del w:id="2081" w:author="michele landi" w:date="2019-09-24T16:50:00Z">
              <w:r w:rsidRPr="00F63CB6" w:rsidDel="00C524BB">
                <w:delText>ENTERING</w:delText>
              </w:r>
            </w:del>
          </w:p>
        </w:tc>
        <w:tc>
          <w:tcPr>
            <w:tcW w:w="3123" w:type="pct"/>
          </w:tcPr>
          <w:p w14:paraId="07C5108C" w14:textId="59418D18" w:rsidR="001E1442" w:rsidRPr="0063013F" w:rsidDel="00C524BB" w:rsidRDefault="001E1442" w:rsidP="00D148DF">
            <w:pPr>
              <w:pStyle w:val="Tabletext"/>
              <w:rPr>
                <w:del w:id="2082" w:author="michele landi" w:date="2019-09-24T16:50:00Z"/>
              </w:rPr>
            </w:pPr>
            <w:del w:id="2083" w:author="michele landi" w:date="2019-09-24T16:50:00Z">
              <w:r w:rsidDel="00C524BB">
                <w:delText>Information that a vessel is entering an area</w:delText>
              </w:r>
            </w:del>
          </w:p>
        </w:tc>
      </w:tr>
      <w:tr w:rsidR="001E1442" w:rsidDel="00C524BB" w14:paraId="67B6C07F" w14:textId="16B8FA33" w:rsidTr="001741C0">
        <w:trPr>
          <w:trHeight w:val="64"/>
          <w:del w:id="2084" w:author="michele landi" w:date="2019-09-24T16:50:00Z"/>
        </w:trPr>
        <w:tc>
          <w:tcPr>
            <w:tcW w:w="1877" w:type="pct"/>
          </w:tcPr>
          <w:p w14:paraId="7F347E12" w14:textId="4676A489" w:rsidR="001E1442" w:rsidRPr="00F63CB6" w:rsidDel="00C524BB" w:rsidRDefault="001E1442" w:rsidP="00D148DF">
            <w:pPr>
              <w:pStyle w:val="Tabletext"/>
              <w:rPr>
                <w:del w:id="2085" w:author="michele landi" w:date="2019-09-24T16:50:00Z"/>
              </w:rPr>
            </w:pPr>
            <w:del w:id="2086" w:author="michele landi" w:date="2019-09-24T16:50:00Z">
              <w:r w:rsidRPr="00F63CB6" w:rsidDel="00C524BB">
                <w:delText>LEAVING</w:delText>
              </w:r>
            </w:del>
          </w:p>
        </w:tc>
        <w:tc>
          <w:tcPr>
            <w:tcW w:w="3123" w:type="pct"/>
          </w:tcPr>
          <w:p w14:paraId="1BD57A05" w14:textId="336076C4" w:rsidR="001E1442" w:rsidRPr="0063013F" w:rsidDel="00C524BB" w:rsidRDefault="001E1442" w:rsidP="00D148DF">
            <w:pPr>
              <w:pStyle w:val="Tabletext"/>
              <w:rPr>
                <w:del w:id="2087" w:author="michele landi" w:date="2019-09-24T16:50:00Z"/>
              </w:rPr>
            </w:pPr>
            <w:del w:id="2088" w:author="michele landi" w:date="2019-09-24T16:50:00Z">
              <w:r w:rsidDel="00C524BB">
                <w:delText>Information that a vessel is leaving an area</w:delText>
              </w:r>
            </w:del>
          </w:p>
        </w:tc>
      </w:tr>
      <w:tr w:rsidR="001E1442" w:rsidDel="00C524BB" w14:paraId="749EA116" w14:textId="1CB1A69E" w:rsidTr="001741C0">
        <w:trPr>
          <w:trHeight w:val="64"/>
          <w:del w:id="2089" w:author="michele landi" w:date="2019-09-24T16:50:00Z"/>
        </w:trPr>
        <w:tc>
          <w:tcPr>
            <w:tcW w:w="1877" w:type="pct"/>
          </w:tcPr>
          <w:p w14:paraId="6903A831" w14:textId="51632475" w:rsidR="001E1442" w:rsidRPr="00F63CB6" w:rsidDel="00C524BB" w:rsidRDefault="001E1442" w:rsidP="00D148DF">
            <w:pPr>
              <w:pStyle w:val="Tabletext"/>
              <w:rPr>
                <w:del w:id="2090" w:author="michele landi" w:date="2019-09-24T16:50:00Z"/>
              </w:rPr>
            </w:pPr>
            <w:del w:id="2091" w:author="michele landi" w:date="2019-09-24T16:50:00Z">
              <w:r w:rsidRPr="00F63CB6" w:rsidDel="00C524BB">
                <w:delText>GETTING UNDERWAY</w:delText>
              </w:r>
            </w:del>
          </w:p>
        </w:tc>
        <w:tc>
          <w:tcPr>
            <w:tcW w:w="3123" w:type="pct"/>
          </w:tcPr>
          <w:p w14:paraId="4C585AC2" w14:textId="6E17A8BF" w:rsidR="001E1442" w:rsidRPr="0063013F" w:rsidDel="00C524BB" w:rsidRDefault="001E1442" w:rsidP="00D148DF">
            <w:pPr>
              <w:pStyle w:val="Tabletext"/>
              <w:rPr>
                <w:del w:id="2092" w:author="michele landi" w:date="2019-09-24T16:50:00Z"/>
              </w:rPr>
            </w:pPr>
            <w:del w:id="2093" w:author="michele landi" w:date="2019-09-24T16:50:00Z">
              <w:r w:rsidDel="00C524BB">
                <w:delText>Information that a vessel is getting underway</w:delText>
              </w:r>
            </w:del>
          </w:p>
        </w:tc>
      </w:tr>
      <w:tr w:rsidR="001E1442" w:rsidDel="00C524BB" w14:paraId="4BC3128E" w14:textId="1800F22E" w:rsidTr="001741C0">
        <w:trPr>
          <w:trHeight w:val="64"/>
          <w:del w:id="2094" w:author="michele landi" w:date="2019-09-24T16:50:00Z"/>
        </w:trPr>
        <w:tc>
          <w:tcPr>
            <w:tcW w:w="1877" w:type="pct"/>
          </w:tcPr>
          <w:p w14:paraId="0496B651" w14:textId="6651BF35" w:rsidR="001E1442" w:rsidRPr="00F63CB6" w:rsidDel="00C524BB" w:rsidRDefault="001E1442" w:rsidP="00D148DF">
            <w:pPr>
              <w:pStyle w:val="Tabletext"/>
              <w:rPr>
                <w:del w:id="2095" w:author="michele landi" w:date="2019-09-24T16:50:00Z"/>
              </w:rPr>
            </w:pPr>
            <w:del w:id="2096" w:author="michele landi" w:date="2019-09-24T16:50:00Z">
              <w:r w:rsidRPr="00F63CB6" w:rsidDel="00C524BB">
                <w:delText>DEPARTING</w:delText>
              </w:r>
            </w:del>
          </w:p>
        </w:tc>
        <w:tc>
          <w:tcPr>
            <w:tcW w:w="3123" w:type="pct"/>
          </w:tcPr>
          <w:p w14:paraId="24DCF581" w14:textId="3B2866EA" w:rsidR="001E1442" w:rsidRPr="0063013F" w:rsidDel="00C524BB" w:rsidRDefault="001E1442" w:rsidP="00D148DF">
            <w:pPr>
              <w:pStyle w:val="Tabletext"/>
              <w:rPr>
                <w:del w:id="2097" w:author="michele landi" w:date="2019-09-24T16:50:00Z"/>
              </w:rPr>
            </w:pPr>
            <w:del w:id="2098" w:author="michele landi" w:date="2019-09-24T16:50:00Z">
              <w:r w:rsidDel="00C524BB">
                <w:delText>Information that a vessel is departing an area</w:delText>
              </w:r>
            </w:del>
          </w:p>
        </w:tc>
      </w:tr>
      <w:tr w:rsidR="001E1442" w:rsidDel="00C524BB" w14:paraId="0CA7EB3E" w14:textId="5DF54F18" w:rsidTr="001741C0">
        <w:trPr>
          <w:trHeight w:val="64"/>
          <w:del w:id="2099" w:author="michele landi" w:date="2019-09-24T16:50:00Z"/>
        </w:trPr>
        <w:tc>
          <w:tcPr>
            <w:tcW w:w="1877" w:type="pct"/>
          </w:tcPr>
          <w:p w14:paraId="15ABB060" w14:textId="77579A03" w:rsidR="001E1442" w:rsidRPr="00F63CB6" w:rsidDel="00C524BB" w:rsidRDefault="001E1442" w:rsidP="00D148DF">
            <w:pPr>
              <w:pStyle w:val="Tabletext"/>
              <w:rPr>
                <w:del w:id="2100" w:author="michele landi" w:date="2019-09-24T16:50:00Z"/>
              </w:rPr>
            </w:pPr>
            <w:del w:id="2101" w:author="michele landi" w:date="2019-09-24T16:50:00Z">
              <w:r w:rsidRPr="00F63CB6" w:rsidDel="00C524BB">
                <w:delText>ANCHORING</w:delText>
              </w:r>
            </w:del>
          </w:p>
        </w:tc>
        <w:tc>
          <w:tcPr>
            <w:tcW w:w="3123" w:type="pct"/>
          </w:tcPr>
          <w:p w14:paraId="7699FDBB" w14:textId="2EF3E718" w:rsidR="001E1442" w:rsidRPr="0063013F" w:rsidDel="00C524BB" w:rsidRDefault="001E1442" w:rsidP="00D148DF">
            <w:pPr>
              <w:pStyle w:val="Tabletext"/>
              <w:rPr>
                <w:del w:id="2102" w:author="michele landi" w:date="2019-09-24T16:50:00Z"/>
              </w:rPr>
            </w:pPr>
            <w:del w:id="2103" w:author="michele landi" w:date="2019-09-24T16:50:00Z">
              <w:r w:rsidDel="00C524BB">
                <w:delText>Information that a vessel is getting ready to anchor or has recently anchored</w:delText>
              </w:r>
            </w:del>
          </w:p>
        </w:tc>
      </w:tr>
      <w:tr w:rsidR="001E1442" w:rsidDel="00C524BB" w14:paraId="48E75EA1" w14:textId="7067DB3A" w:rsidTr="001741C0">
        <w:trPr>
          <w:trHeight w:val="64"/>
          <w:del w:id="2104" w:author="michele landi" w:date="2019-09-24T16:50:00Z"/>
        </w:trPr>
        <w:tc>
          <w:tcPr>
            <w:tcW w:w="1877" w:type="pct"/>
          </w:tcPr>
          <w:p w14:paraId="20F86A30" w14:textId="26E84195" w:rsidR="001E1442" w:rsidRPr="00F63CB6" w:rsidDel="00C524BB" w:rsidRDefault="001E1442" w:rsidP="00D148DF">
            <w:pPr>
              <w:pStyle w:val="Tabletext"/>
              <w:rPr>
                <w:del w:id="2105" w:author="michele landi" w:date="2019-09-24T16:50:00Z"/>
              </w:rPr>
            </w:pPr>
            <w:del w:id="2106" w:author="michele landi" w:date="2019-09-24T16:50:00Z">
              <w:r w:rsidRPr="00F63CB6" w:rsidDel="00C524BB">
                <w:delText>CROSSING</w:delText>
              </w:r>
            </w:del>
          </w:p>
        </w:tc>
        <w:tc>
          <w:tcPr>
            <w:tcW w:w="3123" w:type="pct"/>
          </w:tcPr>
          <w:p w14:paraId="750E83E8" w14:textId="31645043" w:rsidR="001E1442" w:rsidRPr="0063013F" w:rsidDel="00C524BB" w:rsidRDefault="001E1442" w:rsidP="00D148DF">
            <w:pPr>
              <w:pStyle w:val="Tabletext"/>
              <w:rPr>
                <w:del w:id="2107" w:author="michele landi" w:date="2019-09-24T16:50:00Z"/>
              </w:rPr>
            </w:pPr>
            <w:del w:id="2108" w:author="michele landi" w:date="2019-09-24T16:50:00Z">
              <w:r w:rsidDel="00C524BB">
                <w:delText>Information that a vessel is crossing through an area</w:delText>
              </w:r>
            </w:del>
          </w:p>
        </w:tc>
      </w:tr>
      <w:tr w:rsidR="001E1442" w:rsidRPr="00037BA5" w:rsidDel="000309FB" w14:paraId="322A776E" w14:textId="440C8343" w:rsidTr="001741C0">
        <w:trPr>
          <w:trHeight w:val="64"/>
          <w:del w:id="2109" w:author="michele landi" w:date="2019-09-25T10:08:00Z"/>
        </w:trPr>
        <w:tc>
          <w:tcPr>
            <w:tcW w:w="1877" w:type="pct"/>
          </w:tcPr>
          <w:p w14:paraId="6F26305C" w14:textId="3B8E7C96" w:rsidR="001E1442" w:rsidRPr="00BB0CF1" w:rsidDel="000309FB" w:rsidRDefault="001E1442" w:rsidP="00D148DF">
            <w:pPr>
              <w:pStyle w:val="Tabletext"/>
              <w:rPr>
                <w:del w:id="2110" w:author="michele landi" w:date="2019-09-25T10:08:00Z"/>
              </w:rPr>
            </w:pPr>
            <w:del w:id="2111" w:author="michele landi" w:date="2019-09-25T10:08:00Z">
              <w:r w:rsidRPr="00BB0CF1" w:rsidDel="000309FB">
                <w:delText>NOT UNDER COMMAND</w:delText>
              </w:r>
            </w:del>
          </w:p>
        </w:tc>
        <w:tc>
          <w:tcPr>
            <w:tcW w:w="3123" w:type="pct"/>
          </w:tcPr>
          <w:p w14:paraId="271A2C83" w14:textId="2C513FE2" w:rsidR="001E1442" w:rsidRPr="00BB0CF1" w:rsidDel="000309FB" w:rsidRDefault="001E1442" w:rsidP="00D148DF">
            <w:pPr>
              <w:pStyle w:val="Tabletext"/>
              <w:rPr>
                <w:del w:id="2112" w:author="michele landi" w:date="2019-09-25T10:08:00Z"/>
              </w:rPr>
            </w:pPr>
            <w:del w:id="2113" w:author="michele landi" w:date="2019-09-25T10:08:00Z">
              <w:r w:rsidRPr="00BB0CF1" w:rsidDel="000309FB">
                <w:delText>Information that a vessel is currently not under command</w:delText>
              </w:r>
            </w:del>
          </w:p>
        </w:tc>
      </w:tr>
      <w:tr w:rsidR="001E1442" w:rsidRPr="00037BA5" w:rsidDel="000309FB" w14:paraId="15F980C0" w14:textId="71E88A3B" w:rsidTr="001741C0">
        <w:trPr>
          <w:trHeight w:val="64"/>
          <w:del w:id="2114" w:author="michele landi" w:date="2019-09-25T10:08:00Z"/>
        </w:trPr>
        <w:tc>
          <w:tcPr>
            <w:tcW w:w="1877" w:type="pct"/>
          </w:tcPr>
          <w:p w14:paraId="223488A3" w14:textId="2F148A17" w:rsidR="001E1442" w:rsidRPr="00BB0CF1" w:rsidDel="000309FB" w:rsidRDefault="001E1442" w:rsidP="00D148DF">
            <w:pPr>
              <w:pStyle w:val="Tabletext"/>
              <w:rPr>
                <w:del w:id="2115" w:author="michele landi" w:date="2019-09-25T10:08:00Z"/>
              </w:rPr>
            </w:pPr>
            <w:del w:id="2116" w:author="michele landi" w:date="2019-09-25T10:08:00Z">
              <w:r w:rsidRPr="00BB0CF1" w:rsidDel="000309FB">
                <w:delText>CONSTRAINED BY (details)</w:delText>
              </w:r>
            </w:del>
          </w:p>
        </w:tc>
        <w:tc>
          <w:tcPr>
            <w:tcW w:w="3123" w:type="pct"/>
          </w:tcPr>
          <w:p w14:paraId="546A883D" w14:textId="42026BA6" w:rsidR="001E1442" w:rsidRPr="00BB0CF1" w:rsidDel="000309FB" w:rsidRDefault="001E1442" w:rsidP="00D148DF">
            <w:pPr>
              <w:pStyle w:val="Tabletext"/>
              <w:rPr>
                <w:del w:id="2117" w:author="michele landi" w:date="2019-09-25T10:08:00Z"/>
              </w:rPr>
            </w:pPr>
            <w:del w:id="2118" w:author="michele landi" w:date="2019-09-25T10:08:00Z">
              <w:r w:rsidRPr="00BB0CF1" w:rsidDel="000309FB">
                <w:delText>Information that a vessel may be constrained by specified conditions (eg draft)</w:delText>
              </w:r>
            </w:del>
          </w:p>
        </w:tc>
      </w:tr>
      <w:tr w:rsidR="001E1442" w:rsidRPr="00037BA5" w:rsidDel="000309FB" w14:paraId="472811FD" w14:textId="2C8CA8D8" w:rsidTr="001741C0">
        <w:trPr>
          <w:trHeight w:val="64"/>
          <w:del w:id="2119" w:author="michele landi" w:date="2019-09-25T10:08:00Z"/>
        </w:trPr>
        <w:tc>
          <w:tcPr>
            <w:tcW w:w="1877" w:type="pct"/>
          </w:tcPr>
          <w:p w14:paraId="1FCD1181" w14:textId="010BEBDA" w:rsidR="001E1442" w:rsidRPr="00BB0CF1" w:rsidDel="000309FB" w:rsidRDefault="001E1442" w:rsidP="00D148DF">
            <w:pPr>
              <w:pStyle w:val="Tabletext"/>
              <w:rPr>
                <w:del w:id="2120" w:author="michele landi" w:date="2019-09-25T10:08:00Z"/>
              </w:rPr>
            </w:pPr>
            <w:del w:id="2121" w:author="michele landi" w:date="2019-09-25T10:08:00Z">
              <w:r w:rsidRPr="00BB0CF1" w:rsidDel="000309FB">
                <w:delText>DUE TO TRAFFIC</w:delText>
              </w:r>
            </w:del>
          </w:p>
        </w:tc>
        <w:tc>
          <w:tcPr>
            <w:tcW w:w="3123" w:type="pct"/>
          </w:tcPr>
          <w:p w14:paraId="19254DD8" w14:textId="4163CBC2" w:rsidR="001E1442" w:rsidRPr="00BB0CF1" w:rsidDel="000309FB" w:rsidRDefault="001E1442" w:rsidP="00D148DF">
            <w:pPr>
              <w:pStyle w:val="Tabletext"/>
              <w:rPr>
                <w:del w:id="2122" w:author="michele landi" w:date="2019-09-25T10:08:00Z"/>
              </w:rPr>
            </w:pPr>
            <w:del w:id="2123" w:author="michele landi" w:date="2019-09-25T10:08:00Z">
              <w:r w:rsidRPr="00BB0CF1" w:rsidDel="000309FB">
                <w:delText>Information that other traffic considerations need to be taken into account</w:delText>
              </w:r>
            </w:del>
          </w:p>
        </w:tc>
      </w:tr>
      <w:tr w:rsidR="001E1442" w:rsidRPr="00037BA5" w:rsidDel="000309FB" w14:paraId="0FB0351B" w14:textId="6099EEAC" w:rsidTr="001741C0">
        <w:trPr>
          <w:trHeight w:val="64"/>
          <w:del w:id="2124" w:author="michele landi" w:date="2019-09-25T10:08:00Z"/>
        </w:trPr>
        <w:tc>
          <w:tcPr>
            <w:tcW w:w="1877" w:type="pct"/>
          </w:tcPr>
          <w:p w14:paraId="4458DB19" w14:textId="5BD5024B" w:rsidR="001E1442" w:rsidRPr="00BB0CF1" w:rsidDel="000309FB" w:rsidRDefault="001E1442" w:rsidP="00971D7C">
            <w:pPr>
              <w:pStyle w:val="Tabletext"/>
              <w:rPr>
                <w:del w:id="2125" w:author="michele landi" w:date="2019-09-25T10:08:00Z"/>
              </w:rPr>
            </w:pPr>
            <w:del w:id="2126" w:author="michele landi" w:date="2019-09-25T10:08:00Z">
              <w:r w:rsidRPr="00BB0CF1" w:rsidDel="000309FB">
                <w:delText>INCIDENT IN (location/area)</w:delText>
              </w:r>
            </w:del>
          </w:p>
        </w:tc>
        <w:tc>
          <w:tcPr>
            <w:tcW w:w="3123" w:type="pct"/>
          </w:tcPr>
          <w:p w14:paraId="1FDA2AFF" w14:textId="15C5CEC4" w:rsidR="001E1442" w:rsidRPr="00BB0CF1" w:rsidDel="000309FB" w:rsidRDefault="001E1442" w:rsidP="00971D7C">
            <w:pPr>
              <w:pStyle w:val="Tabletext"/>
              <w:rPr>
                <w:del w:id="2127" w:author="michele landi" w:date="2019-09-25T10:08:00Z"/>
              </w:rPr>
            </w:pPr>
            <w:del w:id="2128" w:author="michele landi" w:date="2019-09-25T10:08:00Z">
              <w:r w:rsidRPr="00BB0CF1" w:rsidDel="000309FB">
                <w:delText>Advising of an incident in an area/location</w:delText>
              </w:r>
            </w:del>
          </w:p>
        </w:tc>
      </w:tr>
      <w:tr w:rsidR="001E1442" w:rsidRPr="00037BA5" w:rsidDel="000309FB" w14:paraId="3C974A0B" w14:textId="6E39C738" w:rsidTr="001741C0">
        <w:trPr>
          <w:trHeight w:val="64"/>
          <w:del w:id="2129" w:author="michele landi" w:date="2019-09-25T10:08:00Z"/>
        </w:trPr>
        <w:tc>
          <w:tcPr>
            <w:tcW w:w="1877" w:type="pct"/>
          </w:tcPr>
          <w:p w14:paraId="194C46DF" w14:textId="0C66228A" w:rsidR="001E1442" w:rsidRPr="00BB0CF1" w:rsidDel="000309FB" w:rsidRDefault="001E1442" w:rsidP="00971D7C">
            <w:pPr>
              <w:pStyle w:val="Tabletext"/>
              <w:rPr>
                <w:del w:id="2130" w:author="michele landi" w:date="2019-09-25T10:08:00Z"/>
              </w:rPr>
            </w:pPr>
            <w:del w:id="2131" w:author="michele landi" w:date="2019-09-25T10:08:00Z">
              <w:r w:rsidRPr="00BB0CF1" w:rsidDel="000309FB">
                <w:delText>NAVIGATIONAL HAZARD (details)</w:delText>
              </w:r>
            </w:del>
          </w:p>
        </w:tc>
        <w:tc>
          <w:tcPr>
            <w:tcW w:w="3123" w:type="pct"/>
          </w:tcPr>
          <w:p w14:paraId="1E479E79" w14:textId="4547CABE" w:rsidR="001E1442" w:rsidRPr="00BB0CF1" w:rsidDel="000309FB" w:rsidRDefault="001E1442" w:rsidP="00971D7C">
            <w:pPr>
              <w:pStyle w:val="Tabletext"/>
              <w:rPr>
                <w:del w:id="2132" w:author="michele landi" w:date="2019-09-25T10:08:00Z"/>
              </w:rPr>
            </w:pPr>
            <w:del w:id="2133" w:author="michele landi" w:date="2019-09-25T10:08:00Z">
              <w:r w:rsidRPr="00BB0CF1" w:rsidDel="000309FB">
                <w:delText>Advising of a specific navigational hazard (eg derelict vessel, uncharted rock, pipeline leaking gas)</w:delText>
              </w:r>
            </w:del>
          </w:p>
        </w:tc>
      </w:tr>
      <w:tr w:rsidR="001E1442" w:rsidRPr="00037BA5" w:rsidDel="000309FB" w14:paraId="1C2381D9" w14:textId="28CD0D77" w:rsidTr="001741C0">
        <w:trPr>
          <w:trHeight w:val="64"/>
          <w:del w:id="2134" w:author="michele landi" w:date="2019-09-25T10:08:00Z"/>
        </w:trPr>
        <w:tc>
          <w:tcPr>
            <w:tcW w:w="1877" w:type="pct"/>
          </w:tcPr>
          <w:p w14:paraId="432ACA7A" w14:textId="399C9446" w:rsidR="001E1442" w:rsidRPr="00BB0CF1" w:rsidDel="000309FB" w:rsidRDefault="001E1442" w:rsidP="00971D7C">
            <w:pPr>
              <w:pStyle w:val="Tabletext"/>
              <w:rPr>
                <w:del w:id="2135" w:author="michele landi" w:date="2019-09-25T10:08:00Z"/>
              </w:rPr>
            </w:pPr>
            <w:del w:id="2136" w:author="michele landi" w:date="2019-09-25T10:08:00Z">
              <w:r w:rsidRPr="00BB0CF1" w:rsidDel="000309FB">
                <w:delText>DREDGING IN (area)</w:delText>
              </w:r>
            </w:del>
          </w:p>
        </w:tc>
        <w:tc>
          <w:tcPr>
            <w:tcW w:w="3123" w:type="pct"/>
          </w:tcPr>
          <w:p w14:paraId="5BA676AC" w14:textId="46F10EAE" w:rsidR="001E1442" w:rsidRPr="00BB0CF1" w:rsidDel="000309FB" w:rsidRDefault="001E1442" w:rsidP="00971D7C">
            <w:pPr>
              <w:pStyle w:val="Tabletext"/>
              <w:rPr>
                <w:del w:id="2137" w:author="michele landi" w:date="2019-09-25T10:08:00Z"/>
              </w:rPr>
            </w:pPr>
            <w:del w:id="2138" w:author="michele landi" w:date="2019-09-25T10:08:00Z">
              <w:r w:rsidRPr="00BB0CF1" w:rsidDel="000309FB">
                <w:delText>Advising of dredging operations in a specified area</w:delText>
              </w:r>
            </w:del>
          </w:p>
        </w:tc>
      </w:tr>
      <w:tr w:rsidR="001E1442" w:rsidRPr="00037BA5" w:rsidDel="000309FB" w14:paraId="77F123FE" w14:textId="36B6FF0A" w:rsidTr="001741C0">
        <w:trPr>
          <w:trHeight w:val="64"/>
          <w:del w:id="2139" w:author="michele landi" w:date="2019-09-25T10:08:00Z"/>
        </w:trPr>
        <w:tc>
          <w:tcPr>
            <w:tcW w:w="1877" w:type="pct"/>
          </w:tcPr>
          <w:p w14:paraId="5CCE8BF8" w14:textId="5D8A696B" w:rsidR="001E1442" w:rsidRPr="00BB0CF1" w:rsidDel="000309FB" w:rsidRDefault="001E1442" w:rsidP="00971D7C">
            <w:pPr>
              <w:pStyle w:val="Tabletext"/>
              <w:rPr>
                <w:del w:id="2140" w:author="michele landi" w:date="2019-09-25T10:08:00Z"/>
              </w:rPr>
            </w:pPr>
            <w:del w:id="2141" w:author="michele landi" w:date="2019-09-25T10:08:00Z">
              <w:r w:rsidRPr="00BB0CF1" w:rsidDel="000309FB">
                <w:lastRenderedPageBreak/>
                <w:delText>DIVING OPERATIONS</w:delText>
              </w:r>
            </w:del>
          </w:p>
        </w:tc>
        <w:tc>
          <w:tcPr>
            <w:tcW w:w="3123" w:type="pct"/>
          </w:tcPr>
          <w:p w14:paraId="7ADC7E95" w14:textId="21FB09E3" w:rsidR="001E1442" w:rsidRPr="00BB0CF1" w:rsidDel="000309FB" w:rsidRDefault="001E1442" w:rsidP="00971D7C">
            <w:pPr>
              <w:pStyle w:val="Tabletext"/>
              <w:rPr>
                <w:del w:id="2142" w:author="michele landi" w:date="2019-09-25T10:08:00Z"/>
              </w:rPr>
            </w:pPr>
            <w:del w:id="2143" w:author="michele landi" w:date="2019-09-25T10:08:00Z">
              <w:r w:rsidRPr="00BB0CF1" w:rsidDel="000309FB">
                <w:delText>Advising of diving operations in a specific area</w:delText>
              </w:r>
            </w:del>
          </w:p>
        </w:tc>
      </w:tr>
      <w:tr w:rsidR="001E1442" w:rsidRPr="00037BA5" w:rsidDel="000309FB" w14:paraId="1268B411" w14:textId="005839FD" w:rsidTr="001741C0">
        <w:trPr>
          <w:trHeight w:val="64"/>
          <w:del w:id="2144" w:author="michele landi" w:date="2019-09-25T10:08:00Z"/>
        </w:trPr>
        <w:tc>
          <w:tcPr>
            <w:tcW w:w="1877" w:type="pct"/>
          </w:tcPr>
          <w:p w14:paraId="09E94844" w14:textId="2562F79A" w:rsidR="001E1442" w:rsidRPr="00BB0CF1" w:rsidDel="000309FB" w:rsidRDefault="001E1442" w:rsidP="0096703D">
            <w:pPr>
              <w:pStyle w:val="Tabletext"/>
              <w:rPr>
                <w:del w:id="2145" w:author="michele landi" w:date="2019-09-25T10:08:00Z"/>
              </w:rPr>
            </w:pPr>
            <w:del w:id="2146" w:author="michele landi" w:date="2019-09-25T10:08:00Z">
              <w:r w:rsidRPr="00BB0CF1" w:rsidDel="000309FB">
                <w:delText>FISHING BOATS IN (area/location)</w:delText>
              </w:r>
            </w:del>
          </w:p>
        </w:tc>
        <w:tc>
          <w:tcPr>
            <w:tcW w:w="3123" w:type="pct"/>
          </w:tcPr>
          <w:p w14:paraId="55860B34" w14:textId="60C1A809" w:rsidR="001E1442" w:rsidRPr="00BB0CF1" w:rsidDel="000309FB" w:rsidRDefault="001E1442" w:rsidP="0096703D">
            <w:pPr>
              <w:pStyle w:val="Tabletext"/>
              <w:rPr>
                <w:del w:id="2147" w:author="michele landi" w:date="2019-09-25T10:08:00Z"/>
              </w:rPr>
            </w:pPr>
            <w:del w:id="2148" w:author="michele landi" w:date="2019-09-25T10:08:00Z">
              <w:r w:rsidRPr="00BB0CF1" w:rsidDel="000309FB">
                <w:delText>Information about fishing boats operating in a specific area</w:delText>
              </w:r>
            </w:del>
          </w:p>
        </w:tc>
      </w:tr>
      <w:tr w:rsidR="001E1442" w:rsidDel="000309FB" w14:paraId="512BFBDF" w14:textId="1CAF9E7F" w:rsidTr="001741C0">
        <w:trPr>
          <w:trHeight w:val="64"/>
          <w:del w:id="2149" w:author="michele landi" w:date="2019-09-25T10:08:00Z"/>
        </w:trPr>
        <w:tc>
          <w:tcPr>
            <w:tcW w:w="1877" w:type="pct"/>
          </w:tcPr>
          <w:p w14:paraId="2BA7D6CE" w14:textId="53B554C8" w:rsidR="001E1442" w:rsidRPr="00BB0CF1" w:rsidDel="000309FB" w:rsidRDefault="001E1442" w:rsidP="0096703D">
            <w:pPr>
              <w:pStyle w:val="Tabletext"/>
              <w:rPr>
                <w:del w:id="2150" w:author="michele landi" w:date="2019-09-25T10:08:00Z"/>
              </w:rPr>
            </w:pPr>
            <w:del w:id="2151" w:author="michele landi" w:date="2019-09-25T10:08:00Z">
              <w:r w:rsidRPr="00BB0CF1" w:rsidDel="000309FB">
                <w:delText>SURVEY OPERATIONS</w:delText>
              </w:r>
            </w:del>
          </w:p>
        </w:tc>
        <w:tc>
          <w:tcPr>
            <w:tcW w:w="3123" w:type="pct"/>
          </w:tcPr>
          <w:p w14:paraId="60E8770C" w14:textId="6E826D7F" w:rsidR="001E1442" w:rsidRPr="00BB0CF1" w:rsidDel="000309FB" w:rsidRDefault="001E1442" w:rsidP="0096703D">
            <w:pPr>
              <w:pStyle w:val="Tabletext"/>
              <w:rPr>
                <w:del w:id="2152" w:author="michele landi" w:date="2019-09-25T10:08:00Z"/>
              </w:rPr>
            </w:pPr>
            <w:del w:id="2153" w:author="michele landi" w:date="2019-09-25T10:08:00Z">
              <w:r w:rsidRPr="00BB0CF1" w:rsidDel="000309FB">
                <w:delText>Advising of survey operations in a specific area</w:delText>
              </w:r>
            </w:del>
          </w:p>
        </w:tc>
      </w:tr>
    </w:tbl>
    <w:p w14:paraId="6746EB6D" w14:textId="77777777" w:rsidR="00D148DF" w:rsidRDefault="00D148DF" w:rsidP="00D148DF"/>
    <w:p w14:paraId="26C2B09B" w14:textId="0137CBD1" w:rsidR="00D148DF" w:rsidRPr="00037BA5" w:rsidDel="00037BA5" w:rsidRDefault="00D148DF" w:rsidP="00D148DF">
      <w:pPr>
        <w:pStyle w:val="BodyText"/>
        <w:rPr>
          <w:del w:id="2154" w:author="michele landi" w:date="2019-09-24T16:56:00Z"/>
          <w:u w:val="single"/>
          <w:rPrChange w:id="2155" w:author="michele landi" w:date="2019-09-24T16:55:00Z">
            <w:rPr>
              <w:del w:id="2156" w:author="michele landi" w:date="2019-09-24T16:56:00Z"/>
            </w:rPr>
          </w:rPrChange>
        </w:rPr>
      </w:pPr>
      <w:del w:id="2157" w:author="michele landi" w:date="2019-09-24T16:56:00Z">
        <w:r w:rsidRPr="00037BA5" w:rsidDel="00037BA5">
          <w:rPr>
            <w:u w:val="single"/>
            <w:rPrChange w:id="2158" w:author="michele landi" w:date="2019-09-24T16:55:00Z">
              <w:rPr/>
            </w:rPrChange>
          </w:rPr>
          <w:delText xml:space="preserve">It is necessary to identify the vessel by name. Occasionally it may be beneficial to identify the vessel by type, for example </w:delText>
        </w:r>
        <w:r w:rsidRPr="00037BA5" w:rsidDel="00037BA5">
          <w:rPr>
            <w:b/>
            <w:i/>
            <w:u w:val="single"/>
            <w:rPrChange w:id="2159" w:author="michele landi" w:date="2019-09-24T16:55:00Z">
              <w:rPr>
                <w:b/>
                <w:i/>
              </w:rPr>
            </w:rPrChange>
          </w:rPr>
          <w:delText>‘</w:delText>
        </w:r>
        <w:r w:rsidRPr="00037BA5" w:rsidDel="00037BA5">
          <w:rPr>
            <w:i/>
            <w:u w:val="single"/>
            <w:rPrChange w:id="2160" w:author="michele landi" w:date="2019-09-24T16:55:00Z">
              <w:rPr>
                <w:i/>
              </w:rPr>
            </w:rPrChange>
          </w:rPr>
          <w:delText>container vessel Maersk Rotterdam’</w:delText>
        </w:r>
        <w:r w:rsidRPr="00037BA5" w:rsidDel="00037BA5">
          <w:rPr>
            <w:u w:val="single"/>
            <w:rPrChange w:id="2161" w:author="michele landi" w:date="2019-09-24T16:55:00Z">
              <w:rPr/>
            </w:rPrChange>
          </w:rPr>
          <w:delText>.</w:delText>
        </w:r>
      </w:del>
    </w:p>
    <w:p w14:paraId="15FDF564" w14:textId="3AC6878B" w:rsidR="00D148DF" w:rsidRPr="00037BA5" w:rsidDel="00037BA5" w:rsidRDefault="00D148DF" w:rsidP="00D148DF">
      <w:pPr>
        <w:pStyle w:val="BodyText"/>
        <w:rPr>
          <w:del w:id="2162" w:author="michele landi" w:date="2019-09-24T16:56:00Z"/>
          <w:u w:val="single"/>
          <w:rPrChange w:id="2163" w:author="michele landi" w:date="2019-09-24T16:55:00Z">
            <w:rPr>
              <w:del w:id="2164" w:author="michele landi" w:date="2019-09-24T16:56:00Z"/>
            </w:rPr>
          </w:rPrChange>
        </w:rPr>
      </w:pPr>
      <w:del w:id="2165" w:author="michele landi" w:date="2019-09-24T16:56:00Z">
        <w:r w:rsidRPr="00037BA5" w:rsidDel="00037BA5">
          <w:rPr>
            <w:u w:val="single"/>
            <w:rPrChange w:id="2166" w:author="michele landi" w:date="2019-09-24T16:55:00Z">
              <w:rPr/>
            </w:rPrChange>
          </w:rPr>
          <w:delText xml:space="preserve">Traffic information may also include other general maritime safety information to facilitate the safe navigation and awareness of activities in the VTS area. For example, to advise that AtoN equipment not available.   </w:delText>
        </w:r>
      </w:del>
    </w:p>
    <w:p w14:paraId="4ABBB0F4" w14:textId="63E7B79E" w:rsidR="00D148DF" w:rsidRPr="00037BA5" w:rsidDel="00037BA5" w:rsidRDefault="00D148DF" w:rsidP="00D148DF">
      <w:pPr>
        <w:pStyle w:val="BodyText"/>
        <w:rPr>
          <w:del w:id="2167" w:author="michele landi" w:date="2019-09-24T16:56:00Z"/>
          <w:u w:val="single"/>
          <w:rPrChange w:id="2168" w:author="michele landi" w:date="2019-09-24T16:55:00Z">
            <w:rPr>
              <w:del w:id="2169" w:author="michele landi" w:date="2019-09-24T16:56:00Z"/>
            </w:rPr>
          </w:rPrChange>
        </w:rPr>
      </w:pPr>
      <w:del w:id="2170" w:author="michele landi" w:date="2019-09-24T16:56:00Z">
        <w:r w:rsidRPr="00037BA5" w:rsidDel="00037BA5">
          <w:rPr>
            <w:u w:val="single"/>
            <w:rPrChange w:id="2171" w:author="michele landi" w:date="2019-09-24T16:55:00Z">
              <w:rPr/>
            </w:rPrChange>
          </w:rPr>
          <w:delText>Further, a vessel may request traffic information from VTS as required.</w:delText>
        </w:r>
      </w:del>
    </w:p>
    <w:p w14:paraId="1D806040" w14:textId="3BDD88D5" w:rsidR="00D148DF" w:rsidRPr="00037BA5" w:rsidDel="00037BA5" w:rsidRDefault="00D148DF" w:rsidP="00D148DF">
      <w:pPr>
        <w:pStyle w:val="BodyText"/>
        <w:rPr>
          <w:del w:id="2172" w:author="michele landi" w:date="2019-09-24T16:56:00Z"/>
          <w:u w:val="single"/>
          <w:rPrChange w:id="2173" w:author="michele landi" w:date="2019-09-24T16:55:00Z">
            <w:rPr>
              <w:del w:id="2174" w:author="michele landi" w:date="2019-09-24T16:56:00Z"/>
            </w:rPr>
          </w:rPrChange>
        </w:rPr>
      </w:pPr>
      <w:del w:id="2175" w:author="michele landi" w:date="2019-09-24T16:56:00Z">
        <w:r w:rsidRPr="00037BA5" w:rsidDel="00037BA5">
          <w:rPr>
            <w:u w:val="single"/>
            <w:rPrChange w:id="2176" w:author="michele landi" w:date="2019-09-24T16:55:00Z">
              <w:rPr/>
            </w:rPrChange>
          </w:rPr>
          <w:delText>An example of traffic information:</w:delText>
        </w:r>
      </w:del>
    </w:p>
    <w:tbl>
      <w:tblPr>
        <w:tblStyle w:val="TableGrid"/>
        <w:tblW w:w="0" w:type="auto"/>
        <w:jc w:val="center"/>
        <w:tblLook w:val="04A0" w:firstRow="1" w:lastRow="0" w:firstColumn="1" w:lastColumn="0" w:noHBand="0" w:noVBand="1"/>
      </w:tblPr>
      <w:tblGrid>
        <w:gridCol w:w="2541"/>
        <w:gridCol w:w="6701"/>
      </w:tblGrid>
      <w:tr w:rsidR="00D148DF" w:rsidRPr="00F55AD7" w:rsidDel="00037BA5" w14:paraId="7DE534AB" w14:textId="165886AA" w:rsidTr="001741C0">
        <w:trPr>
          <w:tblHeader/>
          <w:jc w:val="center"/>
          <w:del w:id="2177" w:author="michele landi" w:date="2019-09-24T16:56:00Z"/>
        </w:trPr>
        <w:tc>
          <w:tcPr>
            <w:tcW w:w="2541" w:type="dxa"/>
            <w:shd w:val="clear" w:color="auto" w:fill="FADBD1" w:themeFill="background2" w:themeFillTint="33"/>
          </w:tcPr>
          <w:p w14:paraId="4BAA9AC3" w14:textId="2786BCA7" w:rsidR="00D148DF" w:rsidRPr="00C1400A" w:rsidDel="00037BA5" w:rsidRDefault="00D148DF" w:rsidP="001741C0">
            <w:pPr>
              <w:pStyle w:val="Tableheading"/>
              <w:rPr>
                <w:del w:id="2178" w:author="michele landi" w:date="2019-09-24T16:56:00Z"/>
              </w:rPr>
            </w:pPr>
            <w:del w:id="2179" w:author="michele landi" w:date="2019-09-24T16:56:00Z">
              <w:r w:rsidDel="00037BA5">
                <w:delText>VTS</w:delText>
              </w:r>
            </w:del>
          </w:p>
        </w:tc>
        <w:tc>
          <w:tcPr>
            <w:tcW w:w="6701" w:type="dxa"/>
            <w:shd w:val="clear" w:color="auto" w:fill="FADBD1" w:themeFill="background2" w:themeFillTint="33"/>
          </w:tcPr>
          <w:p w14:paraId="6B464CCE" w14:textId="77002250" w:rsidR="00D148DF" w:rsidDel="00037BA5" w:rsidRDefault="00D148DF" w:rsidP="00D148DF">
            <w:pPr>
              <w:pStyle w:val="Tabletext"/>
              <w:rPr>
                <w:del w:id="2180" w:author="michele landi" w:date="2019-09-24T16:56:00Z"/>
              </w:rPr>
            </w:pPr>
            <w:del w:id="2181" w:author="michele landi" w:date="2019-09-24T16:56:00Z">
              <w:r w:rsidDel="00037BA5">
                <w:delText xml:space="preserve">Traffic Information </w:delText>
              </w:r>
            </w:del>
          </w:p>
          <w:p w14:paraId="51FA7D62" w14:textId="528F0E90" w:rsidR="00D148DF" w:rsidDel="00037BA5" w:rsidRDefault="00D148DF" w:rsidP="00D148DF">
            <w:pPr>
              <w:pStyle w:val="Tabletext"/>
              <w:ind w:left="708"/>
              <w:rPr>
                <w:del w:id="2182" w:author="michele landi" w:date="2019-09-24T16:56:00Z"/>
              </w:rPr>
            </w:pPr>
            <w:del w:id="2183" w:author="michele landi" w:date="2019-09-24T16:56:00Z">
              <w:r w:rsidDel="00037BA5">
                <w:delText>(</w:delText>
              </w:r>
              <w:r w:rsidR="00D97190" w:rsidDel="00037BA5">
                <w:delText>Vessel</w:delText>
              </w:r>
              <w:r w:rsidDel="00037BA5">
                <w:delText>) is ahead of you</w:delText>
              </w:r>
            </w:del>
          </w:p>
          <w:p w14:paraId="11A905ED" w14:textId="4384EBEF" w:rsidR="00D148DF" w:rsidDel="00037BA5" w:rsidRDefault="00D148DF" w:rsidP="00D148DF">
            <w:pPr>
              <w:pStyle w:val="Tabletext"/>
              <w:ind w:left="708"/>
              <w:rPr>
                <w:del w:id="2184" w:author="michele landi" w:date="2019-09-24T16:56:00Z"/>
              </w:rPr>
            </w:pPr>
            <w:del w:id="2185" w:author="michele landi" w:date="2019-09-24T16:56:00Z">
              <w:r w:rsidDel="00037BA5">
                <w:delText>(</w:delText>
              </w:r>
              <w:r w:rsidR="00D97190" w:rsidDel="00037BA5">
                <w:delText>Vessel</w:delText>
              </w:r>
              <w:r w:rsidDel="00037BA5">
                <w:delText>) is leaving (VTS/Area)</w:delText>
              </w:r>
            </w:del>
          </w:p>
          <w:p w14:paraId="1C55091A" w14:textId="02390964" w:rsidR="00D148DF" w:rsidDel="00037BA5" w:rsidRDefault="00D148DF" w:rsidP="00D148DF">
            <w:pPr>
              <w:pStyle w:val="Tabletext"/>
              <w:ind w:left="708"/>
              <w:rPr>
                <w:del w:id="2186" w:author="michele landi" w:date="2019-09-24T16:56:00Z"/>
              </w:rPr>
            </w:pPr>
            <w:del w:id="2187" w:author="michele landi" w:date="2019-09-24T16:56:00Z">
              <w:r w:rsidDel="00037BA5">
                <w:delText>(</w:delText>
              </w:r>
              <w:r w:rsidR="00D97190" w:rsidDel="00037BA5">
                <w:delText>Vessel</w:delText>
              </w:r>
              <w:r w:rsidDel="00037BA5">
                <w:delText>) is entering (VTS/Area)</w:delText>
              </w:r>
            </w:del>
          </w:p>
          <w:p w14:paraId="054AE02C" w14:textId="6129F986" w:rsidR="00D148DF" w:rsidDel="00037BA5" w:rsidRDefault="00D148DF" w:rsidP="00D148DF">
            <w:pPr>
              <w:pStyle w:val="Tabletext"/>
              <w:ind w:left="708"/>
              <w:rPr>
                <w:del w:id="2188" w:author="michele landi" w:date="2019-09-24T16:56:00Z"/>
              </w:rPr>
            </w:pPr>
            <w:del w:id="2189" w:author="michele landi" w:date="2019-09-24T16:56:00Z">
              <w:r w:rsidDel="00037BA5">
                <w:delText>No reported traffic in your area</w:delText>
              </w:r>
            </w:del>
          </w:p>
          <w:p w14:paraId="2486B487" w14:textId="22566C5D" w:rsidR="00D148DF" w:rsidDel="00037BA5" w:rsidRDefault="00D148DF" w:rsidP="00D148DF">
            <w:pPr>
              <w:pStyle w:val="Tabletext"/>
              <w:rPr>
                <w:del w:id="2190" w:author="michele landi" w:date="2019-09-24T16:56:00Z"/>
              </w:rPr>
            </w:pPr>
          </w:p>
          <w:p w14:paraId="5EC86FE4" w14:textId="6887FEBB" w:rsidR="00D148DF" w:rsidDel="00037BA5" w:rsidRDefault="00D148DF" w:rsidP="00D148DF">
            <w:pPr>
              <w:pStyle w:val="Tabletext"/>
              <w:rPr>
                <w:del w:id="2191" w:author="michele landi" w:date="2019-09-24T16:56:00Z"/>
              </w:rPr>
            </w:pPr>
            <w:del w:id="2192" w:author="michele landi" w:date="2019-09-24T16:56:00Z">
              <w:r w:rsidDel="00037BA5">
                <w:delText>Additional Maritime Safety Information</w:delText>
              </w:r>
            </w:del>
          </w:p>
          <w:p w14:paraId="4A79574B" w14:textId="05DA0990" w:rsidR="00D148DF" w:rsidDel="00037BA5" w:rsidRDefault="00D148DF" w:rsidP="00D148DF">
            <w:pPr>
              <w:pStyle w:val="Tabletext"/>
              <w:ind w:left="708"/>
              <w:rPr>
                <w:del w:id="2193" w:author="michele landi" w:date="2019-09-24T16:56:00Z"/>
              </w:rPr>
            </w:pPr>
            <w:del w:id="2194" w:author="michele landi" w:date="2019-09-24T16:56:00Z">
              <w:r w:rsidDel="00037BA5">
                <w:delText>(MSI event eg light, incident, type of operation) in (location/areas/lat,long)</w:delText>
              </w:r>
            </w:del>
          </w:p>
          <w:p w14:paraId="2C16AD71" w14:textId="18AD8513" w:rsidR="00D148DF" w:rsidDel="00037BA5" w:rsidRDefault="00D148DF" w:rsidP="00D148DF">
            <w:pPr>
              <w:pStyle w:val="Tabletext"/>
              <w:ind w:left="708"/>
              <w:rPr>
                <w:del w:id="2195" w:author="michele landi" w:date="2019-09-24T16:56:00Z"/>
              </w:rPr>
            </w:pPr>
            <w:del w:id="2196" w:author="michele landi" w:date="2019-09-24T16:56:00Z">
              <w:r w:rsidDel="00037BA5">
                <w:delText>Fishing vessels in (Area)</w:delText>
              </w:r>
            </w:del>
          </w:p>
          <w:p w14:paraId="6B0019A8" w14:textId="756A9EBC" w:rsidR="00D148DF" w:rsidRPr="00F55AD7" w:rsidDel="00037BA5" w:rsidRDefault="00D148DF" w:rsidP="00D148DF">
            <w:pPr>
              <w:pStyle w:val="Tabletext"/>
              <w:ind w:left="708"/>
              <w:rPr>
                <w:del w:id="2197" w:author="michele landi" w:date="2019-09-24T16:56:00Z"/>
              </w:rPr>
            </w:pPr>
            <w:del w:id="2198" w:author="michele landi" w:date="2019-09-24T16:56:00Z">
              <w:r w:rsidDel="00037BA5">
                <w:delText>Proceed at slow speed/caution when passing (location/details eg diving operations)</w:delText>
              </w:r>
            </w:del>
          </w:p>
        </w:tc>
      </w:tr>
    </w:tbl>
    <w:p w14:paraId="3093668C" w14:textId="5D32DEAE" w:rsidR="00D148DF" w:rsidDel="00037BA5" w:rsidRDefault="00D148DF" w:rsidP="00BD31DE">
      <w:pPr>
        <w:pStyle w:val="BodyText"/>
        <w:rPr>
          <w:del w:id="2199" w:author="michele landi" w:date="2019-09-24T16:56:00Z"/>
        </w:rPr>
      </w:pPr>
    </w:p>
    <w:p w14:paraId="24C24E2F" w14:textId="7625DC84" w:rsidR="00D148DF" w:rsidRDefault="00D148DF">
      <w:pPr>
        <w:pStyle w:val="Heading2"/>
      </w:pPr>
      <w:bookmarkStart w:id="2200" w:name="_Toc16165991"/>
      <w:bookmarkStart w:id="2201" w:name="_Toc18993272"/>
      <w:r w:rsidRPr="00D148DF">
        <w:t>PROVISION OF WEATHER AND HYDROGRAPHICAL INFORMATION</w:t>
      </w:r>
      <w:bookmarkEnd w:id="2200"/>
      <w:bookmarkEnd w:id="2201"/>
    </w:p>
    <w:p w14:paraId="258998E2" w14:textId="77777777" w:rsidR="00D148DF" w:rsidRPr="00D148DF" w:rsidRDefault="00D148DF" w:rsidP="00D148DF">
      <w:pPr>
        <w:pStyle w:val="Heading2separationline"/>
      </w:pPr>
    </w:p>
    <w:p w14:paraId="4D3E1FB7" w14:textId="037521A9" w:rsidR="00D148DF" w:rsidDel="00037BA5" w:rsidRDefault="00D148DF">
      <w:pPr>
        <w:pStyle w:val="Heading2separationline"/>
        <w:rPr>
          <w:del w:id="2202" w:author="michele landi" w:date="2019-09-24T16:56:00Z"/>
        </w:rPr>
        <w:pPrChange w:id="2203" w:author="michele landi" w:date="2019-09-26T15:55:00Z">
          <w:pPr>
            <w:pStyle w:val="BodyText"/>
          </w:pPr>
        </w:pPrChange>
      </w:pPr>
      <w:del w:id="2204" w:author="michele landi" w:date="2019-09-24T16:56:00Z">
        <w:r w:rsidDel="00037BA5">
          <w:delText xml:space="preserve">VTS may decide to provide vessels with relevant information from their sensor equipment, or reported information to vessels in the VTS area. </w:delText>
        </w:r>
      </w:del>
    </w:p>
    <w:p w14:paraId="635383A0" w14:textId="53DAE023" w:rsidR="00D148DF" w:rsidDel="00037BA5" w:rsidRDefault="00D148DF">
      <w:pPr>
        <w:pStyle w:val="Heading2separationline"/>
        <w:rPr>
          <w:del w:id="2205" w:author="michele landi" w:date="2019-09-24T16:56:00Z"/>
        </w:rPr>
        <w:pPrChange w:id="2206" w:author="michele landi" w:date="2019-09-26T15:55:00Z">
          <w:pPr>
            <w:pStyle w:val="BodyText"/>
          </w:pPr>
        </w:pPrChange>
      </w:pPr>
      <w:del w:id="2207" w:author="michele landi" w:date="2019-09-24T16:56:00Z">
        <w:r w:rsidDel="00037BA5">
          <w:delText>Meteorological departments prepare and issue detailed w</w:delText>
        </w:r>
        <w:r w:rsidRPr="006262F0" w:rsidDel="00037BA5">
          <w:delText xml:space="preserve">eather and hydrographical </w:delText>
        </w:r>
        <w:r w:rsidDel="00037BA5">
          <w:delText xml:space="preserve">information.  A VTS authority may determine that this information is useful for vessels in the VTS area and may provide this information as a broadcast. </w:delText>
        </w:r>
      </w:del>
    </w:p>
    <w:p w14:paraId="15ED6A4B" w14:textId="49DBAA96" w:rsidR="00D148DF" w:rsidRPr="00D148DF" w:rsidRDefault="00D148DF">
      <w:pPr>
        <w:pStyle w:val="Heading2separationline"/>
        <w:pPrChange w:id="2208" w:author="michele landi" w:date="2019-09-26T15:55:00Z">
          <w:pPr>
            <w:pStyle w:val="Heading3"/>
          </w:pPr>
        </w:pPrChange>
      </w:pPr>
      <w:bookmarkStart w:id="2209" w:name="_Toc16165992"/>
      <w:bookmarkStart w:id="2210" w:name="_Toc18993273"/>
      <w:del w:id="2211" w:author="michele landi" w:date="2019-09-26T15:55:00Z">
        <w:r w:rsidRPr="00D148DF" w:rsidDel="00E814A2">
          <w:delText>Meteorological information</w:delText>
        </w:r>
      </w:del>
      <w:bookmarkEnd w:id="2209"/>
      <w:bookmarkEnd w:id="2210"/>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2212">
          <w:tblGrid>
            <w:gridCol w:w="3402"/>
            <w:gridCol w:w="424"/>
            <w:gridCol w:w="6365"/>
            <w:gridCol w:w="20"/>
          </w:tblGrid>
        </w:tblGridChange>
      </w:tblGrid>
      <w:tr w:rsidR="00D148DF" w:rsidRPr="00D148DF" w14:paraId="5F477899" w14:textId="77777777" w:rsidTr="003B1A5E">
        <w:trPr>
          <w:trHeight w:val="360"/>
          <w:tblHeader/>
        </w:trPr>
        <w:tc>
          <w:tcPr>
            <w:tcW w:w="1877" w:type="pct"/>
            <w:shd w:val="clear" w:color="auto" w:fill="D9E2F3"/>
            <w:vAlign w:val="center"/>
          </w:tcPr>
          <w:p w14:paraId="50137891" w14:textId="77777777" w:rsidR="00D148DF" w:rsidRPr="00D148DF" w:rsidRDefault="00D148DF" w:rsidP="00D148DF">
            <w:pPr>
              <w:pStyle w:val="Tableheading"/>
            </w:pPr>
            <w:r w:rsidRPr="00D148DF">
              <w:t>Message Element</w:t>
            </w:r>
          </w:p>
        </w:tc>
        <w:tc>
          <w:tcPr>
            <w:tcW w:w="3123" w:type="pct"/>
            <w:shd w:val="clear" w:color="auto" w:fill="D9E2F3"/>
            <w:vAlign w:val="center"/>
          </w:tcPr>
          <w:p w14:paraId="16052ACB" w14:textId="77777777" w:rsidR="00D148DF" w:rsidRPr="00D148DF" w:rsidRDefault="00D148DF" w:rsidP="00D148DF">
            <w:pPr>
              <w:pStyle w:val="Tableheading"/>
            </w:pPr>
            <w:r w:rsidRPr="00D148DF">
              <w:t>Message Intent</w:t>
            </w:r>
          </w:p>
        </w:tc>
      </w:tr>
      <w:tr w:rsidR="003B1A5E" w:rsidRPr="009555CD" w14:paraId="03119318" w14:textId="77777777" w:rsidTr="003B1A5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13" w:author="michele landi" w:date="2019-09-25T10: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214" w:author="michele landi" w:date="2019-09-25T10:14:00Z"/>
          <w:trPrChange w:id="2215" w:author="michele landi" w:date="2019-09-25T10:15:00Z">
            <w:trPr>
              <w:trHeight w:val="64"/>
            </w:trPr>
          </w:trPrChange>
        </w:trPr>
        <w:tc>
          <w:tcPr>
            <w:tcW w:w="1877" w:type="pct"/>
            <w:tcBorders>
              <w:top w:val="single" w:sz="4" w:space="0" w:color="auto"/>
              <w:left w:val="single" w:sz="4" w:space="0" w:color="auto"/>
              <w:bottom w:val="single" w:sz="4" w:space="0" w:color="auto"/>
              <w:right w:val="single" w:sz="4" w:space="0" w:color="auto"/>
            </w:tcBorders>
            <w:tcPrChange w:id="2216" w:author="michele landi" w:date="2019-09-25T10:15:00Z">
              <w:tcPr>
                <w:tcW w:w="1666" w:type="pct"/>
                <w:tcBorders>
                  <w:top w:val="single" w:sz="4" w:space="0" w:color="auto"/>
                  <w:left w:val="single" w:sz="4" w:space="0" w:color="auto"/>
                  <w:bottom w:val="single" w:sz="4" w:space="0" w:color="auto"/>
                  <w:right w:val="single" w:sz="4" w:space="0" w:color="auto"/>
                </w:tcBorders>
              </w:tcPr>
            </w:tcPrChange>
          </w:tcPr>
          <w:p w14:paraId="25C4A90B" w14:textId="77777777" w:rsidR="003B1A5E" w:rsidRPr="009555CD" w:rsidRDefault="003B1A5E" w:rsidP="007F77D0">
            <w:pPr>
              <w:spacing w:before="60" w:after="60"/>
              <w:ind w:left="147"/>
              <w:rPr>
                <w:ins w:id="2217" w:author="michele landi" w:date="2019-09-25T10:14:00Z"/>
                <w:highlight w:val="yellow"/>
              </w:rPr>
            </w:pPr>
            <w:ins w:id="2218" w:author="michele landi" w:date="2019-09-25T10:14:00Z">
              <w:r w:rsidRPr="009555CD">
                <w:rPr>
                  <w:highlight w:val="yellow"/>
                </w:rPr>
                <w:t>GOOD VISIBILITY</w:t>
              </w:r>
            </w:ins>
          </w:p>
        </w:tc>
        <w:tc>
          <w:tcPr>
            <w:tcW w:w="3123" w:type="pct"/>
            <w:tcBorders>
              <w:top w:val="single" w:sz="4" w:space="0" w:color="auto"/>
              <w:left w:val="single" w:sz="4" w:space="0" w:color="auto"/>
              <w:bottom w:val="single" w:sz="4" w:space="0" w:color="auto"/>
              <w:right w:val="single" w:sz="4" w:space="0" w:color="auto"/>
            </w:tcBorders>
            <w:tcPrChange w:id="2219" w:author="michele landi" w:date="2019-09-25T10:15:00Z">
              <w:tcPr>
                <w:tcW w:w="3334" w:type="pct"/>
                <w:gridSpan w:val="3"/>
                <w:tcBorders>
                  <w:top w:val="single" w:sz="4" w:space="0" w:color="auto"/>
                  <w:left w:val="single" w:sz="4" w:space="0" w:color="auto"/>
                  <w:bottom w:val="single" w:sz="4" w:space="0" w:color="auto"/>
                  <w:right w:val="single" w:sz="4" w:space="0" w:color="auto"/>
                </w:tcBorders>
              </w:tcPr>
            </w:tcPrChange>
          </w:tcPr>
          <w:p w14:paraId="0495D4CE" w14:textId="77777777" w:rsidR="003B1A5E" w:rsidRPr="009555CD" w:rsidRDefault="003B1A5E" w:rsidP="007F77D0">
            <w:pPr>
              <w:spacing w:before="60" w:after="60"/>
              <w:ind w:left="142"/>
              <w:rPr>
                <w:ins w:id="2220" w:author="michele landi" w:date="2019-09-25T10:14:00Z"/>
                <w:highlight w:val="yellow"/>
              </w:rPr>
            </w:pPr>
            <w:ins w:id="2221" w:author="michele landi" w:date="2019-09-25T10:14:00Z">
              <w:r w:rsidRPr="009555CD">
                <w:rPr>
                  <w:highlight w:val="yellow"/>
                </w:rPr>
                <w:t>The visibility is more than 5 nautical miles</w:t>
              </w:r>
            </w:ins>
          </w:p>
        </w:tc>
      </w:tr>
      <w:tr w:rsidR="003B1A5E" w:rsidRPr="009555CD" w14:paraId="39124973" w14:textId="77777777" w:rsidTr="003B1A5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22" w:author="michele landi" w:date="2019-09-25T10: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223" w:author="michele landi" w:date="2019-09-25T10:14:00Z"/>
          <w:trPrChange w:id="2224" w:author="michele landi" w:date="2019-09-25T10:15:00Z">
            <w:trPr>
              <w:trHeight w:val="64"/>
            </w:trPr>
          </w:trPrChange>
        </w:trPr>
        <w:tc>
          <w:tcPr>
            <w:tcW w:w="1877" w:type="pct"/>
            <w:tcBorders>
              <w:top w:val="single" w:sz="4" w:space="0" w:color="auto"/>
              <w:left w:val="single" w:sz="4" w:space="0" w:color="auto"/>
              <w:bottom w:val="single" w:sz="4" w:space="0" w:color="auto"/>
              <w:right w:val="single" w:sz="4" w:space="0" w:color="auto"/>
            </w:tcBorders>
            <w:tcPrChange w:id="2225" w:author="michele landi" w:date="2019-09-25T10:15:00Z">
              <w:tcPr>
                <w:tcW w:w="1666" w:type="pct"/>
                <w:tcBorders>
                  <w:top w:val="single" w:sz="4" w:space="0" w:color="auto"/>
                  <w:left w:val="single" w:sz="4" w:space="0" w:color="auto"/>
                  <w:bottom w:val="single" w:sz="4" w:space="0" w:color="auto"/>
                  <w:right w:val="single" w:sz="4" w:space="0" w:color="auto"/>
                </w:tcBorders>
              </w:tcPr>
            </w:tcPrChange>
          </w:tcPr>
          <w:p w14:paraId="5444B24B" w14:textId="77777777" w:rsidR="003B1A5E" w:rsidRPr="009555CD" w:rsidRDefault="003B1A5E" w:rsidP="007F77D0">
            <w:pPr>
              <w:spacing w:before="60" w:after="60"/>
              <w:ind w:left="147"/>
              <w:rPr>
                <w:ins w:id="2226" w:author="michele landi" w:date="2019-09-25T10:14:00Z"/>
                <w:highlight w:val="yellow"/>
              </w:rPr>
            </w:pPr>
            <w:ins w:id="2227" w:author="michele landi" w:date="2019-09-25T10:14:00Z">
              <w:r w:rsidRPr="009555CD">
                <w:rPr>
                  <w:highlight w:val="yellow"/>
                </w:rPr>
                <w:t>MODARATE VISIBILITY</w:t>
              </w:r>
            </w:ins>
          </w:p>
        </w:tc>
        <w:tc>
          <w:tcPr>
            <w:tcW w:w="3123" w:type="pct"/>
            <w:tcBorders>
              <w:top w:val="single" w:sz="4" w:space="0" w:color="auto"/>
              <w:left w:val="single" w:sz="4" w:space="0" w:color="auto"/>
              <w:bottom w:val="single" w:sz="4" w:space="0" w:color="auto"/>
              <w:right w:val="single" w:sz="4" w:space="0" w:color="auto"/>
            </w:tcBorders>
            <w:tcPrChange w:id="2228" w:author="michele landi" w:date="2019-09-25T10:15:00Z">
              <w:tcPr>
                <w:tcW w:w="3334" w:type="pct"/>
                <w:gridSpan w:val="3"/>
                <w:tcBorders>
                  <w:top w:val="single" w:sz="4" w:space="0" w:color="auto"/>
                  <w:left w:val="single" w:sz="4" w:space="0" w:color="auto"/>
                  <w:bottom w:val="single" w:sz="4" w:space="0" w:color="auto"/>
                  <w:right w:val="single" w:sz="4" w:space="0" w:color="auto"/>
                </w:tcBorders>
              </w:tcPr>
            </w:tcPrChange>
          </w:tcPr>
          <w:p w14:paraId="6A78D863" w14:textId="77777777" w:rsidR="003B1A5E" w:rsidRPr="009555CD" w:rsidRDefault="003B1A5E" w:rsidP="007F77D0">
            <w:pPr>
              <w:spacing w:before="60" w:after="60"/>
              <w:ind w:left="142"/>
              <w:rPr>
                <w:ins w:id="2229" w:author="michele landi" w:date="2019-09-25T10:14:00Z"/>
                <w:highlight w:val="yellow"/>
              </w:rPr>
            </w:pPr>
            <w:ins w:id="2230" w:author="michele landi" w:date="2019-09-25T10:14:00Z">
              <w:r w:rsidRPr="009555CD">
                <w:rPr>
                  <w:highlight w:val="yellow"/>
                </w:rPr>
                <w:t>The visibility is between 2 and 5 nautical miles</w:t>
              </w:r>
            </w:ins>
          </w:p>
        </w:tc>
      </w:tr>
      <w:tr w:rsidR="003B1A5E" w:rsidRPr="009555CD" w14:paraId="62439DAA" w14:textId="77777777" w:rsidTr="003B1A5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31" w:author="michele landi" w:date="2019-09-25T10: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232" w:author="michele landi" w:date="2019-09-25T10:14:00Z"/>
          <w:trPrChange w:id="2233" w:author="michele landi" w:date="2019-09-25T10:15:00Z">
            <w:trPr>
              <w:trHeight w:val="64"/>
            </w:trPr>
          </w:trPrChange>
        </w:trPr>
        <w:tc>
          <w:tcPr>
            <w:tcW w:w="1877" w:type="pct"/>
            <w:tcBorders>
              <w:top w:val="single" w:sz="4" w:space="0" w:color="auto"/>
              <w:left w:val="single" w:sz="4" w:space="0" w:color="auto"/>
              <w:bottom w:val="single" w:sz="4" w:space="0" w:color="auto"/>
              <w:right w:val="single" w:sz="4" w:space="0" w:color="auto"/>
            </w:tcBorders>
            <w:tcPrChange w:id="2234" w:author="michele landi" w:date="2019-09-25T10:15:00Z">
              <w:tcPr>
                <w:tcW w:w="1666" w:type="pct"/>
                <w:tcBorders>
                  <w:top w:val="single" w:sz="4" w:space="0" w:color="auto"/>
                  <w:left w:val="single" w:sz="4" w:space="0" w:color="auto"/>
                  <w:bottom w:val="single" w:sz="4" w:space="0" w:color="auto"/>
                  <w:right w:val="single" w:sz="4" w:space="0" w:color="auto"/>
                </w:tcBorders>
              </w:tcPr>
            </w:tcPrChange>
          </w:tcPr>
          <w:p w14:paraId="0D988172" w14:textId="77777777" w:rsidR="003B1A5E" w:rsidRPr="009555CD" w:rsidRDefault="003B1A5E" w:rsidP="007F77D0">
            <w:pPr>
              <w:tabs>
                <w:tab w:val="left" w:pos="2025"/>
              </w:tabs>
              <w:spacing w:before="60" w:after="60"/>
              <w:ind w:left="147"/>
              <w:rPr>
                <w:ins w:id="2235" w:author="michele landi" w:date="2019-09-25T10:14:00Z"/>
                <w:highlight w:val="yellow"/>
              </w:rPr>
            </w:pPr>
            <w:ins w:id="2236" w:author="michele landi" w:date="2019-09-25T10:14:00Z">
              <w:r w:rsidRPr="009555CD">
                <w:rPr>
                  <w:highlight w:val="yellow"/>
                </w:rPr>
                <w:t>POOR VISIBILITY</w:t>
              </w:r>
            </w:ins>
          </w:p>
        </w:tc>
        <w:tc>
          <w:tcPr>
            <w:tcW w:w="3123" w:type="pct"/>
            <w:tcBorders>
              <w:top w:val="single" w:sz="4" w:space="0" w:color="auto"/>
              <w:left w:val="single" w:sz="4" w:space="0" w:color="auto"/>
              <w:bottom w:val="single" w:sz="4" w:space="0" w:color="auto"/>
              <w:right w:val="single" w:sz="4" w:space="0" w:color="auto"/>
            </w:tcBorders>
            <w:tcPrChange w:id="2237" w:author="michele landi" w:date="2019-09-25T10:15:00Z">
              <w:tcPr>
                <w:tcW w:w="3334" w:type="pct"/>
                <w:gridSpan w:val="3"/>
                <w:tcBorders>
                  <w:top w:val="single" w:sz="4" w:space="0" w:color="auto"/>
                  <w:left w:val="single" w:sz="4" w:space="0" w:color="auto"/>
                  <w:bottom w:val="single" w:sz="4" w:space="0" w:color="auto"/>
                  <w:right w:val="single" w:sz="4" w:space="0" w:color="auto"/>
                </w:tcBorders>
              </w:tcPr>
            </w:tcPrChange>
          </w:tcPr>
          <w:p w14:paraId="2EAA9C86" w14:textId="77777777" w:rsidR="003B1A5E" w:rsidRPr="009555CD" w:rsidRDefault="003B1A5E" w:rsidP="007F77D0">
            <w:pPr>
              <w:spacing w:before="60" w:after="60"/>
              <w:ind w:left="142"/>
              <w:rPr>
                <w:ins w:id="2238" w:author="michele landi" w:date="2019-09-25T10:14:00Z"/>
                <w:highlight w:val="yellow"/>
              </w:rPr>
            </w:pPr>
            <w:ins w:id="2239" w:author="michele landi" w:date="2019-09-25T10:14:00Z">
              <w:r w:rsidRPr="009555CD">
                <w:rPr>
                  <w:highlight w:val="yellow"/>
                </w:rPr>
                <w:t>The visibility is less than 2 nautical miles</w:t>
              </w:r>
            </w:ins>
          </w:p>
        </w:tc>
      </w:tr>
      <w:tr w:rsidR="003B1A5E" w:rsidRPr="0063013F" w14:paraId="345B50B7" w14:textId="77777777" w:rsidTr="003B1A5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40" w:author="michele landi" w:date="2019-09-25T10: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241" w:author="michele landi" w:date="2019-09-25T10:14:00Z"/>
          <w:trPrChange w:id="2242" w:author="michele landi" w:date="2019-09-25T10:15:00Z">
            <w:trPr>
              <w:trHeight w:val="64"/>
            </w:trPr>
          </w:trPrChange>
        </w:trPr>
        <w:tc>
          <w:tcPr>
            <w:tcW w:w="1877" w:type="pct"/>
            <w:tcBorders>
              <w:top w:val="single" w:sz="4" w:space="0" w:color="auto"/>
              <w:left w:val="single" w:sz="4" w:space="0" w:color="auto"/>
              <w:bottom w:val="single" w:sz="4" w:space="0" w:color="auto"/>
              <w:right w:val="single" w:sz="4" w:space="0" w:color="auto"/>
            </w:tcBorders>
            <w:tcPrChange w:id="2243" w:author="michele landi" w:date="2019-09-25T10:15:00Z">
              <w:tcPr>
                <w:tcW w:w="1666" w:type="pct"/>
                <w:tcBorders>
                  <w:top w:val="single" w:sz="4" w:space="0" w:color="auto"/>
                  <w:left w:val="single" w:sz="4" w:space="0" w:color="auto"/>
                  <w:bottom w:val="single" w:sz="4" w:space="0" w:color="auto"/>
                  <w:right w:val="single" w:sz="4" w:space="0" w:color="auto"/>
                </w:tcBorders>
              </w:tcPr>
            </w:tcPrChange>
          </w:tcPr>
          <w:p w14:paraId="57046C8E" w14:textId="77777777" w:rsidR="003B1A5E" w:rsidRPr="009555CD" w:rsidRDefault="003B1A5E" w:rsidP="007F77D0">
            <w:pPr>
              <w:tabs>
                <w:tab w:val="left" w:pos="2025"/>
              </w:tabs>
              <w:spacing w:before="60" w:after="60"/>
              <w:ind w:left="147"/>
              <w:rPr>
                <w:ins w:id="2244" w:author="michele landi" w:date="2019-09-25T10:14:00Z"/>
                <w:highlight w:val="yellow"/>
              </w:rPr>
            </w:pPr>
            <w:ins w:id="2245" w:author="michele landi" w:date="2019-09-25T10:14:00Z">
              <w:r w:rsidRPr="009555CD">
                <w:rPr>
                  <w:highlight w:val="yellow"/>
                </w:rPr>
                <w:lastRenderedPageBreak/>
                <w:t>VERY POOR VISIBILITY</w:t>
              </w:r>
            </w:ins>
          </w:p>
        </w:tc>
        <w:tc>
          <w:tcPr>
            <w:tcW w:w="3123" w:type="pct"/>
            <w:tcBorders>
              <w:top w:val="single" w:sz="4" w:space="0" w:color="auto"/>
              <w:left w:val="single" w:sz="4" w:space="0" w:color="auto"/>
              <w:bottom w:val="single" w:sz="4" w:space="0" w:color="auto"/>
              <w:right w:val="single" w:sz="4" w:space="0" w:color="auto"/>
            </w:tcBorders>
            <w:tcPrChange w:id="2246" w:author="michele landi" w:date="2019-09-25T10:15:00Z">
              <w:tcPr>
                <w:tcW w:w="3334" w:type="pct"/>
                <w:gridSpan w:val="3"/>
                <w:tcBorders>
                  <w:top w:val="single" w:sz="4" w:space="0" w:color="auto"/>
                  <w:left w:val="single" w:sz="4" w:space="0" w:color="auto"/>
                  <w:bottom w:val="single" w:sz="4" w:space="0" w:color="auto"/>
                  <w:right w:val="single" w:sz="4" w:space="0" w:color="auto"/>
                </w:tcBorders>
              </w:tcPr>
            </w:tcPrChange>
          </w:tcPr>
          <w:p w14:paraId="5FC56FB5" w14:textId="77777777" w:rsidR="003B1A5E" w:rsidRPr="00841110" w:rsidRDefault="003B1A5E" w:rsidP="007F77D0">
            <w:pPr>
              <w:spacing w:before="60" w:after="60"/>
              <w:ind w:left="142"/>
              <w:rPr>
                <w:ins w:id="2247" w:author="michele landi" w:date="2019-09-25T10:14:00Z"/>
              </w:rPr>
            </w:pPr>
            <w:ins w:id="2248" w:author="michele landi" w:date="2019-09-25T10:14:00Z">
              <w:r w:rsidRPr="009555CD">
                <w:rPr>
                  <w:highlight w:val="yellow"/>
                </w:rPr>
                <w:t>The visibility is less than 1000 metres</w:t>
              </w:r>
              <w:r>
                <w:t xml:space="preserve"> </w:t>
              </w:r>
            </w:ins>
          </w:p>
        </w:tc>
      </w:tr>
      <w:tr w:rsidR="003B1A5E" w:rsidRPr="0063013F" w14:paraId="2679B5B9" w14:textId="77777777" w:rsidTr="003B1A5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49" w:author="michele landi" w:date="2019-09-25T10: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250" w:author="michele landi" w:date="2019-09-25T10:14:00Z"/>
          <w:trPrChange w:id="2251" w:author="michele landi" w:date="2019-09-25T10:15:00Z">
            <w:trPr>
              <w:trHeight w:val="64"/>
            </w:trPr>
          </w:trPrChange>
        </w:trPr>
        <w:tc>
          <w:tcPr>
            <w:tcW w:w="1877" w:type="pct"/>
            <w:tcBorders>
              <w:top w:val="single" w:sz="4" w:space="0" w:color="auto"/>
              <w:left w:val="single" w:sz="4" w:space="0" w:color="auto"/>
              <w:bottom w:val="single" w:sz="4" w:space="0" w:color="auto"/>
              <w:right w:val="single" w:sz="4" w:space="0" w:color="auto"/>
            </w:tcBorders>
            <w:tcPrChange w:id="2252" w:author="michele landi" w:date="2019-09-25T10:15:00Z">
              <w:tcPr>
                <w:tcW w:w="1666" w:type="pct"/>
                <w:tcBorders>
                  <w:top w:val="single" w:sz="4" w:space="0" w:color="auto"/>
                  <w:left w:val="single" w:sz="4" w:space="0" w:color="auto"/>
                  <w:bottom w:val="single" w:sz="4" w:space="0" w:color="auto"/>
                  <w:right w:val="single" w:sz="4" w:space="0" w:color="auto"/>
                </w:tcBorders>
              </w:tcPr>
            </w:tcPrChange>
          </w:tcPr>
          <w:p w14:paraId="2E344DC7" w14:textId="77777777" w:rsidR="003B1A5E" w:rsidRPr="00841110" w:rsidRDefault="003B1A5E" w:rsidP="007F77D0">
            <w:pPr>
              <w:spacing w:before="60" w:after="60"/>
              <w:ind w:left="147"/>
              <w:rPr>
                <w:ins w:id="2253" w:author="michele landi" w:date="2019-09-25T10:14:00Z"/>
              </w:rPr>
            </w:pPr>
            <w:ins w:id="2254" w:author="michele landi" w:date="2019-09-25T10:14:00Z">
              <w:r>
                <w:t>WIND DIRECTION</w:t>
              </w:r>
            </w:ins>
          </w:p>
        </w:tc>
        <w:tc>
          <w:tcPr>
            <w:tcW w:w="3123" w:type="pct"/>
            <w:tcBorders>
              <w:top w:val="single" w:sz="4" w:space="0" w:color="auto"/>
              <w:left w:val="single" w:sz="4" w:space="0" w:color="auto"/>
              <w:bottom w:val="single" w:sz="4" w:space="0" w:color="auto"/>
              <w:right w:val="single" w:sz="4" w:space="0" w:color="auto"/>
            </w:tcBorders>
            <w:tcPrChange w:id="2255" w:author="michele landi" w:date="2019-09-25T10:15:00Z">
              <w:tcPr>
                <w:tcW w:w="3334" w:type="pct"/>
                <w:gridSpan w:val="3"/>
                <w:tcBorders>
                  <w:top w:val="single" w:sz="4" w:space="0" w:color="auto"/>
                  <w:left w:val="single" w:sz="4" w:space="0" w:color="auto"/>
                  <w:bottom w:val="single" w:sz="4" w:space="0" w:color="auto"/>
                  <w:right w:val="single" w:sz="4" w:space="0" w:color="auto"/>
                </w:tcBorders>
              </w:tcPr>
            </w:tcPrChange>
          </w:tcPr>
          <w:p w14:paraId="2798A835" w14:textId="77777777" w:rsidR="003B1A5E" w:rsidRPr="00841110" w:rsidRDefault="003B1A5E" w:rsidP="007F77D0">
            <w:pPr>
              <w:spacing w:before="60" w:after="60"/>
              <w:ind w:left="142"/>
              <w:rPr>
                <w:ins w:id="2256" w:author="michele landi" w:date="2019-09-25T10:14:00Z"/>
              </w:rPr>
            </w:pPr>
            <w:ins w:id="2257" w:author="michele landi" w:date="2019-09-25T10:14:00Z">
              <w:r>
                <w:t>Indicates the direction from which wind is blowing /coming from</w:t>
              </w:r>
            </w:ins>
          </w:p>
        </w:tc>
      </w:tr>
      <w:tr w:rsidR="003B1A5E" w:rsidRPr="0063013F" w14:paraId="53664B95" w14:textId="77777777" w:rsidTr="003B1A5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58" w:author="michele landi" w:date="2019-09-25T10: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259" w:author="michele landi" w:date="2019-09-25T10:14:00Z"/>
          <w:trPrChange w:id="2260" w:author="michele landi" w:date="2019-09-25T10:15:00Z">
            <w:trPr>
              <w:trHeight w:val="64"/>
            </w:trPr>
          </w:trPrChange>
        </w:trPr>
        <w:tc>
          <w:tcPr>
            <w:tcW w:w="1877" w:type="pct"/>
            <w:tcBorders>
              <w:top w:val="single" w:sz="4" w:space="0" w:color="auto"/>
              <w:left w:val="single" w:sz="4" w:space="0" w:color="auto"/>
              <w:bottom w:val="single" w:sz="4" w:space="0" w:color="auto"/>
              <w:right w:val="single" w:sz="4" w:space="0" w:color="auto"/>
            </w:tcBorders>
            <w:tcPrChange w:id="2261" w:author="michele landi" w:date="2019-09-25T10:15:00Z">
              <w:tcPr>
                <w:tcW w:w="1666" w:type="pct"/>
                <w:tcBorders>
                  <w:top w:val="single" w:sz="4" w:space="0" w:color="auto"/>
                  <w:left w:val="single" w:sz="4" w:space="0" w:color="auto"/>
                  <w:bottom w:val="single" w:sz="4" w:space="0" w:color="auto"/>
                  <w:right w:val="single" w:sz="4" w:space="0" w:color="auto"/>
                </w:tcBorders>
              </w:tcPr>
            </w:tcPrChange>
          </w:tcPr>
          <w:p w14:paraId="263D4417" w14:textId="77777777" w:rsidR="003B1A5E" w:rsidRDefault="003B1A5E" w:rsidP="007F77D0">
            <w:pPr>
              <w:spacing w:before="60" w:after="60"/>
              <w:ind w:left="147"/>
              <w:rPr>
                <w:ins w:id="2262" w:author="michele landi" w:date="2019-09-25T10:14:00Z"/>
              </w:rPr>
            </w:pPr>
            <w:ins w:id="2263" w:author="michele landi" w:date="2019-09-25T10:14:00Z">
              <w:r>
                <w:t>WIND SPEED</w:t>
              </w:r>
            </w:ins>
          </w:p>
        </w:tc>
        <w:tc>
          <w:tcPr>
            <w:tcW w:w="3123" w:type="pct"/>
            <w:tcBorders>
              <w:top w:val="single" w:sz="4" w:space="0" w:color="auto"/>
              <w:left w:val="single" w:sz="4" w:space="0" w:color="auto"/>
              <w:bottom w:val="single" w:sz="4" w:space="0" w:color="auto"/>
              <w:right w:val="single" w:sz="4" w:space="0" w:color="auto"/>
            </w:tcBorders>
            <w:tcPrChange w:id="2264" w:author="michele landi" w:date="2019-09-25T10:15:00Z">
              <w:tcPr>
                <w:tcW w:w="3334" w:type="pct"/>
                <w:gridSpan w:val="3"/>
                <w:tcBorders>
                  <w:top w:val="single" w:sz="4" w:space="0" w:color="auto"/>
                  <w:left w:val="single" w:sz="4" w:space="0" w:color="auto"/>
                  <w:bottom w:val="single" w:sz="4" w:space="0" w:color="auto"/>
                  <w:right w:val="single" w:sz="4" w:space="0" w:color="auto"/>
                </w:tcBorders>
              </w:tcPr>
            </w:tcPrChange>
          </w:tcPr>
          <w:p w14:paraId="1769DD95" w14:textId="77777777" w:rsidR="003B1A5E" w:rsidRDefault="003B1A5E" w:rsidP="007F77D0">
            <w:pPr>
              <w:spacing w:before="60" w:after="60"/>
              <w:ind w:left="142"/>
              <w:rPr>
                <w:ins w:id="2265" w:author="michele landi" w:date="2019-09-25T10:14:00Z"/>
              </w:rPr>
            </w:pPr>
            <w:ins w:id="2266" w:author="michele landi" w:date="2019-09-25T10:14:00Z">
              <w:r>
                <w:t>Indicates the speed of the wind (knots or meters per  seconds)</w:t>
              </w:r>
            </w:ins>
          </w:p>
        </w:tc>
      </w:tr>
      <w:tr w:rsidR="003B1A5E" w:rsidRPr="0063013F" w14:paraId="32523482" w14:textId="77777777" w:rsidTr="003B1A5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67" w:author="michele landi" w:date="2019-09-25T10: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268" w:author="michele landi" w:date="2019-09-25T10:14:00Z"/>
          <w:trPrChange w:id="2269" w:author="michele landi" w:date="2019-09-25T10:15:00Z">
            <w:trPr>
              <w:trHeight w:val="64"/>
            </w:trPr>
          </w:trPrChange>
        </w:trPr>
        <w:tc>
          <w:tcPr>
            <w:tcW w:w="1877" w:type="pct"/>
            <w:tcBorders>
              <w:top w:val="single" w:sz="4" w:space="0" w:color="auto"/>
              <w:left w:val="single" w:sz="4" w:space="0" w:color="auto"/>
              <w:bottom w:val="single" w:sz="4" w:space="0" w:color="auto"/>
              <w:right w:val="single" w:sz="4" w:space="0" w:color="auto"/>
            </w:tcBorders>
            <w:tcPrChange w:id="2270" w:author="michele landi" w:date="2019-09-25T10:15:00Z">
              <w:tcPr>
                <w:tcW w:w="1666" w:type="pct"/>
                <w:tcBorders>
                  <w:top w:val="single" w:sz="4" w:space="0" w:color="auto"/>
                  <w:left w:val="single" w:sz="4" w:space="0" w:color="auto"/>
                  <w:bottom w:val="single" w:sz="4" w:space="0" w:color="auto"/>
                  <w:right w:val="single" w:sz="4" w:space="0" w:color="auto"/>
                </w:tcBorders>
              </w:tcPr>
            </w:tcPrChange>
          </w:tcPr>
          <w:p w14:paraId="3F9A5D46" w14:textId="77777777" w:rsidR="003B1A5E" w:rsidRDefault="003B1A5E" w:rsidP="007F77D0">
            <w:pPr>
              <w:tabs>
                <w:tab w:val="left" w:pos="1122"/>
              </w:tabs>
              <w:spacing w:before="60" w:after="60"/>
              <w:ind w:left="147"/>
              <w:rPr>
                <w:ins w:id="2271" w:author="michele landi" w:date="2019-09-25T10:14:00Z"/>
              </w:rPr>
            </w:pPr>
            <w:ins w:id="2272" w:author="michele landi" w:date="2019-09-25T10:14:00Z">
              <w:r>
                <w:t>CURRENT DIRECTION</w:t>
              </w:r>
            </w:ins>
          </w:p>
        </w:tc>
        <w:tc>
          <w:tcPr>
            <w:tcW w:w="3123" w:type="pct"/>
            <w:tcBorders>
              <w:top w:val="single" w:sz="4" w:space="0" w:color="auto"/>
              <w:left w:val="single" w:sz="4" w:space="0" w:color="auto"/>
              <w:bottom w:val="single" w:sz="4" w:space="0" w:color="auto"/>
              <w:right w:val="single" w:sz="4" w:space="0" w:color="auto"/>
            </w:tcBorders>
            <w:tcPrChange w:id="2273" w:author="michele landi" w:date="2019-09-25T10:15:00Z">
              <w:tcPr>
                <w:tcW w:w="3334" w:type="pct"/>
                <w:gridSpan w:val="3"/>
                <w:tcBorders>
                  <w:top w:val="single" w:sz="4" w:space="0" w:color="auto"/>
                  <w:left w:val="single" w:sz="4" w:space="0" w:color="auto"/>
                  <w:bottom w:val="single" w:sz="4" w:space="0" w:color="auto"/>
                  <w:right w:val="single" w:sz="4" w:space="0" w:color="auto"/>
                </w:tcBorders>
              </w:tcPr>
            </w:tcPrChange>
          </w:tcPr>
          <w:p w14:paraId="1FF91974" w14:textId="77777777" w:rsidR="003B1A5E" w:rsidRDefault="003B1A5E" w:rsidP="007F77D0">
            <w:pPr>
              <w:tabs>
                <w:tab w:val="left" w:pos="1122"/>
              </w:tabs>
              <w:spacing w:before="60" w:after="60"/>
              <w:ind w:left="142"/>
              <w:rPr>
                <w:ins w:id="2274" w:author="michele landi" w:date="2019-09-25T10:14:00Z"/>
              </w:rPr>
            </w:pPr>
            <w:ins w:id="2275" w:author="michele landi" w:date="2019-09-25T10:14:00Z">
              <w:r>
                <w:t>Indicates the direction from which current setting (goes)</w:t>
              </w:r>
            </w:ins>
          </w:p>
        </w:tc>
      </w:tr>
      <w:tr w:rsidR="003B1A5E" w:rsidRPr="0063013F" w14:paraId="3EA6DB74" w14:textId="77777777" w:rsidTr="003B1A5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76" w:author="michele landi" w:date="2019-09-25T10: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277" w:author="michele landi" w:date="2019-09-25T10:14:00Z"/>
          <w:trPrChange w:id="2278" w:author="michele landi" w:date="2019-09-25T10:15:00Z">
            <w:trPr>
              <w:trHeight w:val="64"/>
            </w:trPr>
          </w:trPrChange>
        </w:trPr>
        <w:tc>
          <w:tcPr>
            <w:tcW w:w="1877" w:type="pct"/>
            <w:tcBorders>
              <w:top w:val="single" w:sz="4" w:space="0" w:color="auto"/>
              <w:left w:val="single" w:sz="4" w:space="0" w:color="auto"/>
              <w:bottom w:val="single" w:sz="4" w:space="0" w:color="auto"/>
              <w:right w:val="single" w:sz="4" w:space="0" w:color="auto"/>
            </w:tcBorders>
            <w:tcPrChange w:id="2279" w:author="michele landi" w:date="2019-09-25T10:15:00Z">
              <w:tcPr>
                <w:tcW w:w="1666" w:type="pct"/>
                <w:tcBorders>
                  <w:top w:val="single" w:sz="4" w:space="0" w:color="auto"/>
                  <w:left w:val="single" w:sz="4" w:space="0" w:color="auto"/>
                  <w:bottom w:val="single" w:sz="4" w:space="0" w:color="auto"/>
                  <w:right w:val="single" w:sz="4" w:space="0" w:color="auto"/>
                </w:tcBorders>
              </w:tcPr>
            </w:tcPrChange>
          </w:tcPr>
          <w:p w14:paraId="16B53001" w14:textId="77777777" w:rsidR="003B1A5E" w:rsidRDefault="003B1A5E" w:rsidP="007F77D0">
            <w:pPr>
              <w:tabs>
                <w:tab w:val="left" w:pos="1122"/>
              </w:tabs>
              <w:spacing w:before="60" w:after="60"/>
              <w:ind w:left="147"/>
              <w:rPr>
                <w:ins w:id="2280" w:author="michele landi" w:date="2019-09-25T10:14:00Z"/>
              </w:rPr>
            </w:pPr>
            <w:ins w:id="2281" w:author="michele landi" w:date="2019-09-25T10:14:00Z">
              <w:r>
                <w:t>CURRENT SPEED</w:t>
              </w:r>
            </w:ins>
          </w:p>
        </w:tc>
        <w:tc>
          <w:tcPr>
            <w:tcW w:w="3123" w:type="pct"/>
            <w:tcBorders>
              <w:top w:val="single" w:sz="4" w:space="0" w:color="auto"/>
              <w:left w:val="single" w:sz="4" w:space="0" w:color="auto"/>
              <w:bottom w:val="single" w:sz="4" w:space="0" w:color="auto"/>
              <w:right w:val="single" w:sz="4" w:space="0" w:color="auto"/>
            </w:tcBorders>
            <w:tcPrChange w:id="2282" w:author="michele landi" w:date="2019-09-25T10:15:00Z">
              <w:tcPr>
                <w:tcW w:w="3334" w:type="pct"/>
                <w:gridSpan w:val="3"/>
                <w:tcBorders>
                  <w:top w:val="single" w:sz="4" w:space="0" w:color="auto"/>
                  <w:left w:val="single" w:sz="4" w:space="0" w:color="auto"/>
                  <w:bottom w:val="single" w:sz="4" w:space="0" w:color="auto"/>
                  <w:right w:val="single" w:sz="4" w:space="0" w:color="auto"/>
                </w:tcBorders>
              </w:tcPr>
            </w:tcPrChange>
          </w:tcPr>
          <w:p w14:paraId="3FFF427F" w14:textId="77777777" w:rsidR="003B1A5E" w:rsidRDefault="003B1A5E" w:rsidP="007F77D0">
            <w:pPr>
              <w:tabs>
                <w:tab w:val="left" w:pos="1122"/>
              </w:tabs>
              <w:spacing w:before="60" w:after="60"/>
              <w:ind w:left="142"/>
              <w:rPr>
                <w:ins w:id="2283" w:author="michele landi" w:date="2019-09-25T10:14:00Z"/>
              </w:rPr>
            </w:pPr>
            <w:ins w:id="2284" w:author="michele landi" w:date="2019-09-25T10:14:00Z">
              <w:r>
                <w:t>Indicates the speed of the current (knots or meters per  seconds)</w:t>
              </w:r>
            </w:ins>
          </w:p>
        </w:tc>
      </w:tr>
      <w:tr w:rsidR="003B1A5E" w:rsidRPr="0063013F" w14:paraId="5B42A610" w14:textId="77777777" w:rsidTr="003B1A5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85" w:author="michele landi" w:date="2019-09-25T10: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286" w:author="michele landi" w:date="2019-09-25T10:14:00Z"/>
          <w:trPrChange w:id="2287" w:author="michele landi" w:date="2019-09-25T10:15:00Z">
            <w:trPr>
              <w:trHeight w:val="64"/>
            </w:trPr>
          </w:trPrChange>
        </w:trPr>
        <w:tc>
          <w:tcPr>
            <w:tcW w:w="1877" w:type="pct"/>
            <w:tcBorders>
              <w:top w:val="single" w:sz="4" w:space="0" w:color="auto"/>
              <w:left w:val="single" w:sz="4" w:space="0" w:color="auto"/>
              <w:bottom w:val="single" w:sz="4" w:space="0" w:color="auto"/>
              <w:right w:val="single" w:sz="4" w:space="0" w:color="auto"/>
            </w:tcBorders>
            <w:tcPrChange w:id="2288" w:author="michele landi" w:date="2019-09-25T10:15:00Z">
              <w:tcPr>
                <w:tcW w:w="1666" w:type="pct"/>
                <w:tcBorders>
                  <w:top w:val="single" w:sz="4" w:space="0" w:color="auto"/>
                  <w:left w:val="single" w:sz="4" w:space="0" w:color="auto"/>
                  <w:bottom w:val="single" w:sz="4" w:space="0" w:color="auto"/>
                  <w:right w:val="single" w:sz="4" w:space="0" w:color="auto"/>
                </w:tcBorders>
              </w:tcPr>
            </w:tcPrChange>
          </w:tcPr>
          <w:p w14:paraId="223DB866" w14:textId="56614659" w:rsidR="003B1A5E" w:rsidRDefault="00A231D9">
            <w:pPr>
              <w:tabs>
                <w:tab w:val="left" w:pos="1122"/>
              </w:tabs>
              <w:spacing w:before="60" w:after="60"/>
              <w:ind w:left="147"/>
              <w:rPr>
                <w:ins w:id="2289" w:author="michele landi" w:date="2019-09-25T10:14:00Z"/>
              </w:rPr>
            </w:pPr>
            <w:ins w:id="2290" w:author="michele landi" w:date="2019-09-25T10:23:00Z">
              <w:r>
                <w:t>VISIBILITY</w:t>
              </w:r>
            </w:ins>
            <w:ins w:id="2291" w:author="michele landi" w:date="2019-09-25T10:24:00Z">
              <w:r>
                <w:t xml:space="preserve"> REDUCED </w:t>
              </w:r>
            </w:ins>
            <w:ins w:id="2292" w:author="michele landi" w:date="2019-09-25T10:14:00Z">
              <w:r w:rsidR="003B1A5E">
                <w:t xml:space="preserve">BY (FOG, MIST, SNOW, DUST, RAIN, </w:t>
              </w:r>
              <w:r w:rsidR="003B1A5E" w:rsidRPr="00AE7289">
                <w:rPr>
                  <w:highlight w:val="yellow"/>
                </w:rPr>
                <w:t>HAZE</w:t>
              </w:r>
              <w:r w:rsidR="003B1A5E">
                <w:t>)</w:t>
              </w:r>
            </w:ins>
            <w:ins w:id="2293" w:author="michele landi" w:date="2019-09-25T10:27:00Z">
              <w:r w:rsidR="00817AEF" w:rsidRPr="0063013F">
                <w:t xml:space="preserve"> IN (area)</w:t>
              </w:r>
            </w:ins>
          </w:p>
        </w:tc>
        <w:tc>
          <w:tcPr>
            <w:tcW w:w="3123" w:type="pct"/>
            <w:tcBorders>
              <w:top w:val="single" w:sz="4" w:space="0" w:color="auto"/>
              <w:left w:val="single" w:sz="4" w:space="0" w:color="auto"/>
              <w:bottom w:val="single" w:sz="4" w:space="0" w:color="auto"/>
              <w:right w:val="single" w:sz="4" w:space="0" w:color="auto"/>
            </w:tcBorders>
            <w:tcPrChange w:id="2294" w:author="michele landi" w:date="2019-09-25T10:15:00Z">
              <w:tcPr>
                <w:tcW w:w="3334" w:type="pct"/>
                <w:gridSpan w:val="3"/>
                <w:tcBorders>
                  <w:top w:val="single" w:sz="4" w:space="0" w:color="auto"/>
                  <w:left w:val="single" w:sz="4" w:space="0" w:color="auto"/>
                  <w:bottom w:val="single" w:sz="4" w:space="0" w:color="auto"/>
                  <w:right w:val="single" w:sz="4" w:space="0" w:color="auto"/>
                </w:tcBorders>
              </w:tcPr>
            </w:tcPrChange>
          </w:tcPr>
          <w:p w14:paraId="34D7F0EE" w14:textId="77777777" w:rsidR="003B1A5E" w:rsidRDefault="003B1A5E" w:rsidP="007F77D0">
            <w:pPr>
              <w:tabs>
                <w:tab w:val="left" w:pos="1122"/>
              </w:tabs>
              <w:spacing w:before="60" w:after="60"/>
              <w:ind w:left="142"/>
              <w:rPr>
                <w:ins w:id="2295" w:author="michele landi" w:date="2019-09-25T10:14:00Z"/>
              </w:rPr>
            </w:pPr>
            <w:ins w:id="2296" w:author="michele landi" w:date="2019-09-25T10:14:00Z">
              <w:r>
                <w:t>The visibility is reduced by some factors.</w:t>
              </w:r>
            </w:ins>
          </w:p>
        </w:tc>
      </w:tr>
      <w:tr w:rsidR="00D148DF" w:rsidRPr="00037BA5" w:rsidDel="00A231D9" w14:paraId="498368FA" w14:textId="62935500" w:rsidTr="003B1A5E">
        <w:trPr>
          <w:trHeight w:val="64"/>
          <w:del w:id="2297" w:author="michele landi" w:date="2019-09-25T10:24:00Z"/>
        </w:trPr>
        <w:tc>
          <w:tcPr>
            <w:tcW w:w="1877" w:type="pct"/>
          </w:tcPr>
          <w:p w14:paraId="53EA7107" w14:textId="7BBE4729" w:rsidR="00D148DF" w:rsidRPr="00037BA5" w:rsidDel="00A231D9" w:rsidRDefault="00D148DF" w:rsidP="00D148DF">
            <w:pPr>
              <w:pStyle w:val="Tabletext"/>
              <w:rPr>
                <w:del w:id="2298" w:author="michele landi" w:date="2019-09-25T10:24:00Z"/>
                <w:highlight w:val="magenta"/>
                <w:rPrChange w:id="2299" w:author="michele landi" w:date="2019-09-24T16:56:00Z">
                  <w:rPr>
                    <w:del w:id="2300" w:author="michele landi" w:date="2019-09-25T10:24:00Z"/>
                  </w:rPr>
                </w:rPrChange>
              </w:rPr>
            </w:pPr>
            <w:del w:id="2301" w:author="michele landi" w:date="2019-09-25T10:24:00Z">
              <w:r w:rsidRPr="00037BA5" w:rsidDel="00A231D9">
                <w:rPr>
                  <w:highlight w:val="magenta"/>
                  <w:rPrChange w:id="2302" w:author="michele landi" w:date="2019-09-24T16:56:00Z">
                    <w:rPr/>
                  </w:rPrChange>
                </w:rPr>
                <w:delText>WEATHER INFORMATION</w:delText>
              </w:r>
            </w:del>
          </w:p>
        </w:tc>
        <w:tc>
          <w:tcPr>
            <w:tcW w:w="3123" w:type="pct"/>
          </w:tcPr>
          <w:p w14:paraId="63FF0583" w14:textId="4DBCE468" w:rsidR="00D148DF" w:rsidRPr="00037BA5" w:rsidDel="00A231D9" w:rsidRDefault="00D148DF" w:rsidP="00D148DF">
            <w:pPr>
              <w:pStyle w:val="Tabletext"/>
              <w:rPr>
                <w:del w:id="2303" w:author="michele landi" w:date="2019-09-25T10:24:00Z"/>
                <w:highlight w:val="magenta"/>
                <w:rPrChange w:id="2304" w:author="michele landi" w:date="2019-09-24T16:56:00Z">
                  <w:rPr>
                    <w:del w:id="2305" w:author="michele landi" w:date="2019-09-25T10:24:00Z"/>
                  </w:rPr>
                </w:rPrChange>
              </w:rPr>
            </w:pPr>
            <w:del w:id="2306" w:author="michele landi" w:date="2019-09-25T10:24:00Z">
              <w:r w:rsidRPr="00037BA5" w:rsidDel="00A231D9">
                <w:rPr>
                  <w:highlight w:val="magenta"/>
                  <w:rPrChange w:id="2307" w:author="michele landi" w:date="2019-09-24T16:56:00Z">
                    <w:rPr/>
                  </w:rPrChange>
                </w:rPr>
                <w:delText xml:space="preserve"> Information about impending weather conditions</w:delText>
              </w:r>
            </w:del>
          </w:p>
        </w:tc>
      </w:tr>
      <w:tr w:rsidR="00D148DF" w:rsidRPr="004A3754" w:rsidDel="00A231D9" w14:paraId="68B10700" w14:textId="7AFCE817" w:rsidTr="003B1A5E">
        <w:trPr>
          <w:trHeight w:val="64"/>
          <w:del w:id="2308" w:author="michele landi" w:date="2019-09-25T10:25:00Z"/>
        </w:trPr>
        <w:tc>
          <w:tcPr>
            <w:tcW w:w="1877" w:type="pct"/>
          </w:tcPr>
          <w:p w14:paraId="515F185C" w14:textId="087A04B9" w:rsidR="00D148DF" w:rsidRPr="00037BA5" w:rsidDel="00A231D9" w:rsidRDefault="00D148DF" w:rsidP="00D148DF">
            <w:pPr>
              <w:pStyle w:val="Tabletext"/>
              <w:rPr>
                <w:del w:id="2309" w:author="michele landi" w:date="2019-09-25T10:25:00Z"/>
                <w:highlight w:val="magenta"/>
                <w:rPrChange w:id="2310" w:author="michele landi" w:date="2019-09-24T16:56:00Z">
                  <w:rPr>
                    <w:del w:id="2311" w:author="michele landi" w:date="2019-09-25T10:25:00Z"/>
                  </w:rPr>
                </w:rPrChange>
              </w:rPr>
            </w:pPr>
            <w:del w:id="2312" w:author="michele landi" w:date="2019-09-25T10:25:00Z">
              <w:r w:rsidRPr="00037BA5" w:rsidDel="00A231D9">
                <w:rPr>
                  <w:highlight w:val="magenta"/>
                  <w:rPrChange w:id="2313" w:author="michele landi" w:date="2019-09-24T16:56:00Z">
                    <w:rPr/>
                  </w:rPrChange>
                </w:rPr>
                <w:delText>LIGHTNING</w:delText>
              </w:r>
            </w:del>
          </w:p>
        </w:tc>
        <w:tc>
          <w:tcPr>
            <w:tcW w:w="3123" w:type="pct"/>
          </w:tcPr>
          <w:p w14:paraId="48365D95" w14:textId="3290E062" w:rsidR="00D148DF" w:rsidRPr="004A3754" w:rsidDel="00A231D9" w:rsidRDefault="00D148DF" w:rsidP="00D148DF">
            <w:pPr>
              <w:pStyle w:val="Tabletext"/>
              <w:rPr>
                <w:del w:id="2314" w:author="michele landi" w:date="2019-09-25T10:25:00Z"/>
              </w:rPr>
            </w:pPr>
            <w:del w:id="2315" w:author="michele landi" w:date="2019-09-25T10:25:00Z">
              <w:r w:rsidRPr="00037BA5" w:rsidDel="00A231D9">
                <w:rPr>
                  <w:highlight w:val="magenta"/>
                  <w:rPrChange w:id="2316" w:author="michele landi" w:date="2019-09-24T16:56:00Z">
                    <w:rPr/>
                  </w:rPrChange>
                </w:rPr>
                <w:delText>Information about lightning activity in the area</w:delText>
              </w:r>
            </w:del>
          </w:p>
        </w:tc>
      </w:tr>
    </w:tbl>
    <w:p w14:paraId="6A667E16" w14:textId="773C2840" w:rsidR="00D148DF" w:rsidDel="00817AEF" w:rsidRDefault="00D148DF" w:rsidP="00D148DF">
      <w:pPr>
        <w:rPr>
          <w:del w:id="2317" w:author="michele landi" w:date="2019-09-25T10:25:00Z"/>
        </w:rPr>
      </w:pPr>
    </w:p>
    <w:p w14:paraId="79001231" w14:textId="59E1139D" w:rsidR="00D148DF" w:rsidRPr="00D148DF" w:rsidDel="00817AEF" w:rsidRDefault="00D148DF" w:rsidP="00D148DF">
      <w:pPr>
        <w:pStyle w:val="Heading3"/>
        <w:rPr>
          <w:del w:id="2318" w:author="michele landi" w:date="2019-09-25T10:25:00Z"/>
        </w:rPr>
      </w:pPr>
      <w:bookmarkStart w:id="2319" w:name="_Toc16165993"/>
      <w:bookmarkStart w:id="2320" w:name="_Toc18993274"/>
      <w:del w:id="2321" w:author="michele landi" w:date="2019-09-25T10:25:00Z">
        <w:r w:rsidRPr="00D148DF" w:rsidDel="00817AEF">
          <w:delText>Visibility</w:delText>
        </w:r>
        <w:bookmarkEnd w:id="2319"/>
        <w:bookmarkEnd w:id="2320"/>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rsidDel="00817AEF" w14:paraId="18A06652" w14:textId="39EE62B8" w:rsidTr="001741C0">
        <w:trPr>
          <w:trHeight w:val="360"/>
          <w:tblHeader/>
          <w:del w:id="2322" w:author="michele landi" w:date="2019-09-25T10:25:00Z"/>
        </w:trPr>
        <w:tc>
          <w:tcPr>
            <w:tcW w:w="1877" w:type="pct"/>
            <w:shd w:val="clear" w:color="auto" w:fill="D9E2F3"/>
            <w:vAlign w:val="center"/>
          </w:tcPr>
          <w:p w14:paraId="12C6D9D7" w14:textId="2ABA4B53" w:rsidR="00D148DF" w:rsidRPr="00D148DF" w:rsidDel="00817AEF" w:rsidRDefault="00D148DF" w:rsidP="00D148DF">
            <w:pPr>
              <w:pStyle w:val="Tableheading"/>
              <w:rPr>
                <w:del w:id="2323" w:author="michele landi" w:date="2019-09-25T10:25:00Z"/>
              </w:rPr>
            </w:pPr>
            <w:del w:id="2324" w:author="michele landi" w:date="2019-09-25T10:25:00Z">
              <w:r w:rsidRPr="00D148DF" w:rsidDel="00817AEF">
                <w:delText>Message Element</w:delText>
              </w:r>
            </w:del>
          </w:p>
        </w:tc>
        <w:tc>
          <w:tcPr>
            <w:tcW w:w="3123" w:type="pct"/>
            <w:shd w:val="clear" w:color="auto" w:fill="D9E2F3"/>
            <w:vAlign w:val="center"/>
          </w:tcPr>
          <w:p w14:paraId="719FC047" w14:textId="47E86819" w:rsidR="00D148DF" w:rsidRPr="00D148DF" w:rsidDel="00817AEF" w:rsidRDefault="00D148DF" w:rsidP="00D148DF">
            <w:pPr>
              <w:pStyle w:val="Tableheading"/>
              <w:rPr>
                <w:del w:id="2325" w:author="michele landi" w:date="2019-09-25T10:25:00Z"/>
              </w:rPr>
            </w:pPr>
            <w:del w:id="2326" w:author="michele landi" w:date="2019-09-25T10:25:00Z">
              <w:r w:rsidRPr="00D148DF" w:rsidDel="00817AEF">
                <w:delText>Message Intent</w:delText>
              </w:r>
            </w:del>
          </w:p>
        </w:tc>
      </w:tr>
      <w:tr w:rsidR="00D148DF" w:rsidDel="00817AEF" w14:paraId="4165F1A6" w14:textId="53942C3F" w:rsidTr="001741C0">
        <w:trPr>
          <w:trHeight w:val="64"/>
          <w:del w:id="2327" w:author="michele landi" w:date="2019-09-25T10:27:00Z"/>
        </w:trPr>
        <w:tc>
          <w:tcPr>
            <w:tcW w:w="1877" w:type="pct"/>
          </w:tcPr>
          <w:p w14:paraId="5C821B73" w14:textId="48572D17" w:rsidR="00D148DF" w:rsidRPr="0063013F" w:rsidDel="00817AEF" w:rsidRDefault="00D148DF">
            <w:pPr>
              <w:pStyle w:val="Tabletext"/>
              <w:rPr>
                <w:del w:id="2328" w:author="michele landi" w:date="2019-09-25T10:27:00Z"/>
              </w:rPr>
            </w:pPr>
            <w:del w:id="2329" w:author="michele landi" w:date="2019-09-25T10:26:00Z">
              <w:r w:rsidRPr="0063013F" w:rsidDel="00817AEF">
                <w:delText xml:space="preserve">RESTRICTED </w:delText>
              </w:r>
            </w:del>
            <w:del w:id="2330" w:author="michele landi" w:date="2019-09-25T10:27:00Z">
              <w:r w:rsidRPr="0063013F" w:rsidDel="00817AEF">
                <w:delText>VISIBILITY IN (area)</w:delText>
              </w:r>
              <w:r w:rsidR="00F945F0" w:rsidDel="00817AEF">
                <w:delText xml:space="preserve"> </w:delText>
              </w:r>
            </w:del>
            <w:del w:id="2331" w:author="michele landi" w:date="2019-09-24T16:59:00Z">
              <w:r w:rsidR="00F945F0" w:rsidDel="00037BA5">
                <w:delText>[</w:delText>
              </w:r>
              <w:r w:rsidR="00F945F0" w:rsidRPr="00F945F0" w:rsidDel="00037BA5">
                <w:delText>VISIBILITY AT (location/area) IS (x meters)</w:delText>
              </w:r>
              <w:r w:rsidR="00F945F0" w:rsidDel="00037BA5">
                <w:delText>]</w:delText>
              </w:r>
            </w:del>
          </w:p>
        </w:tc>
        <w:tc>
          <w:tcPr>
            <w:tcW w:w="3123" w:type="pct"/>
          </w:tcPr>
          <w:p w14:paraId="0663E572" w14:textId="19184823" w:rsidR="00D148DF" w:rsidRPr="0063013F" w:rsidDel="00817AEF" w:rsidRDefault="00D148DF" w:rsidP="00D148DF">
            <w:pPr>
              <w:pStyle w:val="Tabletext"/>
              <w:rPr>
                <w:del w:id="2332" w:author="michele landi" w:date="2019-09-25T10:27:00Z"/>
              </w:rPr>
            </w:pPr>
            <w:del w:id="2333" w:author="michele landi" w:date="2019-09-25T10:27:00Z">
              <w:r w:rsidDel="00817AEF">
                <w:delText>Information about restricted visibility in a specified area</w:delText>
              </w:r>
            </w:del>
          </w:p>
        </w:tc>
      </w:tr>
      <w:tr w:rsidR="00037BA5" w14:paraId="06DA388F" w14:textId="77777777" w:rsidTr="001741C0">
        <w:trPr>
          <w:trHeight w:val="64"/>
          <w:ins w:id="2334" w:author="michele landi" w:date="2019-09-24T16:59:00Z"/>
        </w:trPr>
        <w:tc>
          <w:tcPr>
            <w:tcW w:w="1877" w:type="pct"/>
          </w:tcPr>
          <w:p w14:paraId="7EBB2FAE" w14:textId="74CA69EB" w:rsidR="00037BA5" w:rsidRPr="0063013F" w:rsidRDefault="00037BA5">
            <w:pPr>
              <w:pStyle w:val="Tabletext"/>
              <w:jc w:val="both"/>
              <w:rPr>
                <w:ins w:id="2335" w:author="michele landi" w:date="2019-09-24T16:59:00Z"/>
              </w:rPr>
              <w:pPrChange w:id="2336" w:author="michele landi" w:date="2019-09-25T10:29:00Z">
                <w:pPr>
                  <w:pStyle w:val="Tabletext"/>
                </w:pPr>
              </w:pPrChange>
            </w:pPr>
            <w:ins w:id="2337" w:author="michele landi" w:date="2019-09-24T16:59:00Z">
              <w:r w:rsidRPr="00F945F0">
                <w:t xml:space="preserve">VISIBILITY </w:t>
              </w:r>
            </w:ins>
            <w:ins w:id="2338" w:author="michele landi" w:date="2019-09-25T10:27:00Z">
              <w:r w:rsidR="00817AEF">
                <w:t xml:space="preserve">IN </w:t>
              </w:r>
            </w:ins>
            <w:ins w:id="2339" w:author="michele landi" w:date="2019-09-24T16:59:00Z">
              <w:r w:rsidRPr="00F945F0">
                <w:t>(</w:t>
              </w:r>
            </w:ins>
            <w:ins w:id="2340" w:author="michele landi" w:date="2019-09-25T10:28:00Z">
              <w:r w:rsidR="00817AEF">
                <w:t>position</w:t>
              </w:r>
            </w:ins>
            <w:ins w:id="2341" w:author="michele landi" w:date="2019-09-24T16:59:00Z">
              <w:r w:rsidRPr="00F945F0">
                <w:t xml:space="preserve">/area) </w:t>
              </w:r>
              <w:r w:rsidR="00873136">
                <w:t>(</w:t>
              </w:r>
            </w:ins>
            <w:ins w:id="2342" w:author="michele landi" w:date="2019-09-25T10:29:00Z">
              <w:r w:rsidR="00873136">
                <w:t>XX</w:t>
              </w:r>
            </w:ins>
            <w:ins w:id="2343" w:author="michele landi" w:date="2019-09-24T16:59:00Z">
              <w:r w:rsidRPr="00F945F0">
                <w:t xml:space="preserve"> meters</w:t>
              </w:r>
              <w:r>
                <w:t>/cables</w:t>
              </w:r>
              <w:r w:rsidRPr="00F945F0">
                <w:t>)</w:t>
              </w:r>
            </w:ins>
          </w:p>
        </w:tc>
        <w:tc>
          <w:tcPr>
            <w:tcW w:w="3123" w:type="pct"/>
          </w:tcPr>
          <w:p w14:paraId="6E211973" w14:textId="325ED325" w:rsidR="00037BA5" w:rsidRDefault="00037BA5" w:rsidP="00D148DF">
            <w:pPr>
              <w:pStyle w:val="Tabletext"/>
              <w:rPr>
                <w:ins w:id="2344" w:author="michele landi" w:date="2019-09-24T16:59:00Z"/>
              </w:rPr>
            </w:pPr>
            <w:ins w:id="2345" w:author="michele landi" w:date="2019-09-24T16:59:00Z">
              <w:r>
                <w:t>Information about restricted visibility in a specified area</w:t>
              </w:r>
            </w:ins>
          </w:p>
        </w:tc>
      </w:tr>
      <w:tr w:rsidR="00D148DF" w14:paraId="7BEDD89C" w14:textId="77777777" w:rsidTr="001741C0">
        <w:trPr>
          <w:trHeight w:val="64"/>
        </w:trPr>
        <w:tc>
          <w:tcPr>
            <w:tcW w:w="1877" w:type="pct"/>
          </w:tcPr>
          <w:p w14:paraId="41866332" w14:textId="0A02BADE" w:rsidR="00D148DF" w:rsidRDefault="00D148DF">
            <w:pPr>
              <w:pStyle w:val="Tabletext"/>
            </w:pPr>
            <w:r>
              <w:t xml:space="preserve">VISIBILITY </w:t>
            </w:r>
            <w:del w:id="2346" w:author="michele landi" w:date="2019-09-24T17:02:00Z">
              <w:r w:rsidDel="00037BA5">
                <w:delText xml:space="preserve">IS </w:delText>
              </w:r>
            </w:del>
            <w:r>
              <w:t>EXPECTED TO (increase/decrease)</w:t>
            </w:r>
          </w:p>
        </w:tc>
        <w:tc>
          <w:tcPr>
            <w:tcW w:w="3123" w:type="pct"/>
          </w:tcPr>
          <w:p w14:paraId="5B984722" w14:textId="77777777" w:rsidR="00D148DF" w:rsidRPr="0063013F" w:rsidRDefault="00D148DF" w:rsidP="00D148DF">
            <w:pPr>
              <w:pStyle w:val="Tabletext"/>
            </w:pPr>
            <w:r>
              <w:t xml:space="preserve">Future information on how the level of visibility may increase or decrease  </w:t>
            </w:r>
          </w:p>
        </w:tc>
      </w:tr>
    </w:tbl>
    <w:p w14:paraId="452143B3" w14:textId="094E0C4E" w:rsidR="00D148DF" w:rsidDel="00817AEF" w:rsidRDefault="00D148DF" w:rsidP="00D148DF">
      <w:pPr>
        <w:rPr>
          <w:del w:id="2347" w:author="michele landi" w:date="2019-09-25T10:26:00Z"/>
        </w:rPr>
      </w:pPr>
    </w:p>
    <w:p w14:paraId="7719B95E" w14:textId="123ACF8D" w:rsidR="00D148DF" w:rsidRPr="00D148DF" w:rsidDel="00817AEF" w:rsidRDefault="00D148DF" w:rsidP="00D148DF">
      <w:pPr>
        <w:pStyle w:val="Heading3"/>
        <w:rPr>
          <w:del w:id="2348" w:author="michele landi" w:date="2019-09-25T10:26:00Z"/>
        </w:rPr>
      </w:pPr>
      <w:bookmarkStart w:id="2349" w:name="_Toc16165994"/>
      <w:bookmarkStart w:id="2350" w:name="_Toc18993275"/>
      <w:del w:id="2351" w:author="michele landi" w:date="2019-09-25T10:26:00Z">
        <w:r w:rsidRPr="00D148DF" w:rsidDel="00817AEF">
          <w:delText>Wind</w:delText>
        </w:r>
        <w:bookmarkEnd w:id="2349"/>
        <w:bookmarkEnd w:id="2350"/>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rsidDel="00817AEF" w14:paraId="56C73706" w14:textId="24374552" w:rsidTr="001741C0">
        <w:trPr>
          <w:trHeight w:val="360"/>
          <w:tblHeader/>
          <w:del w:id="2352" w:author="michele landi" w:date="2019-09-25T10:26:00Z"/>
        </w:trPr>
        <w:tc>
          <w:tcPr>
            <w:tcW w:w="1877" w:type="pct"/>
            <w:shd w:val="clear" w:color="auto" w:fill="D9E2F3"/>
            <w:vAlign w:val="center"/>
          </w:tcPr>
          <w:p w14:paraId="30E9365F" w14:textId="75390513" w:rsidR="00D148DF" w:rsidRPr="00D148DF" w:rsidDel="00817AEF" w:rsidRDefault="00D148DF" w:rsidP="00D148DF">
            <w:pPr>
              <w:pStyle w:val="Tableheading"/>
              <w:rPr>
                <w:del w:id="2353" w:author="michele landi" w:date="2019-09-25T10:26:00Z"/>
              </w:rPr>
            </w:pPr>
            <w:del w:id="2354" w:author="michele landi" w:date="2019-09-25T10:26:00Z">
              <w:r w:rsidRPr="00D148DF" w:rsidDel="00817AEF">
                <w:delText>Message Element</w:delText>
              </w:r>
            </w:del>
          </w:p>
        </w:tc>
        <w:tc>
          <w:tcPr>
            <w:tcW w:w="3123" w:type="pct"/>
            <w:shd w:val="clear" w:color="auto" w:fill="D9E2F3"/>
            <w:vAlign w:val="center"/>
          </w:tcPr>
          <w:p w14:paraId="7DD7B1A6" w14:textId="2784943A" w:rsidR="00D148DF" w:rsidRPr="00D148DF" w:rsidDel="00817AEF" w:rsidRDefault="00D148DF" w:rsidP="00D148DF">
            <w:pPr>
              <w:pStyle w:val="Tableheading"/>
              <w:rPr>
                <w:del w:id="2355" w:author="michele landi" w:date="2019-09-25T10:26:00Z"/>
              </w:rPr>
            </w:pPr>
            <w:del w:id="2356" w:author="michele landi" w:date="2019-09-25T10:26:00Z">
              <w:r w:rsidRPr="00D148DF" w:rsidDel="00817AEF">
                <w:delText>Message Intent</w:delText>
              </w:r>
            </w:del>
          </w:p>
        </w:tc>
      </w:tr>
      <w:tr w:rsidR="00D148DF" w14:paraId="3D2D4CAC" w14:textId="77777777" w:rsidTr="001741C0">
        <w:trPr>
          <w:trHeight w:val="64"/>
        </w:trPr>
        <w:tc>
          <w:tcPr>
            <w:tcW w:w="1877" w:type="pct"/>
          </w:tcPr>
          <w:p w14:paraId="3396B5A0" w14:textId="2C9DF6C5" w:rsidR="00D148DF" w:rsidRPr="0063013F" w:rsidRDefault="00D148DF">
            <w:pPr>
              <w:pStyle w:val="Tabletext"/>
            </w:pPr>
            <w:r>
              <w:t>WIND EXPECTED TO INCREASE TO</w:t>
            </w:r>
            <w:ins w:id="2357" w:author="michele landi" w:date="2019-09-24T17:02:00Z">
              <w:r w:rsidR="00873136">
                <w:t xml:space="preserve"> </w:t>
              </w:r>
            </w:ins>
            <w:ins w:id="2358" w:author="michele landi" w:date="2019-09-25T10:30:00Z">
              <w:r w:rsidR="00873136">
                <w:t>(XX</w:t>
              </w:r>
            </w:ins>
            <w:ins w:id="2359" w:author="michele landi" w:date="2019-09-24T17:02:00Z">
              <w:r w:rsidR="00037BA5">
                <w:t xml:space="preserve"> knots</w:t>
              </w:r>
            </w:ins>
            <w:ins w:id="2360" w:author="michele landi" w:date="2019-09-24T17:03:00Z">
              <w:r w:rsidR="00873136">
                <w:t>/</w:t>
              </w:r>
              <w:r w:rsidR="00037BA5">
                <w:t>m/s</w:t>
              </w:r>
            </w:ins>
            <w:ins w:id="2361" w:author="michele landi" w:date="2019-09-24T17:02:00Z">
              <w:r w:rsidR="00037BA5">
                <w:t>)</w:t>
              </w:r>
            </w:ins>
          </w:p>
        </w:tc>
        <w:tc>
          <w:tcPr>
            <w:tcW w:w="3123" w:type="pct"/>
          </w:tcPr>
          <w:p w14:paraId="37C289CD" w14:textId="77777777" w:rsidR="00D148DF" w:rsidRPr="0063013F" w:rsidRDefault="00D148DF" w:rsidP="00D148DF">
            <w:pPr>
              <w:pStyle w:val="Tabletext"/>
            </w:pPr>
            <w:r>
              <w:t>Information about the wind conditions in the area</w:t>
            </w:r>
          </w:p>
        </w:tc>
      </w:tr>
      <w:tr w:rsidR="00D148DF" w14:paraId="56E1F35E" w14:textId="77777777" w:rsidTr="001741C0">
        <w:trPr>
          <w:trHeight w:val="64"/>
        </w:trPr>
        <w:tc>
          <w:tcPr>
            <w:tcW w:w="1877" w:type="pct"/>
          </w:tcPr>
          <w:p w14:paraId="0DE33C1A" w14:textId="12E0C48D" w:rsidR="00D148DF" w:rsidRDefault="00D148DF">
            <w:pPr>
              <w:pStyle w:val="Tabletext"/>
            </w:pPr>
            <w:r w:rsidRPr="00F63CB6">
              <w:t>IF WIND EXCEEDS (</w:t>
            </w:r>
            <w:ins w:id="2362" w:author="michele landi" w:date="2019-09-25T10:30:00Z">
              <w:r w:rsidR="00873136">
                <w:t>XX</w:t>
              </w:r>
            </w:ins>
            <w:del w:id="2363" w:author="michele landi" w:date="2019-09-25T10:30:00Z">
              <w:r w:rsidRPr="00F63CB6" w:rsidDel="00873136">
                <w:delText>x</w:delText>
              </w:r>
            </w:del>
            <w:r w:rsidRPr="00F63CB6">
              <w:t xml:space="preserve"> knots</w:t>
            </w:r>
            <w:ins w:id="2364" w:author="michele landi" w:date="2019-09-24T17:03:00Z">
              <w:r w:rsidR="00037BA5">
                <w:t>/m/s</w:t>
              </w:r>
            </w:ins>
            <w:r w:rsidRPr="00F63CB6">
              <w:t>)</w:t>
            </w:r>
            <w:ins w:id="2365" w:author="michele landi" w:date="2019-09-24T17:04:00Z">
              <w:r w:rsidR="00037BA5">
                <w:t>,</w:t>
              </w:r>
            </w:ins>
            <w:r w:rsidRPr="00F63CB6">
              <w:t xml:space="preserve"> </w:t>
            </w:r>
            <w:del w:id="2366" w:author="michele landi" w:date="2019-09-24T17:03:00Z">
              <w:r w:rsidRPr="00F63CB6" w:rsidDel="00037BA5">
                <w:delText xml:space="preserve">THEN </w:delText>
              </w:r>
            </w:del>
            <w:r w:rsidRPr="00F63CB6">
              <w:t>(details of action)</w:t>
            </w:r>
          </w:p>
        </w:tc>
        <w:tc>
          <w:tcPr>
            <w:tcW w:w="3123" w:type="pct"/>
          </w:tcPr>
          <w:p w14:paraId="61856E36" w14:textId="77777777" w:rsidR="00D148DF" w:rsidRPr="0063013F" w:rsidRDefault="00D148DF" w:rsidP="00D148DF">
            <w:pPr>
              <w:pStyle w:val="Tabletext"/>
            </w:pPr>
            <w:r>
              <w:t>Information that if the wind conditions exceed a threshold then a level of action will be required (e</w:t>
            </w:r>
            <w:r w:rsidRPr="00F63CB6">
              <w:t>g vessels will be instructed to leave berths, tug services will be suspended</w:t>
            </w:r>
            <w:r>
              <w:t>)</w:t>
            </w:r>
          </w:p>
        </w:tc>
      </w:tr>
      <w:tr w:rsidR="00BB2C3A" w14:paraId="08FD8B58" w14:textId="77777777" w:rsidTr="001741C0">
        <w:trPr>
          <w:trHeight w:val="64"/>
          <w:ins w:id="2367" w:author="michele landi" w:date="2019-09-25T10:34:00Z"/>
        </w:trPr>
        <w:tc>
          <w:tcPr>
            <w:tcW w:w="1877" w:type="pct"/>
          </w:tcPr>
          <w:p w14:paraId="73D1DA60" w14:textId="648A6E4F" w:rsidR="00BB2C3A" w:rsidRPr="00F63CB6" w:rsidRDefault="00BB2C3A">
            <w:pPr>
              <w:pStyle w:val="Tabletext"/>
              <w:rPr>
                <w:ins w:id="2368" w:author="michele landi" w:date="2019-09-25T10:34:00Z"/>
              </w:rPr>
            </w:pPr>
            <w:ins w:id="2369" w:author="michele landi" w:date="2019-09-25T10:34:00Z">
              <w:r w:rsidRPr="0037710A">
                <w:t>GALE/STORM/TYPHOON</w:t>
              </w:r>
            </w:ins>
            <w:ins w:id="2370" w:author="michele landi" w:date="2019-09-25T10:36:00Z">
              <w:r w:rsidR="0037710A" w:rsidRPr="0037710A">
                <w:rPr>
                  <w:rPrChange w:id="2371" w:author="michele landi" w:date="2019-09-25T10:43:00Z">
                    <w:rPr>
                      <w:highlight w:val="yellow"/>
                    </w:rPr>
                  </w:rPrChange>
                </w:rPr>
                <w:t xml:space="preserve"> </w:t>
              </w:r>
              <w:r w:rsidRPr="0037710A">
                <w:t xml:space="preserve">EXPECTED in XXX </w:t>
              </w:r>
            </w:ins>
            <w:ins w:id="2372" w:author="michele landi" w:date="2019-09-25T10:44:00Z">
              <w:r w:rsidR="0037710A">
                <w:t>(</w:t>
              </w:r>
            </w:ins>
            <w:ins w:id="2373" w:author="michele landi" w:date="2019-09-25T10:36:00Z">
              <w:r w:rsidR="0037710A">
                <w:t>area</w:t>
              </w:r>
            </w:ins>
            <w:ins w:id="2374" w:author="michele landi" w:date="2019-09-25T10:44:00Z">
              <w:r w:rsidR="0037710A">
                <w:t>)</w:t>
              </w:r>
            </w:ins>
            <w:ins w:id="2375" w:author="michele landi" w:date="2019-09-25T10:36:00Z">
              <w:r w:rsidRPr="0037710A">
                <w:t xml:space="preserve"> </w:t>
              </w:r>
              <w:r w:rsidR="0037710A" w:rsidRPr="0037710A">
                <w:t>AT</w:t>
              </w:r>
              <w:r w:rsidRPr="0037710A">
                <w:t xml:space="preserve"> </w:t>
              </w:r>
            </w:ins>
            <w:ins w:id="2376" w:author="michele landi" w:date="2019-09-25T10:44:00Z">
              <w:r w:rsidR="0037710A">
                <w:t>(</w:t>
              </w:r>
            </w:ins>
            <w:ins w:id="2377" w:author="michele landi" w:date="2019-09-25T10:36:00Z">
              <w:r w:rsidRPr="0037710A">
                <w:t>XXXX</w:t>
              </w:r>
            </w:ins>
            <w:ins w:id="2378" w:author="michele landi" w:date="2019-09-25T10:44:00Z">
              <w:r w:rsidR="0037710A">
                <w:t>)</w:t>
              </w:r>
            </w:ins>
            <w:ins w:id="2379" w:author="michele landi" w:date="2019-09-25T10:36:00Z">
              <w:r w:rsidRPr="0037710A">
                <w:t xml:space="preserve"> </w:t>
              </w:r>
              <w:r w:rsidR="0037710A" w:rsidRPr="0037710A">
                <w:t>LOCAL TIME</w:t>
              </w:r>
            </w:ins>
          </w:p>
        </w:tc>
        <w:tc>
          <w:tcPr>
            <w:tcW w:w="3123" w:type="pct"/>
          </w:tcPr>
          <w:p w14:paraId="54B398E6" w14:textId="743887CB" w:rsidR="00BB2C3A" w:rsidRDefault="0037710A" w:rsidP="00D148DF">
            <w:pPr>
              <w:pStyle w:val="Tabletext"/>
              <w:rPr>
                <w:ins w:id="2380" w:author="michele landi" w:date="2019-09-25T10:34:00Z"/>
              </w:rPr>
            </w:pPr>
            <w:ins w:id="2381" w:author="michele landi" w:date="2019-09-25T10:44:00Z">
              <w:r>
                <w:t>Inform about pending adverse weather conditions</w:t>
              </w:r>
            </w:ins>
            <w:ins w:id="2382" w:author="michele landi" w:date="2019-09-25T10:45:00Z">
              <w:r>
                <w:t>.</w:t>
              </w:r>
            </w:ins>
          </w:p>
        </w:tc>
      </w:tr>
      <w:tr w:rsidR="00D148DF" w:rsidDel="00873136" w14:paraId="533EF920" w14:textId="690C6502" w:rsidTr="001741C0">
        <w:trPr>
          <w:trHeight w:val="64"/>
          <w:del w:id="2383" w:author="michele landi" w:date="2019-09-25T10:32:00Z"/>
        </w:trPr>
        <w:tc>
          <w:tcPr>
            <w:tcW w:w="1877" w:type="pct"/>
          </w:tcPr>
          <w:p w14:paraId="3542509D" w14:textId="6D1CC8DD" w:rsidR="00D148DF" w:rsidRPr="00F63CB6" w:rsidDel="00873136" w:rsidRDefault="00D148DF" w:rsidP="00D148DF">
            <w:pPr>
              <w:pStyle w:val="Tabletext"/>
              <w:rPr>
                <w:del w:id="2384" w:author="michele landi" w:date="2019-09-25T10:32:00Z"/>
              </w:rPr>
            </w:pPr>
            <w:del w:id="2385" w:author="michele landi" w:date="2019-09-25T10:32:00Z">
              <w:r w:rsidDel="00873136">
                <w:delText>WIND</w:delText>
              </w:r>
              <w:r w:rsidRPr="00F63CB6" w:rsidDel="00873136">
                <w:delText xml:space="preserve"> (at) (degrees/cardinal point) at (k</w:delText>
              </w:r>
              <w:r w:rsidDel="00873136">
                <w:delText>no</w:delText>
              </w:r>
              <w:r w:rsidRPr="00F63CB6" w:rsidDel="00873136">
                <w:delText>ts)</w:delText>
              </w:r>
            </w:del>
          </w:p>
        </w:tc>
        <w:tc>
          <w:tcPr>
            <w:tcW w:w="3123" w:type="pct"/>
          </w:tcPr>
          <w:p w14:paraId="4C1B6D5A" w14:textId="6B885AB3" w:rsidR="00D148DF" w:rsidRPr="0063013F" w:rsidDel="00873136" w:rsidRDefault="00D148DF" w:rsidP="00D148DF">
            <w:pPr>
              <w:pStyle w:val="Tabletext"/>
              <w:rPr>
                <w:del w:id="2386" w:author="michele landi" w:date="2019-09-25T10:32:00Z"/>
              </w:rPr>
            </w:pPr>
            <w:del w:id="2387" w:author="michele landi" w:date="2019-09-25T10:32:00Z">
              <w:r w:rsidDel="00873136">
                <w:delText>Information about wind conditions in the area</w:delText>
              </w:r>
            </w:del>
          </w:p>
        </w:tc>
      </w:tr>
      <w:tr w:rsidR="00D148DF" w:rsidRPr="004A3754" w:rsidDel="00BC1152" w14:paraId="219E0B3B" w14:textId="795122CB" w:rsidTr="001741C0">
        <w:trPr>
          <w:trHeight w:val="64"/>
          <w:del w:id="2388" w:author="michele landi" w:date="2019-09-24T17:10:00Z"/>
        </w:trPr>
        <w:tc>
          <w:tcPr>
            <w:tcW w:w="1877" w:type="pct"/>
          </w:tcPr>
          <w:p w14:paraId="31E81BE4" w14:textId="60AA6EB2" w:rsidR="00D148DF" w:rsidRPr="004A3754" w:rsidDel="00BC1152" w:rsidRDefault="00D148DF" w:rsidP="00D148DF">
            <w:pPr>
              <w:pStyle w:val="Tabletext"/>
              <w:rPr>
                <w:del w:id="2389" w:author="michele landi" w:date="2019-09-24T17:10:00Z"/>
              </w:rPr>
            </w:pPr>
            <w:del w:id="2390" w:author="michele landi" w:date="2019-09-24T17:10:00Z">
              <w:r w:rsidRPr="004A3754" w:rsidDel="00BC1152">
                <w:delText>STRONG WIND WARNING</w:delText>
              </w:r>
            </w:del>
          </w:p>
        </w:tc>
        <w:tc>
          <w:tcPr>
            <w:tcW w:w="3123" w:type="pct"/>
          </w:tcPr>
          <w:p w14:paraId="3082B672" w14:textId="24F5808B" w:rsidR="00D148DF" w:rsidRPr="004A3754" w:rsidDel="00BC1152" w:rsidRDefault="00D148DF" w:rsidP="00D148DF">
            <w:pPr>
              <w:pStyle w:val="Tabletext"/>
              <w:rPr>
                <w:del w:id="2391" w:author="michele landi" w:date="2019-09-24T17:10:00Z"/>
              </w:rPr>
            </w:pPr>
            <w:del w:id="2392" w:author="michele landi" w:date="2019-09-24T17:10:00Z">
              <w:r w:rsidDel="00BC1152">
                <w:delText>Advising vessels in the area about wind warnings</w:delText>
              </w:r>
            </w:del>
          </w:p>
        </w:tc>
      </w:tr>
    </w:tbl>
    <w:p w14:paraId="4721ABC7" w14:textId="6EF343D6" w:rsidR="00D148DF" w:rsidDel="005529DE" w:rsidRDefault="00D148DF" w:rsidP="00D148DF">
      <w:pPr>
        <w:rPr>
          <w:del w:id="2393" w:author="michele landi" w:date="2019-09-25T11:21:00Z"/>
        </w:rPr>
      </w:pPr>
    </w:p>
    <w:p w14:paraId="71C7C6DC" w14:textId="58F5327B" w:rsidR="00D148DF" w:rsidRPr="00D148DF" w:rsidDel="005529DE" w:rsidRDefault="00D148DF" w:rsidP="00D148DF">
      <w:pPr>
        <w:pStyle w:val="Heading3"/>
        <w:rPr>
          <w:del w:id="2394" w:author="michele landi" w:date="2019-09-25T11:21:00Z"/>
        </w:rPr>
      </w:pPr>
      <w:bookmarkStart w:id="2395" w:name="_Toc16165995"/>
      <w:bookmarkStart w:id="2396" w:name="_Toc18993276"/>
      <w:del w:id="2397" w:author="michele landi" w:date="2019-09-25T11:21:00Z">
        <w:r w:rsidRPr="00D148DF" w:rsidDel="005529DE">
          <w:delText>Tide</w:delText>
        </w:r>
        <w:bookmarkEnd w:id="2395"/>
        <w:bookmarkEnd w:id="2396"/>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rsidDel="005529DE" w14:paraId="6ED1C793" w14:textId="2909445A" w:rsidTr="001741C0">
        <w:trPr>
          <w:trHeight w:val="360"/>
          <w:tblHeader/>
          <w:del w:id="2398" w:author="michele landi" w:date="2019-09-25T11:21:00Z"/>
        </w:trPr>
        <w:tc>
          <w:tcPr>
            <w:tcW w:w="1877" w:type="pct"/>
            <w:shd w:val="clear" w:color="auto" w:fill="D9E2F3"/>
            <w:vAlign w:val="center"/>
          </w:tcPr>
          <w:p w14:paraId="1824D066" w14:textId="519E6F9A" w:rsidR="00D148DF" w:rsidRPr="00D148DF" w:rsidDel="005529DE" w:rsidRDefault="00D148DF" w:rsidP="00D148DF">
            <w:pPr>
              <w:pStyle w:val="Tableheading"/>
              <w:rPr>
                <w:del w:id="2399" w:author="michele landi" w:date="2019-09-25T11:21:00Z"/>
              </w:rPr>
            </w:pPr>
            <w:del w:id="2400" w:author="michele landi" w:date="2019-09-25T11:21:00Z">
              <w:r w:rsidRPr="00D148DF" w:rsidDel="005529DE">
                <w:delText>Message Element</w:delText>
              </w:r>
            </w:del>
          </w:p>
        </w:tc>
        <w:tc>
          <w:tcPr>
            <w:tcW w:w="3123" w:type="pct"/>
            <w:shd w:val="clear" w:color="auto" w:fill="D9E2F3"/>
            <w:vAlign w:val="center"/>
          </w:tcPr>
          <w:p w14:paraId="575B90E0" w14:textId="462C3565" w:rsidR="00D148DF" w:rsidRPr="00D148DF" w:rsidDel="005529DE" w:rsidRDefault="00D148DF" w:rsidP="00D148DF">
            <w:pPr>
              <w:pStyle w:val="Tableheading"/>
              <w:rPr>
                <w:del w:id="2401" w:author="michele landi" w:date="2019-09-25T11:21:00Z"/>
              </w:rPr>
            </w:pPr>
            <w:del w:id="2402" w:author="michele landi" w:date="2019-09-25T11:21:00Z">
              <w:r w:rsidRPr="00D148DF" w:rsidDel="005529DE">
                <w:delText>Message Intent</w:delText>
              </w:r>
            </w:del>
          </w:p>
        </w:tc>
      </w:tr>
      <w:tr w:rsidR="00D148DF" w14:paraId="5D106D00" w14:textId="77777777" w:rsidTr="001741C0">
        <w:trPr>
          <w:trHeight w:val="64"/>
        </w:trPr>
        <w:tc>
          <w:tcPr>
            <w:tcW w:w="1877" w:type="pct"/>
          </w:tcPr>
          <w:p w14:paraId="00E24951" w14:textId="1617632B" w:rsidR="00D148DF" w:rsidRPr="0063013F" w:rsidRDefault="00D148DF">
            <w:pPr>
              <w:pStyle w:val="Tabletext"/>
            </w:pPr>
            <w:r>
              <w:t>TIDE IS (</w:t>
            </w:r>
            <w:del w:id="2403" w:author="michele landi" w:date="2019-09-24T17:13:00Z">
              <w:r w:rsidDel="00BC1152">
                <w:delText>details</w:delText>
              </w:r>
            </w:del>
            <w:ins w:id="2404" w:author="michele landi" w:date="2019-09-24T17:13:00Z">
              <w:r w:rsidR="00BC1152">
                <w:t>rising /falling /high / low</w:t>
              </w:r>
            </w:ins>
            <w:r>
              <w:t>)</w:t>
            </w:r>
          </w:p>
        </w:tc>
        <w:tc>
          <w:tcPr>
            <w:tcW w:w="3123" w:type="pct"/>
          </w:tcPr>
          <w:p w14:paraId="04236619" w14:textId="77777777" w:rsidR="00D148DF" w:rsidRPr="0063013F" w:rsidRDefault="00D148DF" w:rsidP="00D148DF">
            <w:pPr>
              <w:pStyle w:val="Tabletext"/>
            </w:pPr>
            <w:r>
              <w:t>Information about the tidal conditions in the area</w:t>
            </w:r>
          </w:p>
        </w:tc>
      </w:tr>
      <w:tr w:rsidR="00D148DF" w:rsidDel="00AE0F5B" w14:paraId="7153AF07" w14:textId="4FA9D873" w:rsidTr="001741C0">
        <w:trPr>
          <w:trHeight w:val="64"/>
          <w:del w:id="2405" w:author="michele landi" w:date="2019-09-25T11:23:00Z"/>
        </w:trPr>
        <w:tc>
          <w:tcPr>
            <w:tcW w:w="1877" w:type="pct"/>
          </w:tcPr>
          <w:p w14:paraId="5A328CDF" w14:textId="3E7E9483" w:rsidR="00D148DF" w:rsidDel="00AE0F5B" w:rsidRDefault="00D148DF" w:rsidP="00D148DF">
            <w:pPr>
              <w:pStyle w:val="Tabletext"/>
              <w:rPr>
                <w:del w:id="2406" w:author="michele landi" w:date="2019-09-25T11:23:00Z"/>
              </w:rPr>
            </w:pPr>
            <w:del w:id="2407" w:author="michele landi" w:date="2019-09-25T11:23:00Z">
              <w:r w:rsidDel="00AE0F5B">
                <w:delText>TIDE</w:delText>
              </w:r>
              <w:r w:rsidRPr="00F63CB6" w:rsidDel="00AE0F5B">
                <w:delText xml:space="preserve"> </w:delText>
              </w:r>
              <w:r w:rsidDel="00AE0F5B">
                <w:delText>AT</w:delText>
              </w:r>
              <w:r w:rsidRPr="00F63CB6" w:rsidDel="00AE0F5B">
                <w:delText xml:space="preserve"> (location) (meters) </w:delText>
              </w:r>
            </w:del>
          </w:p>
        </w:tc>
        <w:tc>
          <w:tcPr>
            <w:tcW w:w="3123" w:type="pct"/>
          </w:tcPr>
          <w:p w14:paraId="605328DE" w14:textId="35EC9200" w:rsidR="00D148DF" w:rsidRPr="0063013F" w:rsidDel="00AE0F5B" w:rsidRDefault="00D148DF" w:rsidP="00D148DF">
            <w:pPr>
              <w:pStyle w:val="Tabletext"/>
              <w:rPr>
                <w:del w:id="2408" w:author="michele landi" w:date="2019-09-25T11:23:00Z"/>
              </w:rPr>
            </w:pPr>
            <w:del w:id="2409" w:author="michele landi" w:date="2019-09-25T11:23:00Z">
              <w:r w:rsidDel="00AE0F5B">
                <w:delText>Information about the tidal conditions at a specific location</w:delText>
              </w:r>
            </w:del>
          </w:p>
        </w:tc>
      </w:tr>
      <w:tr w:rsidR="00D148DF" w14:paraId="73E3DB27" w14:textId="77777777" w:rsidTr="001741C0">
        <w:trPr>
          <w:trHeight w:val="64"/>
        </w:trPr>
        <w:tc>
          <w:tcPr>
            <w:tcW w:w="1877" w:type="pct"/>
          </w:tcPr>
          <w:p w14:paraId="326E8C57" w14:textId="14007BB1" w:rsidR="00D148DF" w:rsidRDefault="00D148DF" w:rsidP="00872744">
            <w:pPr>
              <w:pStyle w:val="Tabletext"/>
            </w:pPr>
            <w:del w:id="2410" w:author="michele landi" w:date="2019-09-24T17:14:00Z">
              <w:r w:rsidDel="00BC1152">
                <w:delText>TIDE</w:delText>
              </w:r>
              <w:r w:rsidRPr="00F63CB6" w:rsidDel="00BC1152">
                <w:delText xml:space="preserve"> (meters) above/below prediction</w:delText>
              </w:r>
            </w:del>
            <w:ins w:id="2411" w:author="michele landi" w:date="2019-09-24T17:14:00Z">
              <w:r w:rsidR="005529DE">
                <w:t xml:space="preserve">WATER LEVEL AT </w:t>
              </w:r>
              <w:r w:rsidR="00BC1152">
                <w:t xml:space="preserve">(position) </w:t>
              </w:r>
              <w:r w:rsidR="005529DE">
                <w:t>IS (met</w:t>
              </w:r>
              <w:r w:rsidR="00BC1152">
                <w:t>e</w:t>
              </w:r>
            </w:ins>
            <w:ins w:id="2412" w:author="michele landi" w:date="2019-09-25T11:22:00Z">
              <w:r w:rsidR="005529DE">
                <w:t>r</w:t>
              </w:r>
            </w:ins>
            <w:ins w:id="2413" w:author="michele landi" w:date="2019-09-24T17:14:00Z">
              <w:r w:rsidR="00BC1152">
                <w:t>s</w:t>
              </w:r>
            </w:ins>
            <w:ins w:id="2414" w:author="michele landi" w:date="2019-09-24T17:15:00Z">
              <w:r w:rsidR="00BC1152">
                <w:t>/ cm</w:t>
              </w:r>
            </w:ins>
            <w:ins w:id="2415" w:author="michele landi" w:date="2019-09-24T17:14:00Z">
              <w:r w:rsidR="00BC1152">
                <w:t>)</w:t>
              </w:r>
            </w:ins>
          </w:p>
        </w:tc>
        <w:tc>
          <w:tcPr>
            <w:tcW w:w="3123" w:type="pct"/>
          </w:tcPr>
          <w:p w14:paraId="560AB58E" w14:textId="0B9F0279" w:rsidR="00D148DF" w:rsidRPr="0063013F" w:rsidRDefault="00D148DF">
            <w:pPr>
              <w:pStyle w:val="Tabletext"/>
            </w:pPr>
            <w:r>
              <w:t xml:space="preserve">Information about the </w:t>
            </w:r>
            <w:del w:id="2416" w:author="michele landi" w:date="2019-09-24T17:15:00Z">
              <w:r w:rsidDel="003437D0">
                <w:delText xml:space="preserve">tidal </w:delText>
              </w:r>
            </w:del>
            <w:ins w:id="2417" w:author="michele landi" w:date="2019-09-24T17:15:00Z">
              <w:r w:rsidR="003437D0">
                <w:t>water levels</w:t>
              </w:r>
            </w:ins>
            <w:del w:id="2418" w:author="michele landi" w:date="2019-09-24T17:15:00Z">
              <w:r w:rsidDel="003437D0">
                <w:delText>predictions</w:delText>
              </w:r>
            </w:del>
            <w:r>
              <w:t xml:space="preserve"> in the area</w:t>
            </w:r>
          </w:p>
        </w:tc>
      </w:tr>
    </w:tbl>
    <w:p w14:paraId="0A384D89" w14:textId="77777777" w:rsidR="00BD31DE" w:rsidRDefault="00BD31DE" w:rsidP="00BD31DE">
      <w:pPr>
        <w:pStyle w:val="BodyText"/>
      </w:pPr>
    </w:p>
    <w:p w14:paraId="69076DC8" w14:textId="1B7334CE" w:rsidR="00F06234" w:rsidRPr="00F55AD7" w:rsidRDefault="000E424D">
      <w:pPr>
        <w:pStyle w:val="Heading2"/>
      </w:pPr>
      <w:bookmarkStart w:id="2419" w:name="_Toc18993277"/>
      <w:ins w:id="2420" w:author="michele landi" w:date="2019-09-25T11:26:00Z">
        <w:r>
          <w:lastRenderedPageBreak/>
          <w:t xml:space="preserve">RESPONDING TO DEVELOPING UNSAFE SITUATIONS </w:t>
        </w:r>
      </w:ins>
      <w:del w:id="2421" w:author="michele landi" w:date="2019-09-25T11:26:00Z">
        <w:r w:rsidR="00D148DF" w:rsidRPr="00D148DF" w:rsidDel="000E424D">
          <w:delText>DEVELOPI</w:delText>
        </w:r>
        <w:r w:rsidR="00D148DF" w:rsidDel="000E424D">
          <w:delText>NG SITUATIONS – VTS INTERACTION</w:delText>
        </w:r>
      </w:del>
      <w:bookmarkEnd w:id="2419"/>
    </w:p>
    <w:p w14:paraId="5D0B91EF" w14:textId="77777777" w:rsidR="00F06234" w:rsidRPr="00F55AD7" w:rsidRDefault="00F06234" w:rsidP="00F06234">
      <w:pPr>
        <w:pStyle w:val="Heading2separationline"/>
      </w:pPr>
    </w:p>
    <w:p w14:paraId="66775B22" w14:textId="4BCDEFA0" w:rsidR="00D148DF" w:rsidDel="000E424D" w:rsidRDefault="00872744" w:rsidP="00D148DF">
      <w:pPr>
        <w:pStyle w:val="BodyText"/>
        <w:rPr>
          <w:del w:id="2422" w:author="michele landi" w:date="2019-09-25T11:28:00Z"/>
        </w:rPr>
      </w:pPr>
      <w:del w:id="2423" w:author="michele landi" w:date="2019-09-25T11:28:00Z">
        <w:r w:rsidDel="000E424D">
          <w:delText xml:space="preserve">The VTS may interact with an individual vessel to </w:delText>
        </w:r>
        <w:r w:rsidR="00D148DF" w:rsidDel="000E424D">
          <w:delText>provi</w:delText>
        </w:r>
        <w:r w:rsidDel="000E424D">
          <w:delText>de</w:delText>
        </w:r>
        <w:r w:rsidR="00D148DF" w:rsidDel="000E424D">
          <w:delText xml:space="preserve"> essential and timely navigational information to:</w:delText>
        </w:r>
      </w:del>
    </w:p>
    <w:p w14:paraId="0BF00A2F" w14:textId="151A2BE4" w:rsidR="00D148DF" w:rsidDel="000E424D" w:rsidRDefault="00D148DF" w:rsidP="00D148DF">
      <w:pPr>
        <w:pStyle w:val="Bullet1"/>
        <w:rPr>
          <w:del w:id="2424" w:author="michele landi" w:date="2019-09-25T11:28:00Z"/>
        </w:rPr>
      </w:pPr>
      <w:del w:id="2425" w:author="michele landi" w:date="2019-09-25T11:28:00Z">
        <w:r w:rsidDel="000E424D">
          <w:delText xml:space="preserve">Assist </w:delText>
        </w:r>
        <w:r w:rsidR="00872744" w:rsidDel="000E424D">
          <w:delText xml:space="preserve">with </w:delText>
        </w:r>
        <w:r w:rsidDel="000E424D">
          <w:delText>the on</w:delText>
        </w:r>
        <w:r w:rsidR="00872744" w:rsidDel="000E424D">
          <w:delText>-</w:delText>
        </w:r>
        <w:r w:rsidDel="000E424D">
          <w:delText>board navigational decision</w:delText>
        </w:r>
        <w:r w:rsidR="00872744" w:rsidDel="000E424D">
          <w:delText xml:space="preserve"> </w:delText>
        </w:r>
        <w:r w:rsidDel="000E424D">
          <w:delText>making</w:delText>
        </w:r>
        <w:r w:rsidR="00872744" w:rsidDel="000E424D">
          <w:delText>,</w:delText>
        </w:r>
        <w:r w:rsidDel="000E424D">
          <w:delText xml:space="preserve"> and</w:delText>
        </w:r>
      </w:del>
    </w:p>
    <w:p w14:paraId="12C376F5" w14:textId="463BA233" w:rsidR="00D148DF" w:rsidDel="000E424D" w:rsidRDefault="00D148DF" w:rsidP="00D148DF">
      <w:pPr>
        <w:pStyle w:val="Bullet1"/>
        <w:rPr>
          <w:del w:id="2426" w:author="michele landi" w:date="2019-09-25T11:28:00Z"/>
        </w:rPr>
      </w:pPr>
      <w:del w:id="2427" w:author="michele landi" w:date="2019-09-25T11:28:00Z">
        <w:r w:rsidDel="000E424D">
          <w:delText>Monitor its effects (i.e. the response / actions taken by the vessel to the information provided</w:delText>
        </w:r>
        <w:r w:rsidR="00872744" w:rsidDel="000E424D">
          <w:delText>)</w:delText>
        </w:r>
        <w:r w:rsidDel="000E424D">
          <w:delText xml:space="preserve">.  </w:delText>
        </w:r>
      </w:del>
    </w:p>
    <w:p w14:paraId="6FB74C39" w14:textId="7552AFB6" w:rsidR="00D148DF" w:rsidDel="000E424D" w:rsidRDefault="00CB7E6E" w:rsidP="004F11D6">
      <w:pPr>
        <w:pStyle w:val="BodyText"/>
        <w:spacing w:before="240"/>
        <w:rPr>
          <w:del w:id="2428" w:author="michele landi" w:date="2019-09-25T11:28:00Z"/>
        </w:rPr>
      </w:pPr>
      <w:del w:id="2429" w:author="michele landi" w:date="2019-09-25T11:28:00Z">
        <w:r w:rsidDel="000E424D">
          <w:delText xml:space="preserve">Assistance may be provided when observed or deemed necessary by the VTS, or on request by a vessel. </w:delText>
        </w:r>
        <w:r w:rsidR="00D148DF" w:rsidDel="000E424D">
          <w:delText xml:space="preserve">Examples of developing situations where a </w:delText>
        </w:r>
        <w:r w:rsidR="00872744" w:rsidDel="000E424D">
          <w:delText>a</w:delText>
        </w:r>
        <w:r w:rsidR="00D148DF" w:rsidDel="000E424D">
          <w:delText xml:space="preserve">ssistance </w:delText>
        </w:r>
        <w:r w:rsidR="00B16AF2" w:rsidDel="000E424D">
          <w:delText xml:space="preserve">with navigation </w:delText>
        </w:r>
        <w:r w:rsidR="00D148DF" w:rsidDel="000E424D">
          <w:delText>may be provided</w:delText>
        </w:r>
        <w:r w:rsidR="00872744" w:rsidDel="000E424D">
          <w:delText xml:space="preserve"> </w:delText>
        </w:r>
        <w:r w:rsidDel="000E424D">
          <w:delText>include</w:delText>
        </w:r>
        <w:r w:rsidR="00D148DF" w:rsidDel="000E424D">
          <w:delText>:</w:delText>
        </w:r>
      </w:del>
    </w:p>
    <w:p w14:paraId="65F421E3" w14:textId="2E792250" w:rsidR="00D148DF" w:rsidDel="000E424D" w:rsidRDefault="00D148DF" w:rsidP="00D148DF">
      <w:pPr>
        <w:pStyle w:val="Bullet1"/>
        <w:rPr>
          <w:del w:id="2430" w:author="michele landi" w:date="2019-09-25T11:28:00Z"/>
        </w:rPr>
      </w:pPr>
      <w:del w:id="2431" w:author="michele landi" w:date="2019-09-25T11:28:00Z">
        <w:r w:rsidDel="000E424D">
          <w:delText>Vessel deviating from the VTS sailing/passage plan;</w:delText>
        </w:r>
      </w:del>
    </w:p>
    <w:p w14:paraId="61C4F2FB" w14:textId="78261819" w:rsidR="00D148DF" w:rsidDel="000E424D" w:rsidRDefault="00D148DF" w:rsidP="00D148DF">
      <w:pPr>
        <w:pStyle w:val="Bullet1"/>
        <w:rPr>
          <w:del w:id="2432" w:author="michele landi" w:date="2019-09-25T11:28:00Z"/>
        </w:rPr>
      </w:pPr>
      <w:del w:id="2433" w:author="michele landi" w:date="2019-09-25T11:28:00Z">
        <w:r w:rsidDel="000E424D">
          <w:delText>Vessel unsure of its position or unable to determine its position;</w:delText>
        </w:r>
      </w:del>
    </w:p>
    <w:p w14:paraId="5BAA6824" w14:textId="687778C8" w:rsidR="00D148DF" w:rsidDel="000E424D" w:rsidRDefault="00D148DF" w:rsidP="00D148DF">
      <w:pPr>
        <w:pStyle w:val="Bullet1"/>
        <w:rPr>
          <w:del w:id="2434" w:author="michele landi" w:date="2019-09-25T11:28:00Z"/>
        </w:rPr>
      </w:pPr>
      <w:del w:id="2435" w:author="michele landi" w:date="2019-09-25T11:28:00Z">
        <w:r w:rsidDel="000E424D">
          <w:delText>Vessel unsure of the route to its destination;</w:delText>
        </w:r>
      </w:del>
    </w:p>
    <w:p w14:paraId="336A0891" w14:textId="4A617AAE" w:rsidR="00D148DF" w:rsidDel="000E424D" w:rsidRDefault="00D148DF" w:rsidP="00D148DF">
      <w:pPr>
        <w:pStyle w:val="Bullet1"/>
        <w:rPr>
          <w:del w:id="2436" w:author="michele landi" w:date="2019-09-25T11:28:00Z"/>
        </w:rPr>
      </w:pPr>
      <w:del w:id="2437" w:author="michele landi" w:date="2019-09-25T11:28:00Z">
        <w:r w:rsidDel="000E424D">
          <w:delText>Assistance to a vessel to an anchoring position;</w:delText>
        </w:r>
      </w:del>
    </w:p>
    <w:p w14:paraId="05D77434" w14:textId="231B45F9" w:rsidR="00D148DF" w:rsidDel="000E424D" w:rsidRDefault="00D148DF" w:rsidP="00D148DF">
      <w:pPr>
        <w:pStyle w:val="Bullet1"/>
        <w:rPr>
          <w:del w:id="2438" w:author="michele landi" w:date="2019-09-25T11:28:00Z"/>
        </w:rPr>
      </w:pPr>
      <w:del w:id="2439" w:author="michele landi" w:date="2019-09-25T11:28:00Z">
        <w:r w:rsidDel="000E424D">
          <w:delText>Vessel defects or deficiencies, such as navigation or manoeuvring equipment failure;</w:delText>
        </w:r>
      </w:del>
    </w:p>
    <w:p w14:paraId="359193FB" w14:textId="685833E0" w:rsidR="00D148DF" w:rsidDel="000E424D" w:rsidRDefault="00D148DF" w:rsidP="00D148DF">
      <w:pPr>
        <w:pStyle w:val="Bullet1"/>
        <w:rPr>
          <w:del w:id="2440" w:author="michele landi" w:date="2019-09-25T11:28:00Z"/>
        </w:rPr>
      </w:pPr>
      <w:del w:id="2441" w:author="michele landi" w:date="2019-09-25T11:28:00Z">
        <w:r w:rsidDel="000E424D">
          <w:delText>Assistance to a vessel to support the unexpected incapacity of a key member of the bridge team.</w:delText>
        </w:r>
      </w:del>
    </w:p>
    <w:p w14:paraId="2CE6DAA7" w14:textId="1ACB1116" w:rsidR="00D148DF" w:rsidDel="000E424D" w:rsidRDefault="00D148DF" w:rsidP="00D148DF">
      <w:pPr>
        <w:pStyle w:val="Bullet1"/>
        <w:rPr>
          <w:del w:id="2442" w:author="michele landi" w:date="2019-09-25T11:28:00Z"/>
        </w:rPr>
      </w:pPr>
      <w:del w:id="2443" w:author="michele landi" w:date="2019-09-25T11:28:00Z">
        <w:r w:rsidDel="000E424D">
          <w:delText>Severe meteorological conditions (e.g. low visibility, strong winds);</w:delText>
        </w:r>
      </w:del>
    </w:p>
    <w:p w14:paraId="2F5F03AC" w14:textId="7B5B445E" w:rsidR="00D148DF" w:rsidDel="000E424D" w:rsidRDefault="00D148DF" w:rsidP="00D148DF">
      <w:pPr>
        <w:pStyle w:val="Bullet1"/>
        <w:rPr>
          <w:del w:id="2444" w:author="michele landi" w:date="2019-09-25T11:28:00Z"/>
        </w:rPr>
      </w:pPr>
      <w:del w:id="2445" w:author="michele landi" w:date="2019-09-25T11:28:00Z">
        <w:r w:rsidDel="000E424D">
          <w:delText>Risk of grounding;</w:delText>
        </w:r>
      </w:del>
    </w:p>
    <w:p w14:paraId="6B1CB081" w14:textId="775AC002" w:rsidR="00D148DF" w:rsidDel="000E424D" w:rsidRDefault="00D148DF" w:rsidP="00D148DF">
      <w:pPr>
        <w:pStyle w:val="Bullet1"/>
        <w:rPr>
          <w:del w:id="2446" w:author="michele landi" w:date="2019-09-25T11:28:00Z"/>
        </w:rPr>
      </w:pPr>
      <w:del w:id="2447" w:author="michele landi" w:date="2019-09-25T11:28:00Z">
        <w:r w:rsidDel="000E424D">
          <w:delText>Risk of collision between vessels;</w:delText>
        </w:r>
      </w:del>
    </w:p>
    <w:p w14:paraId="41EE2D3B" w14:textId="405D8D36" w:rsidR="00CB7E6E" w:rsidDel="000E424D" w:rsidRDefault="00D148DF" w:rsidP="00CB7E6E">
      <w:pPr>
        <w:pStyle w:val="Bullet1"/>
        <w:rPr>
          <w:del w:id="2448" w:author="michele landi" w:date="2019-09-25T11:28:00Z"/>
        </w:rPr>
      </w:pPr>
      <w:del w:id="2449" w:author="michele landi" w:date="2019-09-25T11:28:00Z">
        <w:r w:rsidDel="000E424D">
          <w:delText>Risk of collision with a fixed or floating object</w:delText>
        </w:r>
        <w:r w:rsidR="00CB7E6E" w:rsidDel="000E424D">
          <w:delText>.</w:delText>
        </w:r>
      </w:del>
    </w:p>
    <w:p w14:paraId="0F8239C6" w14:textId="5FFF3937" w:rsidR="00D148DF" w:rsidDel="000E424D" w:rsidRDefault="00D148DF" w:rsidP="004F11D6">
      <w:pPr>
        <w:pStyle w:val="BodyText"/>
        <w:tabs>
          <w:tab w:val="left" w:pos="7371"/>
        </w:tabs>
        <w:rPr>
          <w:del w:id="2450" w:author="michele landi" w:date="2019-09-25T11:28:00Z"/>
        </w:rPr>
      </w:pPr>
    </w:p>
    <w:tbl>
      <w:tblPr>
        <w:tblStyle w:val="TableGrid"/>
        <w:tblW w:w="0" w:type="auto"/>
        <w:jc w:val="center"/>
        <w:shd w:val="clear" w:color="auto" w:fill="E0E6F3" w:themeFill="accent5" w:themeFillTint="33"/>
        <w:tblLook w:val="04A0" w:firstRow="1" w:lastRow="0" w:firstColumn="1" w:lastColumn="0" w:noHBand="0" w:noVBand="1"/>
      </w:tblPr>
      <w:tblGrid>
        <w:gridCol w:w="9576"/>
      </w:tblGrid>
      <w:tr w:rsidR="001741C0" w:rsidRPr="00F55AD7" w:rsidDel="000E424D" w14:paraId="2F96A81F" w14:textId="5FFE1C19" w:rsidTr="001741C0">
        <w:trPr>
          <w:cantSplit/>
          <w:jc w:val="center"/>
          <w:del w:id="2451" w:author="michele landi" w:date="2019-09-25T11:28:00Z"/>
        </w:trPr>
        <w:tc>
          <w:tcPr>
            <w:tcW w:w="9576" w:type="dxa"/>
            <w:shd w:val="clear" w:color="auto" w:fill="E0E6F3" w:themeFill="accent5" w:themeFillTint="33"/>
            <w:vAlign w:val="center"/>
          </w:tcPr>
          <w:p w14:paraId="24079F53" w14:textId="5D42E2B2" w:rsidR="001741C0" w:rsidDel="000E424D" w:rsidRDefault="001741C0" w:rsidP="001741C0">
            <w:pPr>
              <w:pStyle w:val="BodyText"/>
              <w:rPr>
                <w:del w:id="2452" w:author="michele landi" w:date="2019-09-25T11:28:00Z"/>
              </w:rPr>
            </w:pPr>
            <w:del w:id="2453" w:author="michele landi" w:date="2019-09-25T11:28:00Z">
              <w:r w:rsidDel="000E424D">
                <w:delText>Note:</w:delText>
              </w:r>
            </w:del>
          </w:p>
          <w:p w14:paraId="5377E9C6" w14:textId="69FFC032" w:rsidR="001741C0" w:rsidDel="000E424D" w:rsidRDefault="001741C0" w:rsidP="00695CE3">
            <w:pPr>
              <w:pStyle w:val="List1"/>
              <w:numPr>
                <w:ilvl w:val="0"/>
                <w:numId w:val="34"/>
              </w:numPr>
              <w:rPr>
                <w:del w:id="2454" w:author="michele landi" w:date="2019-09-25T11:28:00Z"/>
              </w:rPr>
            </w:pPr>
            <w:del w:id="2455" w:author="michele landi" w:date="2019-09-25T11:28:00Z">
              <w:r w:rsidDel="000E424D">
                <w:delText xml:space="preserve">In some cases the vessel may respond that it is aware of the situation (e.g. making minor course alterations to avoid fishing vessels) and no further interaction may be required.  </w:delText>
              </w:r>
            </w:del>
          </w:p>
          <w:p w14:paraId="6FFF48BF" w14:textId="66FBABE3" w:rsidR="001741C0" w:rsidRPr="00F55AD7" w:rsidDel="000E424D" w:rsidRDefault="001741C0" w:rsidP="001741C0">
            <w:pPr>
              <w:pStyle w:val="List1"/>
              <w:rPr>
                <w:del w:id="2456" w:author="michele landi" w:date="2019-09-25T11:28:00Z"/>
              </w:rPr>
            </w:pPr>
            <w:del w:id="2457" w:author="michele landi" w:date="2019-09-25T11:28:00Z">
              <w:r w:rsidDel="000E424D">
                <w:delText>In other cases it may become evident that a developing situation is emerging and further interaction is required to confirm the vessel is situationally aware and taking appropriate action.</w:delText>
              </w:r>
            </w:del>
          </w:p>
        </w:tc>
      </w:tr>
    </w:tbl>
    <w:p w14:paraId="0E6D614C" w14:textId="3288D5DB" w:rsidR="00D148DF" w:rsidDel="000E424D" w:rsidRDefault="00D148DF" w:rsidP="00F06234">
      <w:pPr>
        <w:pStyle w:val="BodyText"/>
        <w:rPr>
          <w:del w:id="2458" w:author="michele landi" w:date="2019-09-25T11:28:00Z"/>
        </w:rPr>
      </w:pPr>
    </w:p>
    <w:p w14:paraId="666B6674" w14:textId="74944208" w:rsidR="00D148DF" w:rsidDel="000E424D" w:rsidRDefault="001741C0" w:rsidP="00F06234">
      <w:pPr>
        <w:pStyle w:val="BodyText"/>
        <w:rPr>
          <w:del w:id="2459" w:author="michele landi" w:date="2019-09-25T11:29:00Z"/>
        </w:rPr>
      </w:pPr>
      <w:del w:id="2460" w:author="michele landi" w:date="2019-09-25T11:29:00Z">
        <w:r w:rsidDel="000E424D">
          <w:delText>Where the VTS has observed a developing situation then the phrase “SENSORS INDICATE” or “EQUIPMENT INDICATES” may be appropriate.  In time critical situations the VTS may decide to be more direct and simply state the observation to seek the instant attention of the vessel.</w:delText>
        </w:r>
      </w:del>
    </w:p>
    <w:p w14:paraId="7C03E87F" w14:textId="76B628C2" w:rsidR="00F06234" w:rsidDel="000E424D" w:rsidRDefault="00F06234" w:rsidP="00F06234">
      <w:pPr>
        <w:pStyle w:val="BodyText"/>
        <w:rPr>
          <w:del w:id="2461" w:author="michele landi" w:date="2019-09-25T11:34:00Z"/>
        </w:rPr>
      </w:pPr>
    </w:p>
    <w:p w14:paraId="16B1EFC7" w14:textId="77777777" w:rsidR="001741C0" w:rsidRPr="001741C0" w:rsidRDefault="001741C0" w:rsidP="001741C0">
      <w:pPr>
        <w:pStyle w:val="Heading3"/>
      </w:pPr>
      <w:bookmarkStart w:id="2462" w:name="_Toc16165998"/>
      <w:bookmarkStart w:id="2463" w:name="_Toc18993278"/>
      <w:r w:rsidRPr="001741C0">
        <w:t>Position</w:t>
      </w:r>
      <w:bookmarkEnd w:id="2462"/>
      <w:bookmarkEnd w:id="2463"/>
    </w:p>
    <w:tbl>
      <w:tblPr>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6"/>
        <w:gridCol w:w="6365"/>
      </w:tblGrid>
      <w:tr w:rsidR="001741C0" w:rsidRPr="00214A9B" w14:paraId="719C96E6" w14:textId="77777777" w:rsidTr="001741C0">
        <w:trPr>
          <w:trHeight w:val="360"/>
          <w:tblHeader/>
        </w:trPr>
        <w:tc>
          <w:tcPr>
            <w:tcW w:w="1874" w:type="pct"/>
            <w:shd w:val="clear" w:color="auto" w:fill="D9E2F3"/>
            <w:vAlign w:val="center"/>
          </w:tcPr>
          <w:p w14:paraId="4348679B" w14:textId="77777777" w:rsidR="001741C0" w:rsidRPr="00214A9B" w:rsidRDefault="001741C0" w:rsidP="001741C0">
            <w:pPr>
              <w:pStyle w:val="Tableheading"/>
            </w:pPr>
            <w:r w:rsidRPr="00214A9B">
              <w:t>Message Element</w:t>
            </w:r>
          </w:p>
        </w:tc>
        <w:tc>
          <w:tcPr>
            <w:tcW w:w="3126" w:type="pct"/>
            <w:shd w:val="clear" w:color="auto" w:fill="D9E2F3"/>
            <w:vAlign w:val="center"/>
          </w:tcPr>
          <w:p w14:paraId="4BBB75A2" w14:textId="77777777" w:rsidR="001741C0" w:rsidRPr="00214A9B" w:rsidRDefault="001741C0" w:rsidP="001741C0">
            <w:pPr>
              <w:pStyle w:val="Tableheading"/>
            </w:pPr>
            <w:r w:rsidRPr="00214A9B">
              <w:t>Message Intent</w:t>
            </w:r>
          </w:p>
        </w:tc>
      </w:tr>
      <w:tr w:rsidR="001741C0" w:rsidRPr="00214A9B" w14:paraId="716B0A29" w14:textId="77777777" w:rsidTr="001741C0">
        <w:trPr>
          <w:trHeight w:val="64"/>
        </w:trPr>
        <w:tc>
          <w:tcPr>
            <w:tcW w:w="1874" w:type="pct"/>
          </w:tcPr>
          <w:p w14:paraId="1F55E799" w14:textId="77777777" w:rsidR="001741C0" w:rsidRPr="00214A9B" w:rsidRDefault="001741C0" w:rsidP="001741C0">
            <w:pPr>
              <w:pStyle w:val="Tabletext"/>
            </w:pPr>
            <w:r>
              <w:t xml:space="preserve">[YOUR POSITION] (details) </w:t>
            </w:r>
          </w:p>
        </w:tc>
        <w:tc>
          <w:tcPr>
            <w:tcW w:w="3126" w:type="pct"/>
          </w:tcPr>
          <w:p w14:paraId="3DA29DBE" w14:textId="69BC6030" w:rsidR="001741C0" w:rsidRDefault="001741C0" w:rsidP="001741C0">
            <w:pPr>
              <w:pStyle w:val="Tabletext"/>
            </w:pPr>
            <w:r>
              <w:t xml:space="preserve">Advising that the vessel of its current position </w:t>
            </w:r>
            <w:ins w:id="2464" w:author="michele landi" w:date="2019-09-25T11:35:00Z">
              <w:r w:rsidR="000E424D">
                <w:t xml:space="preserve">relative to </w:t>
              </w:r>
              <w:r w:rsidR="00A41A0C">
                <w:t xml:space="preserve">a </w:t>
              </w:r>
              <w:r w:rsidR="000E424D">
                <w:t>location/landmark</w:t>
              </w:r>
            </w:ins>
            <w:r>
              <w:t>-</w:t>
            </w:r>
          </w:p>
          <w:p w14:paraId="228A4E9A" w14:textId="77777777" w:rsidR="001741C0" w:rsidRDefault="001741C0" w:rsidP="001741C0">
            <w:pPr>
              <w:pStyle w:val="Tabletext"/>
            </w:pPr>
            <w:r w:rsidRPr="00EC6A1B">
              <w:t>.../ bearing ... degrees, distance ... kilometres /</w:t>
            </w:r>
          </w:p>
          <w:p w14:paraId="2EF635D9" w14:textId="77777777" w:rsidR="001741C0" w:rsidRDefault="001741C0" w:rsidP="001741C0">
            <w:pPr>
              <w:pStyle w:val="Tabletext"/>
            </w:pPr>
            <w:r w:rsidRPr="00EC6A1B">
              <w:t xml:space="preserve"> nautical miles from ... .</w:t>
            </w:r>
          </w:p>
          <w:p w14:paraId="367C9FBF" w14:textId="77777777" w:rsidR="001741C0" w:rsidRDefault="001741C0" w:rsidP="001741C0">
            <w:pPr>
              <w:pStyle w:val="Tabletext"/>
            </w:pPr>
            <w:r>
              <w:t>~ in the centre of the fairway.</w:t>
            </w:r>
          </w:p>
          <w:p w14:paraId="66093B06" w14:textId="77777777" w:rsidR="001741C0" w:rsidRDefault="001741C0" w:rsidP="001741C0">
            <w:pPr>
              <w:pStyle w:val="Tabletext"/>
            </w:pPr>
            <w:r>
              <w:t>~ on / not on the radar reference line (of the fairway).</w:t>
            </w:r>
          </w:p>
          <w:p w14:paraId="0B2A50D1" w14:textId="77777777" w:rsidR="001741C0" w:rsidRPr="00214A9B" w:rsidRDefault="001741C0" w:rsidP="001741C0">
            <w:pPr>
              <w:pStyle w:val="Tabletext"/>
            </w:pPr>
            <w:r>
              <w:t xml:space="preserve"> ~ on the ... (cardinal points) side of the fairway.</w:t>
            </w:r>
          </w:p>
        </w:tc>
      </w:tr>
    </w:tbl>
    <w:p w14:paraId="3271B57D" w14:textId="77777777" w:rsidR="001741C0" w:rsidRDefault="001741C0" w:rsidP="001741C0">
      <w:pPr>
        <w:keepNext/>
        <w:numPr>
          <w:ilvl w:val="1"/>
          <w:numId w:val="0"/>
        </w:numPr>
        <w:spacing w:before="240" w:line="240" w:lineRule="auto"/>
        <w:outlineLvl w:val="1"/>
        <w:rPr>
          <w:rFonts w:eastAsia="MS Gothic" w:cs="Times New Roman"/>
          <w:bCs/>
          <w:color w:val="000000"/>
        </w:rPr>
      </w:pPr>
    </w:p>
    <w:p w14:paraId="4F4C5A25" w14:textId="77777777" w:rsidR="001741C0" w:rsidRPr="001741C0" w:rsidRDefault="001741C0" w:rsidP="001741C0">
      <w:pPr>
        <w:pStyle w:val="Heading3"/>
      </w:pPr>
      <w:bookmarkStart w:id="2465" w:name="_Toc16165999"/>
      <w:bookmarkStart w:id="2466" w:name="_Toc18993279"/>
      <w:r w:rsidRPr="001741C0">
        <w:t>Course</w:t>
      </w:r>
      <w:bookmarkEnd w:id="2465"/>
      <w:bookmarkEnd w:id="2466"/>
    </w:p>
    <w:tbl>
      <w:tblPr>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6"/>
        <w:gridCol w:w="6365"/>
      </w:tblGrid>
      <w:tr w:rsidR="001741C0" w:rsidRPr="00214A9B" w14:paraId="484D3565" w14:textId="77777777" w:rsidTr="001741C0">
        <w:trPr>
          <w:trHeight w:val="360"/>
          <w:tblHeader/>
        </w:trPr>
        <w:tc>
          <w:tcPr>
            <w:tcW w:w="1874" w:type="pct"/>
            <w:shd w:val="clear" w:color="auto" w:fill="D9E2F3"/>
            <w:vAlign w:val="center"/>
          </w:tcPr>
          <w:p w14:paraId="3F2B2033" w14:textId="77777777" w:rsidR="001741C0" w:rsidRPr="00214A9B" w:rsidRDefault="001741C0" w:rsidP="001741C0">
            <w:pPr>
              <w:pStyle w:val="Tableheading"/>
            </w:pPr>
            <w:r w:rsidRPr="00214A9B">
              <w:t>Message Element</w:t>
            </w:r>
          </w:p>
        </w:tc>
        <w:tc>
          <w:tcPr>
            <w:tcW w:w="3126" w:type="pct"/>
            <w:shd w:val="clear" w:color="auto" w:fill="D9E2F3"/>
            <w:vAlign w:val="center"/>
          </w:tcPr>
          <w:p w14:paraId="747F076F" w14:textId="77777777" w:rsidR="001741C0" w:rsidRPr="00214A9B" w:rsidRDefault="001741C0" w:rsidP="001741C0">
            <w:pPr>
              <w:pStyle w:val="Tableheading"/>
            </w:pPr>
            <w:r w:rsidRPr="00214A9B">
              <w:t>Message Intent</w:t>
            </w:r>
          </w:p>
        </w:tc>
      </w:tr>
      <w:tr w:rsidR="001741C0" w:rsidRPr="00214A9B" w:rsidDel="00317043" w14:paraId="3FD27C87" w14:textId="063E6A96" w:rsidTr="001741C0">
        <w:trPr>
          <w:trHeight w:val="64"/>
          <w:del w:id="2467" w:author="michele landi" w:date="2019-09-25T11:41:00Z"/>
        </w:trPr>
        <w:tc>
          <w:tcPr>
            <w:tcW w:w="1874" w:type="pct"/>
          </w:tcPr>
          <w:p w14:paraId="55063822" w14:textId="6797A156" w:rsidR="001741C0" w:rsidRPr="00214A9B" w:rsidDel="00317043" w:rsidRDefault="001741C0" w:rsidP="001741C0">
            <w:pPr>
              <w:pStyle w:val="Tabletext"/>
              <w:rPr>
                <w:del w:id="2468" w:author="michele landi" w:date="2019-09-25T11:41:00Z"/>
              </w:rPr>
            </w:pPr>
            <w:del w:id="2469" w:author="michele landi" w:date="2019-09-25T11:41:00Z">
              <w:r w:rsidDel="00317043">
                <w:delText xml:space="preserve">[YOU HAVE] EXITED THE (area) </w:delText>
              </w:r>
            </w:del>
          </w:p>
        </w:tc>
        <w:tc>
          <w:tcPr>
            <w:tcW w:w="3126" w:type="pct"/>
          </w:tcPr>
          <w:p w14:paraId="6AA46563" w14:textId="314A30C9" w:rsidR="001741C0" w:rsidRPr="00214A9B" w:rsidDel="00317043" w:rsidRDefault="001741C0" w:rsidP="001741C0">
            <w:pPr>
              <w:pStyle w:val="Tabletext"/>
              <w:rPr>
                <w:del w:id="2470" w:author="michele landi" w:date="2019-09-25T11:41:00Z"/>
              </w:rPr>
            </w:pPr>
            <w:del w:id="2471" w:author="michele landi" w:date="2019-09-25T11:41:00Z">
              <w:r w:rsidDel="00317043">
                <w:delText>Advising that the vessel has exited an area (eg fairway / recommended route / track)</w:delText>
              </w:r>
            </w:del>
          </w:p>
        </w:tc>
      </w:tr>
      <w:tr w:rsidR="001741C0" w:rsidRPr="00214A9B" w14:paraId="26FFFAA6" w14:textId="77777777" w:rsidTr="001741C0">
        <w:trPr>
          <w:trHeight w:val="64"/>
        </w:trPr>
        <w:tc>
          <w:tcPr>
            <w:tcW w:w="1874" w:type="pct"/>
          </w:tcPr>
          <w:p w14:paraId="090020A9" w14:textId="44698AF4" w:rsidR="001741C0" w:rsidRDefault="001741C0">
            <w:pPr>
              <w:pStyle w:val="Tabletext"/>
            </w:pPr>
            <w:del w:id="2472" w:author="michele landi" w:date="2019-09-25T11:43:00Z">
              <w:r w:rsidDel="00317043">
                <w:delText xml:space="preserve">[YOU </w:delText>
              </w:r>
            </w:del>
            <w:del w:id="2473" w:author="michele landi" w:date="2019-09-25T11:42:00Z">
              <w:r w:rsidDel="00317043">
                <w:delText>HAVE</w:delText>
              </w:r>
            </w:del>
            <w:del w:id="2474" w:author="michele landi" w:date="2019-09-25T11:43:00Z">
              <w:r w:rsidDel="00317043">
                <w:delText xml:space="preserve">] </w:delText>
              </w:r>
            </w:del>
            <w:r>
              <w:t>LE</w:t>
            </w:r>
            <w:ins w:id="2475" w:author="michele landi" w:date="2019-09-25T11:42:00Z">
              <w:r w:rsidR="00317043">
                <w:t>AV</w:t>
              </w:r>
            </w:ins>
            <w:ins w:id="2476" w:author="michele landi" w:date="2019-09-25T11:43:00Z">
              <w:r w:rsidR="00317043">
                <w:t>E</w:t>
              </w:r>
            </w:ins>
            <w:del w:id="2477" w:author="michele landi" w:date="2019-09-25T11:42:00Z">
              <w:r w:rsidDel="00317043">
                <w:delText>FT</w:delText>
              </w:r>
            </w:del>
            <w:r>
              <w:t xml:space="preserve"> </w:t>
            </w:r>
            <w:del w:id="2478" w:author="michele landi" w:date="2019-09-25T11:45:00Z">
              <w:r w:rsidDel="00317043">
                <w:delText xml:space="preserve">THE </w:delText>
              </w:r>
            </w:del>
            <w:r>
              <w:t>(</w:t>
            </w:r>
            <w:ins w:id="2479" w:author="michele landi" w:date="2019-09-25T11:44:00Z">
              <w:r w:rsidR="00317043">
                <w:t>details</w:t>
              </w:r>
            </w:ins>
            <w:del w:id="2480" w:author="michele landi" w:date="2019-09-25T11:44:00Z">
              <w:r w:rsidDel="00317043">
                <w:delText>area</w:delText>
              </w:r>
            </w:del>
            <w:r>
              <w:t>)</w:t>
            </w:r>
          </w:p>
        </w:tc>
        <w:tc>
          <w:tcPr>
            <w:tcW w:w="3126" w:type="pct"/>
          </w:tcPr>
          <w:p w14:paraId="64F1B029" w14:textId="2EA15A1E" w:rsidR="001741C0" w:rsidRPr="00214A9B" w:rsidRDefault="001741C0" w:rsidP="001741C0">
            <w:pPr>
              <w:pStyle w:val="Tabletext"/>
            </w:pPr>
            <w:r>
              <w:t xml:space="preserve">Advising that the vessel </w:t>
            </w:r>
            <w:ins w:id="2481" w:author="michele landi" w:date="2019-09-25T11:45:00Z">
              <w:r w:rsidR="00E92968">
                <w:t>leave/</w:t>
              </w:r>
            </w:ins>
            <w:r>
              <w:t>has left an area (eg fairway / recommended route / track)</w:t>
            </w:r>
          </w:p>
        </w:tc>
      </w:tr>
      <w:tr w:rsidR="001741C0" w:rsidRPr="00214A9B" w14:paraId="2D099583" w14:textId="77777777" w:rsidTr="001741C0">
        <w:trPr>
          <w:trHeight w:val="64"/>
        </w:trPr>
        <w:tc>
          <w:tcPr>
            <w:tcW w:w="1874" w:type="pct"/>
          </w:tcPr>
          <w:p w14:paraId="453F7F68" w14:textId="07B799A6" w:rsidR="001741C0" w:rsidRPr="00214A9B" w:rsidRDefault="001741C0">
            <w:pPr>
              <w:pStyle w:val="Tabletext"/>
            </w:pPr>
            <w:del w:id="2482" w:author="michele landi" w:date="2019-09-25T11:44:00Z">
              <w:r w:rsidDel="00317043">
                <w:delText xml:space="preserve">[YOU ARE] </w:delText>
              </w:r>
            </w:del>
            <w:r>
              <w:t>APPROAC</w:t>
            </w:r>
            <w:del w:id="2483" w:author="michele landi" w:date="2019-09-25T11:44:00Z">
              <w:r w:rsidDel="00317043">
                <w:delText>HING</w:delText>
              </w:r>
            </w:del>
            <w:ins w:id="2484" w:author="michele landi" w:date="2019-09-25T11:44:00Z">
              <w:r w:rsidR="00317043">
                <w:t>H</w:t>
              </w:r>
            </w:ins>
            <w:r>
              <w:t xml:space="preserve"> (details) </w:t>
            </w:r>
          </w:p>
        </w:tc>
        <w:tc>
          <w:tcPr>
            <w:tcW w:w="3126" w:type="pct"/>
          </w:tcPr>
          <w:p w14:paraId="30078F1A" w14:textId="77777777" w:rsidR="001741C0" w:rsidRPr="00214A9B" w:rsidRDefault="001741C0" w:rsidP="001741C0">
            <w:pPr>
              <w:pStyle w:val="Tabletext"/>
            </w:pPr>
            <w:r>
              <w:t xml:space="preserve">Advising that the vessel </w:t>
            </w:r>
            <w:r w:rsidRPr="00392CB6">
              <w:t xml:space="preserve">that by going on in the same way the vessel will </w:t>
            </w:r>
            <w:r>
              <w:t>approach</w:t>
            </w:r>
            <w:r w:rsidRPr="00392CB6">
              <w:t xml:space="preserve"> some </w:t>
            </w:r>
            <w:r>
              <w:t xml:space="preserve">obstacle / </w:t>
            </w:r>
            <w:r w:rsidRPr="00392CB6">
              <w:t>danger</w:t>
            </w:r>
            <w:r w:rsidDel="00A14BE1">
              <w:t xml:space="preserve"> </w:t>
            </w:r>
            <w:r>
              <w:t>(eg submerged wreck)</w:t>
            </w:r>
          </w:p>
        </w:tc>
      </w:tr>
      <w:tr w:rsidR="001741C0" w:rsidRPr="00214A9B" w14:paraId="1F6D8611" w14:textId="77777777" w:rsidTr="001741C0">
        <w:trPr>
          <w:trHeight w:val="64"/>
        </w:trPr>
        <w:tc>
          <w:tcPr>
            <w:tcW w:w="1874" w:type="pct"/>
          </w:tcPr>
          <w:p w14:paraId="63B99DDA" w14:textId="08B29384" w:rsidR="001741C0" w:rsidRPr="00214A9B" w:rsidRDefault="001741C0">
            <w:pPr>
              <w:pStyle w:val="Tabletext"/>
            </w:pPr>
            <w:del w:id="2485" w:author="michele landi" w:date="2019-09-25T11:44:00Z">
              <w:r w:rsidDel="00317043">
                <w:delText xml:space="preserve">[YOU ARE] </w:delText>
              </w:r>
            </w:del>
            <w:r>
              <w:t>RUN</w:t>
            </w:r>
            <w:ins w:id="2486" w:author="michele landi" w:date="2019-09-25T11:44:00Z">
              <w:r w:rsidR="00317043">
                <w:t xml:space="preserve"> </w:t>
              </w:r>
            </w:ins>
            <w:del w:id="2487" w:author="michele landi" w:date="2019-09-25T11:44:00Z">
              <w:r w:rsidDel="00317043">
                <w:delText xml:space="preserve">NING </w:delText>
              </w:r>
            </w:del>
            <w:r>
              <w:t>INTO DANGER (details)</w:t>
            </w:r>
          </w:p>
        </w:tc>
        <w:tc>
          <w:tcPr>
            <w:tcW w:w="3126" w:type="pct"/>
          </w:tcPr>
          <w:p w14:paraId="62E9972C" w14:textId="77777777" w:rsidR="001741C0" w:rsidRDefault="001741C0" w:rsidP="001741C0">
            <w:pPr>
              <w:pStyle w:val="Tabletext"/>
            </w:pPr>
            <w:r>
              <w:t xml:space="preserve">Advising that the vessel </w:t>
            </w:r>
            <w:r w:rsidRPr="00392CB6">
              <w:t>that by going on in the same way the vessel will encounter some danger</w:t>
            </w:r>
            <w:r>
              <w:t xml:space="preserve"> –</w:t>
            </w:r>
          </w:p>
          <w:p w14:paraId="3659712A" w14:textId="77777777" w:rsidR="001741C0" w:rsidRDefault="001741C0" w:rsidP="001741C0">
            <w:pPr>
              <w:pStyle w:val="Tabletext"/>
            </w:pPr>
            <w:r>
              <w:t>~ shallow water ... bearing 220, distance 1 nm.</w:t>
            </w:r>
          </w:p>
          <w:p w14:paraId="20572D9A" w14:textId="77777777" w:rsidR="001741C0" w:rsidRDefault="001741C0" w:rsidP="001741C0">
            <w:pPr>
              <w:pStyle w:val="Tabletext"/>
            </w:pPr>
            <w:r>
              <w:t>~ submerged wreck ... (cardinal points) of you.</w:t>
            </w:r>
          </w:p>
          <w:p w14:paraId="4B7D4283" w14:textId="77777777" w:rsidR="001741C0" w:rsidRDefault="001741C0" w:rsidP="001741C0">
            <w:pPr>
              <w:pStyle w:val="Tabletext"/>
            </w:pPr>
            <w:r>
              <w:t>~ risk of collision (with a vessel bearing ... degrees, distance ... kilometres / nautical miles).</w:t>
            </w:r>
          </w:p>
        </w:tc>
      </w:tr>
      <w:tr w:rsidR="001741C0" w:rsidRPr="00214A9B" w14:paraId="44E603C3" w14:textId="77777777" w:rsidTr="001741C0">
        <w:trPr>
          <w:trHeight w:val="64"/>
        </w:trPr>
        <w:tc>
          <w:tcPr>
            <w:tcW w:w="1874" w:type="pct"/>
          </w:tcPr>
          <w:p w14:paraId="47BCF1EC" w14:textId="77777777" w:rsidR="001741C0" w:rsidRDefault="001741C0" w:rsidP="001741C0">
            <w:pPr>
              <w:pStyle w:val="Tabletext"/>
            </w:pPr>
            <w:r w:rsidRPr="00214A9B">
              <w:t>SHALLOW WATER (details)</w:t>
            </w:r>
          </w:p>
        </w:tc>
        <w:tc>
          <w:tcPr>
            <w:tcW w:w="3126" w:type="pct"/>
          </w:tcPr>
          <w:p w14:paraId="3699C9F8" w14:textId="77777777" w:rsidR="001741C0" w:rsidRPr="00214A9B" w:rsidRDefault="001741C0" w:rsidP="001741C0">
            <w:pPr>
              <w:pStyle w:val="Tabletext"/>
            </w:pPr>
            <w:r>
              <w:t>Advising that the vessel is heading towards or has entered shallow water (</w:t>
            </w:r>
            <w:r w:rsidRPr="00214A9B">
              <w:t>eg north of route</w:t>
            </w:r>
            <w:r>
              <w:t>)</w:t>
            </w:r>
          </w:p>
        </w:tc>
      </w:tr>
      <w:tr w:rsidR="001741C0" w:rsidRPr="00214A9B" w:rsidDel="00471E66" w14:paraId="13118248" w14:textId="7CB7CAB7" w:rsidTr="001741C0">
        <w:trPr>
          <w:trHeight w:val="64"/>
          <w:del w:id="2488" w:author="michele landi" w:date="2019-09-25T12:01:00Z"/>
        </w:trPr>
        <w:tc>
          <w:tcPr>
            <w:tcW w:w="1874" w:type="pct"/>
          </w:tcPr>
          <w:p w14:paraId="472B336B" w14:textId="6B608F64" w:rsidR="001741C0" w:rsidRPr="00214A9B" w:rsidDel="00471E66" w:rsidRDefault="001741C0">
            <w:pPr>
              <w:pStyle w:val="Tabletext"/>
              <w:rPr>
                <w:del w:id="2489" w:author="michele landi" w:date="2019-09-25T12:01:00Z"/>
              </w:rPr>
            </w:pPr>
            <w:del w:id="2490" w:author="michele landi" w:date="2019-09-25T12:01:00Z">
              <w:r w:rsidDel="00471E66">
                <w:delText>CRITICAL TURN  (details)</w:delText>
              </w:r>
            </w:del>
          </w:p>
        </w:tc>
        <w:tc>
          <w:tcPr>
            <w:tcW w:w="3126" w:type="pct"/>
          </w:tcPr>
          <w:p w14:paraId="5F607912" w14:textId="63061DF2" w:rsidR="001741C0" w:rsidRPr="00214A9B" w:rsidDel="00471E66" w:rsidRDefault="001741C0" w:rsidP="001741C0">
            <w:pPr>
              <w:pStyle w:val="Tabletext"/>
              <w:rPr>
                <w:del w:id="2491" w:author="michele landi" w:date="2019-09-25T12:01:00Z"/>
              </w:rPr>
            </w:pPr>
            <w:del w:id="2492" w:author="michele landi" w:date="2019-09-25T12:01:00Z">
              <w:r w:rsidDel="00471E66">
                <w:delText>Advising about a critical turn (eg the vessel did not alter course as expected)</w:delText>
              </w:r>
            </w:del>
          </w:p>
        </w:tc>
      </w:tr>
      <w:tr w:rsidR="001741C0" w:rsidRPr="00214A9B" w14:paraId="391F4CEE" w14:textId="77777777" w:rsidTr="001741C0">
        <w:trPr>
          <w:trHeight w:val="64"/>
        </w:trPr>
        <w:tc>
          <w:tcPr>
            <w:tcW w:w="1874" w:type="pct"/>
          </w:tcPr>
          <w:p w14:paraId="21BFB65C" w14:textId="3C3AE1EF" w:rsidR="001741C0" w:rsidRPr="00214A9B" w:rsidRDefault="001741C0">
            <w:pPr>
              <w:pStyle w:val="Tabletext"/>
            </w:pPr>
            <w:del w:id="2493" w:author="michele landi" w:date="2019-09-25T12:01:00Z">
              <w:r w:rsidDel="00F14FEC">
                <w:delText xml:space="preserve">[YOU ARE] </w:delText>
              </w:r>
            </w:del>
            <w:r>
              <w:t>DEVIAT</w:t>
            </w:r>
            <w:ins w:id="2494" w:author="michele landi" w:date="2019-09-25T12:01:00Z">
              <w:r w:rsidR="00F14FEC">
                <w:t>E</w:t>
              </w:r>
            </w:ins>
            <w:ins w:id="2495" w:author="michele landi" w:date="2019-09-25T12:03:00Z">
              <w:r w:rsidR="0069798C">
                <w:t>D</w:t>
              </w:r>
            </w:ins>
            <w:ins w:id="2496" w:author="michele landi" w:date="2019-09-25T12:01:00Z">
              <w:r w:rsidR="00F14FEC">
                <w:t xml:space="preserve"> </w:t>
              </w:r>
            </w:ins>
            <w:del w:id="2497" w:author="michele landi" w:date="2019-09-25T12:01:00Z">
              <w:r w:rsidDel="00F14FEC">
                <w:delText xml:space="preserve">IED </w:delText>
              </w:r>
            </w:del>
            <w:r>
              <w:t>FROM (details)</w:t>
            </w:r>
          </w:p>
        </w:tc>
        <w:tc>
          <w:tcPr>
            <w:tcW w:w="3126" w:type="pct"/>
          </w:tcPr>
          <w:p w14:paraId="52C3B5B9" w14:textId="464E2D89" w:rsidR="001741C0" w:rsidRPr="00214A9B" w:rsidRDefault="001741C0">
            <w:pPr>
              <w:pStyle w:val="Tabletext"/>
            </w:pPr>
            <w:r>
              <w:t xml:space="preserve">Advising that the vessel </w:t>
            </w:r>
            <w:del w:id="2498" w:author="michele landi" w:date="2019-09-25T12:03:00Z">
              <w:r w:rsidDel="0069798C">
                <w:delText xml:space="preserve">has </w:delText>
              </w:r>
            </w:del>
            <w:r>
              <w:t>deviated from something (eg the channel, sailing / passage plan)</w:t>
            </w:r>
          </w:p>
        </w:tc>
      </w:tr>
      <w:tr w:rsidR="00F14FEC" w:rsidRPr="00214A9B" w14:paraId="051894A1" w14:textId="77777777" w:rsidTr="001741C0">
        <w:trPr>
          <w:trHeight w:val="64"/>
          <w:ins w:id="2499" w:author="michele landi" w:date="2019-09-25T12:02:00Z"/>
        </w:trPr>
        <w:tc>
          <w:tcPr>
            <w:tcW w:w="1874" w:type="pct"/>
          </w:tcPr>
          <w:p w14:paraId="75214898" w14:textId="248638E7" w:rsidR="00F14FEC" w:rsidRDefault="0069798C" w:rsidP="001741C0">
            <w:pPr>
              <w:pStyle w:val="Tabletext"/>
              <w:rPr>
                <w:ins w:id="2500" w:author="michele landi" w:date="2019-09-25T12:02:00Z"/>
              </w:rPr>
            </w:pPr>
            <w:ins w:id="2501" w:author="michele landi" w:date="2019-09-25T12:03:00Z">
              <w:r>
                <w:t>CLOSE QUARTER SITUATION WITH</w:t>
              </w:r>
            </w:ins>
          </w:p>
        </w:tc>
        <w:tc>
          <w:tcPr>
            <w:tcW w:w="3126" w:type="pct"/>
          </w:tcPr>
          <w:p w14:paraId="18EADC78" w14:textId="0EA1D2A4" w:rsidR="00F14FEC" w:rsidRDefault="0069798C" w:rsidP="001741C0">
            <w:pPr>
              <w:pStyle w:val="Tabletext"/>
              <w:rPr>
                <w:ins w:id="2502" w:author="michele landi" w:date="2019-09-25T12:02:00Z"/>
              </w:rPr>
            </w:pPr>
            <w:ins w:id="2503" w:author="michele landi" w:date="2019-09-25T12:03:00Z">
              <w:r>
                <w:t xml:space="preserve">Advising the vessel that </w:t>
              </w:r>
            </w:ins>
            <w:ins w:id="2504" w:author="michele landi" w:date="2019-09-25T12:04:00Z">
              <w:r>
                <w:t xml:space="preserve">she </w:t>
              </w:r>
            </w:ins>
            <w:ins w:id="2505" w:author="michele landi" w:date="2019-09-25T12:03:00Z">
              <w:r>
                <w:t xml:space="preserve">is passing close to other vessel </w:t>
              </w:r>
            </w:ins>
          </w:p>
        </w:tc>
      </w:tr>
      <w:tr w:rsidR="001741C0" w:rsidRPr="00214A9B" w14:paraId="0A057C94" w14:textId="77777777" w:rsidTr="001741C0">
        <w:trPr>
          <w:trHeight w:val="64"/>
        </w:trPr>
        <w:tc>
          <w:tcPr>
            <w:tcW w:w="1874" w:type="pct"/>
          </w:tcPr>
          <w:p w14:paraId="00D70E52" w14:textId="3D32D3A3" w:rsidR="001741C0" w:rsidRPr="00214A9B" w:rsidRDefault="001741C0">
            <w:pPr>
              <w:pStyle w:val="Tabletext"/>
            </w:pPr>
            <w:r>
              <w:t xml:space="preserve">RISK OF </w:t>
            </w:r>
            <w:ins w:id="2506" w:author="michele landi" w:date="2019-09-25T12:17:00Z">
              <w:r w:rsidR="00A64336">
                <w:t xml:space="preserve">GROUNDING/COLLISION </w:t>
              </w:r>
            </w:ins>
            <w:del w:id="2507" w:author="michele landi" w:date="2019-09-25T12:09:00Z">
              <w:r w:rsidDel="0069798C">
                <w:delText xml:space="preserve">COLLISION WITH </w:delText>
              </w:r>
            </w:del>
            <w:r>
              <w:t>(details)</w:t>
            </w:r>
          </w:p>
        </w:tc>
        <w:tc>
          <w:tcPr>
            <w:tcW w:w="3126" w:type="pct"/>
          </w:tcPr>
          <w:p w14:paraId="554D1AAF" w14:textId="605C0CD9" w:rsidR="001741C0" w:rsidRPr="00214A9B" w:rsidRDefault="001741C0">
            <w:pPr>
              <w:pStyle w:val="Tabletext"/>
            </w:pPr>
            <w:r>
              <w:t xml:space="preserve">Advising that the vessel </w:t>
            </w:r>
            <w:ins w:id="2508" w:author="michele landi" w:date="2019-09-25T12:17:00Z">
              <w:r w:rsidR="00A64336">
                <w:t xml:space="preserve">of  danger situation </w:t>
              </w:r>
            </w:ins>
            <w:del w:id="2509" w:author="michele landi" w:date="2019-09-25T12:18:00Z">
              <w:r w:rsidDel="00A64336">
                <w:delText xml:space="preserve">is in a risk of </w:delText>
              </w:r>
            </w:del>
            <w:del w:id="2510" w:author="michele landi" w:date="2019-09-25T12:17:00Z">
              <w:r w:rsidDel="00A64336">
                <w:delText xml:space="preserve">collision with something </w:delText>
              </w:r>
            </w:del>
            <w:r>
              <w:t>(eg, an object, another vessel,</w:t>
            </w:r>
            <w:ins w:id="2511" w:author="michele landi" w:date="2019-09-25T12:18:00Z">
              <w:r w:rsidR="00A64336">
                <w:t xml:space="preserve"> shallow water</w:t>
              </w:r>
            </w:ins>
            <w:del w:id="2512" w:author="michele landi" w:date="2019-09-25T12:18:00Z">
              <w:r w:rsidDel="00A64336">
                <w:delText xml:space="preserve"> vessel ahead of you</w:delText>
              </w:r>
            </w:del>
            <w:r>
              <w:t>)</w:t>
            </w:r>
          </w:p>
        </w:tc>
      </w:tr>
      <w:tr w:rsidR="00767D2B" w:rsidRPr="00214A9B" w14:paraId="73591D02" w14:textId="77777777" w:rsidTr="001741C0">
        <w:trPr>
          <w:trHeight w:val="64"/>
          <w:ins w:id="2513" w:author="michele landi" w:date="2019-09-25T12:26:00Z"/>
        </w:trPr>
        <w:tc>
          <w:tcPr>
            <w:tcW w:w="1874" w:type="pct"/>
          </w:tcPr>
          <w:p w14:paraId="6BB2F7FA" w14:textId="3CBAD94D" w:rsidR="00767D2B" w:rsidRDefault="00767D2B" w:rsidP="0069798C">
            <w:pPr>
              <w:pStyle w:val="Tabletext"/>
              <w:rPr>
                <w:ins w:id="2514" w:author="michele landi" w:date="2019-09-25T12:26:00Z"/>
              </w:rPr>
            </w:pPr>
            <w:ins w:id="2515" w:author="michele landi" w:date="2019-09-25T12:26:00Z">
              <w:r>
                <w:t>COURSE TO MAKE GOOD</w:t>
              </w:r>
            </w:ins>
          </w:p>
        </w:tc>
        <w:tc>
          <w:tcPr>
            <w:tcW w:w="3126" w:type="pct"/>
          </w:tcPr>
          <w:p w14:paraId="4BE034DF" w14:textId="0FF5939C" w:rsidR="00767D2B" w:rsidRDefault="00767D2B" w:rsidP="00A64336">
            <w:pPr>
              <w:pStyle w:val="Tabletext"/>
              <w:rPr>
                <w:ins w:id="2516" w:author="michele landi" w:date="2019-09-25T12:26:00Z"/>
              </w:rPr>
            </w:pPr>
            <w:ins w:id="2517" w:author="michele landi" w:date="2019-09-25T12:28:00Z">
              <w:r>
                <w:t>Advising the vessel about the new course</w:t>
              </w:r>
            </w:ins>
          </w:p>
        </w:tc>
      </w:tr>
      <w:tr w:rsidR="001741C0" w:rsidRPr="00214A9B" w:rsidDel="0069798C" w14:paraId="29C9F804" w14:textId="5C3F326E" w:rsidTr="001741C0">
        <w:trPr>
          <w:trHeight w:val="64"/>
          <w:del w:id="2518" w:author="michele landi" w:date="2019-09-25T12:09:00Z"/>
        </w:trPr>
        <w:tc>
          <w:tcPr>
            <w:tcW w:w="1874" w:type="pct"/>
          </w:tcPr>
          <w:p w14:paraId="0F88DFE8" w14:textId="2AF78AA5" w:rsidR="001741C0" w:rsidRPr="00214A9B" w:rsidDel="0069798C" w:rsidRDefault="001741C0" w:rsidP="001741C0">
            <w:pPr>
              <w:pStyle w:val="Tabletext"/>
              <w:rPr>
                <w:del w:id="2519" w:author="michele landi" w:date="2019-09-25T12:09:00Z"/>
              </w:rPr>
            </w:pPr>
            <w:del w:id="2520" w:author="michele landi" w:date="2019-09-25T12:09:00Z">
              <w:r w:rsidDel="0069798C">
                <w:delText>RISK OF GROUNDING (location)</w:delText>
              </w:r>
            </w:del>
          </w:p>
        </w:tc>
        <w:tc>
          <w:tcPr>
            <w:tcW w:w="3126" w:type="pct"/>
          </w:tcPr>
          <w:p w14:paraId="11028C38" w14:textId="7D485DB0" w:rsidR="001741C0" w:rsidRPr="00214A9B" w:rsidDel="0069798C" w:rsidRDefault="001741C0" w:rsidP="001741C0">
            <w:pPr>
              <w:pStyle w:val="Tabletext"/>
              <w:rPr>
                <w:del w:id="2521" w:author="michele landi" w:date="2019-09-25T12:09:00Z"/>
              </w:rPr>
            </w:pPr>
            <w:del w:id="2522" w:author="michele landi" w:date="2019-09-25T12:09:00Z">
              <w:r w:rsidDel="0069798C">
                <w:delText>Advising that the vessel is in a risk of running aground with at a location</w:delText>
              </w:r>
            </w:del>
          </w:p>
        </w:tc>
      </w:tr>
      <w:tr w:rsidR="001741C0" w:rsidRPr="00214A9B" w:rsidDel="00C85FAD" w14:paraId="74629A0E" w14:textId="77CEF4EB" w:rsidTr="001741C0">
        <w:trPr>
          <w:trHeight w:val="64"/>
          <w:del w:id="2523" w:author="michele landi" w:date="2019-09-25T12:21:00Z"/>
        </w:trPr>
        <w:tc>
          <w:tcPr>
            <w:tcW w:w="1874" w:type="pct"/>
          </w:tcPr>
          <w:p w14:paraId="443C89B8" w14:textId="2045EF26" w:rsidR="001741C0" w:rsidDel="00C85FAD" w:rsidRDefault="001741C0" w:rsidP="001741C0">
            <w:pPr>
              <w:pStyle w:val="Tabletext"/>
              <w:rPr>
                <w:del w:id="2524" w:author="michele landi" w:date="2019-09-25T12:21:00Z"/>
              </w:rPr>
            </w:pPr>
            <w:del w:id="2525" w:author="michele landi" w:date="2019-09-25T12:21:00Z">
              <w:r w:rsidDel="00C85FAD">
                <w:delText>DIVERGING FROM (details)</w:delText>
              </w:r>
            </w:del>
          </w:p>
        </w:tc>
        <w:tc>
          <w:tcPr>
            <w:tcW w:w="3126" w:type="pct"/>
          </w:tcPr>
          <w:p w14:paraId="617C30A2" w14:textId="35F44A30" w:rsidR="001741C0" w:rsidDel="00C85FAD" w:rsidRDefault="001741C0" w:rsidP="001741C0">
            <w:pPr>
              <w:pStyle w:val="Tabletext"/>
              <w:rPr>
                <w:del w:id="2526" w:author="michele landi" w:date="2019-09-25T12:21:00Z"/>
              </w:rPr>
            </w:pPr>
            <w:del w:id="2527" w:author="michele landi" w:date="2019-09-25T12:21:00Z">
              <w:r w:rsidDel="00C85FAD">
                <w:delText>Advising that the vessel has diverged from an area (eg recommended track)</w:delText>
              </w:r>
            </w:del>
          </w:p>
        </w:tc>
      </w:tr>
      <w:tr w:rsidR="001741C0" w:rsidRPr="00214A9B" w:rsidDel="00C85FAD" w14:paraId="474D6046" w14:textId="17973E83" w:rsidTr="001741C0">
        <w:trPr>
          <w:trHeight w:val="64"/>
          <w:del w:id="2528" w:author="michele landi" w:date="2019-09-25T12:19:00Z"/>
        </w:trPr>
        <w:tc>
          <w:tcPr>
            <w:tcW w:w="1874" w:type="pct"/>
          </w:tcPr>
          <w:p w14:paraId="05BCF7D0" w14:textId="7930870E" w:rsidR="001741C0" w:rsidDel="00C85FAD" w:rsidRDefault="001741C0" w:rsidP="001741C0">
            <w:pPr>
              <w:pStyle w:val="Tabletext"/>
              <w:rPr>
                <w:del w:id="2529" w:author="michele landi" w:date="2019-09-25T12:19:00Z"/>
              </w:rPr>
            </w:pPr>
            <w:del w:id="2530" w:author="michele landi" w:date="2019-09-25T12:19:00Z">
              <w:r w:rsidDel="00C85FAD">
                <w:delText>[YOU HAVE] DEVIATED FROM (details)</w:delText>
              </w:r>
            </w:del>
          </w:p>
        </w:tc>
        <w:tc>
          <w:tcPr>
            <w:tcW w:w="3126" w:type="pct"/>
          </w:tcPr>
          <w:p w14:paraId="3D7B8941" w14:textId="5D68C696" w:rsidR="001741C0" w:rsidDel="00C85FAD" w:rsidRDefault="001741C0" w:rsidP="001741C0">
            <w:pPr>
              <w:pStyle w:val="Tabletext"/>
              <w:rPr>
                <w:del w:id="2531" w:author="michele landi" w:date="2019-09-25T12:19:00Z"/>
              </w:rPr>
            </w:pPr>
            <w:del w:id="2532" w:author="michele landi" w:date="2019-09-25T12:19:00Z">
              <w:r w:rsidDel="00C85FAD">
                <w:delText>Advising that the vessel has deviated from an area (eg recommended track)</w:delText>
              </w:r>
            </w:del>
          </w:p>
        </w:tc>
      </w:tr>
    </w:tbl>
    <w:p w14:paraId="7E733937" w14:textId="2342E0C8" w:rsidR="001741C0" w:rsidRDefault="001741C0" w:rsidP="001741C0"/>
    <w:p w14:paraId="57B610ED" w14:textId="77777777" w:rsidR="00AC49FA" w:rsidRDefault="00AC49FA" w:rsidP="001741C0"/>
    <w:p w14:paraId="768FE92D" w14:textId="77777777" w:rsidR="007C2CBE" w:rsidRPr="007C2CBE" w:rsidRDefault="007C2CBE">
      <w:pPr>
        <w:pStyle w:val="Heading2"/>
      </w:pPr>
      <w:bookmarkStart w:id="2533" w:name="_Toc16166000"/>
      <w:r>
        <w:t xml:space="preserve"> </w:t>
      </w:r>
      <w:bookmarkStart w:id="2534" w:name="_Toc18993280"/>
      <w:r w:rsidRPr="007C2CBE">
        <w:t>MANAGEMENT OF TRAFFIC</w:t>
      </w:r>
      <w:bookmarkEnd w:id="2534"/>
    </w:p>
    <w:bookmarkEnd w:id="2533"/>
    <w:p w14:paraId="4F6B8D53" w14:textId="77777777" w:rsidR="001741C0" w:rsidRPr="001741C0" w:rsidRDefault="001741C0" w:rsidP="001741C0">
      <w:pPr>
        <w:pStyle w:val="Heading2separationline"/>
      </w:pPr>
    </w:p>
    <w:p w14:paraId="7AEB5744" w14:textId="7AE5D8DE" w:rsidR="001741C0" w:rsidRPr="00006ECC" w:rsidRDefault="001741C0" w:rsidP="007C2CBE">
      <w:pPr>
        <w:pStyle w:val="Bullet1"/>
        <w:numPr>
          <w:ilvl w:val="0"/>
          <w:numId w:val="0"/>
        </w:numPr>
      </w:pPr>
      <w:del w:id="2535" w:author="michele landi" w:date="2019-09-25T14:01:00Z">
        <w:r w:rsidDel="007F77D0">
          <w:delText xml:space="preserve">These phrases </w:delText>
        </w:r>
        <w:r w:rsidR="001B3E4B" w:rsidDel="007F77D0">
          <w:delText>may</w:delText>
        </w:r>
        <w:r w:rsidDel="007F77D0">
          <w:delText xml:space="preserve"> follow </w:delText>
        </w:r>
        <w:r w:rsidR="001B3E4B" w:rsidRPr="001B3E4B" w:rsidDel="007F77D0">
          <w:delText xml:space="preserve">information of an occurrence or activity </w:delText>
        </w:r>
        <w:r w:rsidR="001B3E4B" w:rsidDel="007F77D0">
          <w:delText xml:space="preserve">or </w:delText>
        </w:r>
        <w:r w:rsidDel="007F77D0">
          <w:delText xml:space="preserve">an initial observation statement, such as “SHALLOW WATER”.  These phrases </w:delText>
        </w:r>
        <w:r w:rsidR="00AA6064" w:rsidDel="007F77D0">
          <w:delText>indicate a need for</w:delText>
        </w:r>
        <w:r w:rsidDel="007F77D0">
          <w:delText xml:space="preserve"> a vessel to do something, or follow an instruction to take necessary action.</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1741C0" w:rsidRPr="001741C0" w14:paraId="4722D43F" w14:textId="77777777" w:rsidTr="001741C0">
        <w:trPr>
          <w:trHeight w:val="360"/>
          <w:tblHeader/>
        </w:trPr>
        <w:tc>
          <w:tcPr>
            <w:tcW w:w="1807" w:type="pct"/>
            <w:shd w:val="clear" w:color="auto" w:fill="D9E2F3"/>
            <w:vAlign w:val="center"/>
          </w:tcPr>
          <w:p w14:paraId="317FB5A7" w14:textId="77777777" w:rsidR="001741C0" w:rsidRPr="001741C0" w:rsidRDefault="001741C0" w:rsidP="001741C0">
            <w:pPr>
              <w:pStyle w:val="Tableheading"/>
            </w:pPr>
            <w:r w:rsidRPr="001741C0">
              <w:t>Message Element</w:t>
            </w:r>
          </w:p>
        </w:tc>
        <w:tc>
          <w:tcPr>
            <w:tcW w:w="3193" w:type="pct"/>
            <w:shd w:val="clear" w:color="auto" w:fill="D9E2F3"/>
            <w:vAlign w:val="center"/>
          </w:tcPr>
          <w:p w14:paraId="0B689B84" w14:textId="77777777" w:rsidR="001741C0" w:rsidRPr="001741C0" w:rsidRDefault="001741C0" w:rsidP="001741C0">
            <w:pPr>
              <w:pStyle w:val="Tableheading"/>
            </w:pPr>
            <w:r w:rsidRPr="001741C0">
              <w:t>Message Intent</w:t>
            </w:r>
          </w:p>
        </w:tc>
      </w:tr>
      <w:tr w:rsidR="001741C0" w14:paraId="18B82A50" w14:textId="77777777" w:rsidTr="001741C0">
        <w:trPr>
          <w:trHeight w:val="64"/>
        </w:trPr>
        <w:tc>
          <w:tcPr>
            <w:tcW w:w="1807" w:type="pct"/>
          </w:tcPr>
          <w:p w14:paraId="1E353EB2" w14:textId="445D9308" w:rsidR="001741C0" w:rsidRPr="0063013F" w:rsidRDefault="001741C0">
            <w:pPr>
              <w:pStyle w:val="Tabletext"/>
            </w:pPr>
            <w:del w:id="2536" w:author="michele landi" w:date="2019-09-25T14:07:00Z">
              <w:r w:rsidDel="007F77D0">
                <w:delText xml:space="preserve">WHAT </w:delText>
              </w:r>
            </w:del>
            <w:del w:id="2537" w:author="michele landi" w:date="2019-09-25T14:04:00Z">
              <w:r w:rsidDel="007F77D0">
                <w:delText xml:space="preserve">ARE </w:delText>
              </w:r>
            </w:del>
            <w:r>
              <w:t>YOUR INTENTION</w:t>
            </w:r>
            <w:del w:id="2538" w:author="michele landi" w:date="2019-09-25T14:04:00Z">
              <w:r w:rsidDel="007F77D0">
                <w:delText>S</w:delText>
              </w:r>
            </w:del>
          </w:p>
        </w:tc>
        <w:tc>
          <w:tcPr>
            <w:tcW w:w="3193" w:type="pct"/>
          </w:tcPr>
          <w:p w14:paraId="7BB2E2EA" w14:textId="3AD386FB" w:rsidR="001741C0" w:rsidRPr="0063013F" w:rsidRDefault="001741C0">
            <w:pPr>
              <w:pStyle w:val="Tabletext"/>
            </w:pPr>
            <w:r>
              <w:t xml:space="preserve">Question requesting the vessel to advise of </w:t>
            </w:r>
            <w:ins w:id="2539" w:author="michele landi" w:date="2019-09-25T14:28:00Z">
              <w:r w:rsidR="00E46EEB">
                <w:t>it</w:t>
              </w:r>
            </w:ins>
            <w:del w:id="2540" w:author="michele landi" w:date="2019-09-25T14:04:00Z">
              <w:r w:rsidDel="007F77D0">
                <w:delText>their</w:delText>
              </w:r>
            </w:del>
            <w:r>
              <w:t xml:space="preserve"> intention</w:t>
            </w:r>
            <w:del w:id="2541" w:author="michele landi" w:date="2019-09-25T14:04:00Z">
              <w:r w:rsidDel="007F77D0">
                <w:delText>s</w:delText>
              </w:r>
            </w:del>
          </w:p>
        </w:tc>
      </w:tr>
      <w:tr w:rsidR="001741C0" w14:paraId="3DFF01FA" w14:textId="77777777" w:rsidTr="001741C0">
        <w:trPr>
          <w:trHeight w:val="64"/>
        </w:trPr>
        <w:tc>
          <w:tcPr>
            <w:tcW w:w="1807" w:type="pct"/>
          </w:tcPr>
          <w:p w14:paraId="2D9A474D" w14:textId="3311D6D9" w:rsidR="001741C0" w:rsidRPr="0063013F" w:rsidRDefault="001741C0" w:rsidP="001741C0">
            <w:pPr>
              <w:pStyle w:val="Tabletext"/>
            </w:pPr>
            <w:r w:rsidRPr="0063013F">
              <w:t>KEEP CLEAR OF</w:t>
            </w:r>
            <w:ins w:id="2542" w:author="michele landi" w:date="2019-09-25T14:13:00Z">
              <w:r w:rsidR="00DD76D6">
                <w:t>/AVOID</w:t>
              </w:r>
            </w:ins>
            <w:r w:rsidRPr="0063013F">
              <w:t xml:space="preserve"> (details)</w:t>
            </w:r>
          </w:p>
        </w:tc>
        <w:tc>
          <w:tcPr>
            <w:tcW w:w="3193" w:type="pct"/>
          </w:tcPr>
          <w:p w14:paraId="12AE2646" w14:textId="77777777" w:rsidR="001741C0" w:rsidRPr="0063013F" w:rsidRDefault="001741C0" w:rsidP="001741C0">
            <w:pPr>
              <w:pStyle w:val="Tabletext"/>
            </w:pPr>
            <w:r>
              <w:t>Request to keep clear of something (eg area, location, object)</w:t>
            </w:r>
          </w:p>
        </w:tc>
      </w:tr>
      <w:tr w:rsidR="001741C0" w:rsidDel="00DD76D6" w14:paraId="43BE4E98" w14:textId="5CD48823" w:rsidTr="001741C0">
        <w:trPr>
          <w:trHeight w:val="64"/>
          <w:del w:id="2543" w:author="michele landi" w:date="2019-09-25T14:13:00Z"/>
        </w:trPr>
        <w:tc>
          <w:tcPr>
            <w:tcW w:w="1807" w:type="pct"/>
          </w:tcPr>
          <w:p w14:paraId="7AFBB6A6" w14:textId="4E6C218A" w:rsidR="001741C0" w:rsidRPr="0063013F" w:rsidDel="00DD76D6" w:rsidRDefault="001741C0" w:rsidP="001741C0">
            <w:pPr>
              <w:pStyle w:val="Tabletext"/>
              <w:rPr>
                <w:del w:id="2544" w:author="michele landi" w:date="2019-09-25T14:13:00Z"/>
              </w:rPr>
            </w:pPr>
            <w:del w:id="2545" w:author="michele landi" w:date="2019-09-25T14:13:00Z">
              <w:r w:rsidRPr="0063013F" w:rsidDel="00DD76D6">
                <w:delText>AVOID (details)</w:delText>
              </w:r>
            </w:del>
          </w:p>
        </w:tc>
        <w:tc>
          <w:tcPr>
            <w:tcW w:w="3193" w:type="pct"/>
          </w:tcPr>
          <w:p w14:paraId="259AEE8D" w14:textId="7A16EED0" w:rsidR="001741C0" w:rsidRPr="0063013F" w:rsidDel="00DD76D6" w:rsidRDefault="001741C0" w:rsidP="001741C0">
            <w:pPr>
              <w:pStyle w:val="Tabletext"/>
              <w:rPr>
                <w:del w:id="2546" w:author="michele landi" w:date="2019-09-25T14:13:00Z"/>
              </w:rPr>
            </w:pPr>
            <w:del w:id="2547" w:author="michele landi" w:date="2019-09-25T14:13:00Z">
              <w:r w:rsidDel="00DD76D6">
                <w:delText>Request to avoid something (eg area, location, object)</w:delText>
              </w:r>
            </w:del>
          </w:p>
        </w:tc>
      </w:tr>
      <w:tr w:rsidR="001741C0" w:rsidDel="00DD76D6" w14:paraId="7449D3B6" w14:textId="7A3D1CD2" w:rsidTr="001741C0">
        <w:trPr>
          <w:trHeight w:val="64"/>
          <w:del w:id="2548" w:author="michele landi" w:date="2019-09-25T14:15:00Z"/>
        </w:trPr>
        <w:tc>
          <w:tcPr>
            <w:tcW w:w="1807" w:type="pct"/>
          </w:tcPr>
          <w:p w14:paraId="76D9FFF9" w14:textId="6762AD07" w:rsidR="001741C0" w:rsidRPr="0063013F" w:rsidDel="00DD76D6" w:rsidRDefault="001741C0" w:rsidP="001741C0">
            <w:pPr>
              <w:pStyle w:val="Tabletext"/>
              <w:rPr>
                <w:del w:id="2549" w:author="michele landi" w:date="2019-09-25T14:15:00Z"/>
              </w:rPr>
            </w:pPr>
            <w:del w:id="2550" w:author="michele landi" w:date="2019-09-25T14:15:00Z">
              <w:r w:rsidDel="00DD76D6">
                <w:delText>CHECK YOUR POSITION</w:delText>
              </w:r>
            </w:del>
          </w:p>
        </w:tc>
        <w:tc>
          <w:tcPr>
            <w:tcW w:w="3193" w:type="pct"/>
          </w:tcPr>
          <w:p w14:paraId="243DDCBC" w14:textId="19EED3B9" w:rsidR="001741C0" w:rsidRPr="0063013F" w:rsidDel="00DD76D6" w:rsidRDefault="001741C0" w:rsidP="001741C0">
            <w:pPr>
              <w:pStyle w:val="Tabletext"/>
              <w:rPr>
                <w:del w:id="2551" w:author="michele landi" w:date="2019-09-25T14:15:00Z"/>
              </w:rPr>
            </w:pPr>
            <w:del w:id="2552" w:author="michele landi" w:date="2019-09-25T14:15:00Z">
              <w:r w:rsidDel="00DD76D6">
                <w:delText xml:space="preserve">Request for the vessel to check their position </w:delText>
              </w:r>
            </w:del>
          </w:p>
        </w:tc>
      </w:tr>
      <w:tr w:rsidR="001741C0" w14:paraId="5C9C1BF6" w14:textId="77777777" w:rsidTr="001741C0">
        <w:trPr>
          <w:trHeight w:val="64"/>
        </w:trPr>
        <w:tc>
          <w:tcPr>
            <w:tcW w:w="1807" w:type="pct"/>
          </w:tcPr>
          <w:p w14:paraId="4F4BEEE4" w14:textId="77777777" w:rsidR="001741C0" w:rsidRDefault="001741C0" w:rsidP="001741C0">
            <w:pPr>
              <w:pStyle w:val="Tabletext"/>
            </w:pPr>
            <w:r>
              <w:lastRenderedPageBreak/>
              <w:t>RETURN TO (details)</w:t>
            </w:r>
          </w:p>
        </w:tc>
        <w:tc>
          <w:tcPr>
            <w:tcW w:w="3193" w:type="pct"/>
          </w:tcPr>
          <w:p w14:paraId="2F1891BF" w14:textId="77777777" w:rsidR="001741C0" w:rsidRPr="0063013F" w:rsidRDefault="001741C0" w:rsidP="001741C0">
            <w:pPr>
              <w:pStyle w:val="Tabletext"/>
            </w:pPr>
            <w:r>
              <w:t>Request for the vessel to return to something (eg area, location, route)</w:t>
            </w:r>
          </w:p>
        </w:tc>
      </w:tr>
      <w:tr w:rsidR="001741C0" w14:paraId="190E5EF5" w14:textId="77777777" w:rsidTr="001741C0">
        <w:trPr>
          <w:trHeight w:val="64"/>
        </w:trPr>
        <w:tc>
          <w:tcPr>
            <w:tcW w:w="1807" w:type="pct"/>
          </w:tcPr>
          <w:p w14:paraId="6BE98275" w14:textId="77777777" w:rsidR="001741C0" w:rsidRPr="0063013F" w:rsidRDefault="001741C0" w:rsidP="001741C0">
            <w:pPr>
              <w:pStyle w:val="Tabletext"/>
            </w:pPr>
            <w:r w:rsidRPr="0063013F">
              <w:t>WAIT FOR (details)</w:t>
            </w:r>
          </w:p>
        </w:tc>
        <w:tc>
          <w:tcPr>
            <w:tcW w:w="3193" w:type="pct"/>
          </w:tcPr>
          <w:p w14:paraId="783EB764" w14:textId="22F21220" w:rsidR="001741C0" w:rsidRPr="0063013F" w:rsidRDefault="001741C0" w:rsidP="001741C0">
            <w:pPr>
              <w:pStyle w:val="Tabletext"/>
            </w:pPr>
            <w:r>
              <w:t xml:space="preserve">Request for the vessel to wait for an event (eg </w:t>
            </w:r>
            <w:r w:rsidRPr="0063013F">
              <w:t xml:space="preserve">vessel leaving berth, </w:t>
            </w:r>
            <w:r>
              <w:t xml:space="preserve">vessel </w:t>
            </w:r>
            <w:r w:rsidRPr="0063013F">
              <w:t>ahead of you</w:t>
            </w:r>
            <w:r w:rsidR="00AA6064">
              <w:t>, improvement in visibility</w:t>
            </w:r>
            <w:r>
              <w:t>)</w:t>
            </w:r>
          </w:p>
        </w:tc>
      </w:tr>
      <w:tr w:rsidR="001741C0" w14:paraId="3A6F78A4" w14:textId="77777777" w:rsidTr="001741C0">
        <w:trPr>
          <w:trHeight w:val="64"/>
        </w:trPr>
        <w:tc>
          <w:tcPr>
            <w:tcW w:w="1807" w:type="pct"/>
          </w:tcPr>
          <w:p w14:paraId="575D9892" w14:textId="483DB5AA" w:rsidR="001741C0" w:rsidRPr="00E46EEB" w:rsidRDefault="00627691" w:rsidP="001741C0">
            <w:pPr>
              <w:pStyle w:val="Tabletext"/>
              <w:rPr>
                <w:highlight w:val="yellow"/>
                <w:rPrChange w:id="2553" w:author="michele landi" w:date="2019-09-25T14:29:00Z">
                  <w:rPr/>
                </w:rPrChange>
              </w:rPr>
            </w:pPr>
            <w:ins w:id="2554" w:author="michele landi" w:date="2019-09-25T14:38:00Z">
              <w:r>
                <w:rPr>
                  <w:highlight w:val="yellow"/>
                </w:rPr>
                <w:t>PROCEED/</w:t>
              </w:r>
            </w:ins>
            <w:r w:rsidR="001741C0" w:rsidRPr="00E46EEB">
              <w:rPr>
                <w:highlight w:val="yellow"/>
                <w:rPrChange w:id="2555" w:author="michele landi" w:date="2019-09-25T14:29:00Z">
                  <w:rPr/>
                </w:rPrChange>
              </w:rPr>
              <w:t>NAVIGATE WITH CAUTION</w:t>
            </w:r>
          </w:p>
        </w:tc>
        <w:tc>
          <w:tcPr>
            <w:tcW w:w="3193" w:type="pct"/>
          </w:tcPr>
          <w:p w14:paraId="3CB30264" w14:textId="77777777" w:rsidR="001741C0" w:rsidRPr="0063013F" w:rsidRDefault="001741C0" w:rsidP="001741C0">
            <w:pPr>
              <w:pStyle w:val="Tabletext"/>
            </w:pPr>
            <w:r w:rsidRPr="00E46EEB">
              <w:rPr>
                <w:highlight w:val="yellow"/>
                <w:rPrChange w:id="2556" w:author="michele landi" w:date="2019-09-25T14:29:00Z">
                  <w:rPr/>
                </w:rPrChange>
              </w:rPr>
              <w:t>Request for the vessel to navigate with caution</w:t>
            </w:r>
          </w:p>
        </w:tc>
      </w:tr>
      <w:tr w:rsidR="00627691" w14:paraId="6565B498" w14:textId="77777777" w:rsidTr="00B47AD6">
        <w:trPr>
          <w:trHeight w:val="64"/>
          <w:ins w:id="2557" w:author="michele landi" w:date="2019-09-25T14:35:00Z"/>
        </w:trPr>
        <w:tc>
          <w:tcPr>
            <w:tcW w:w="1807" w:type="pct"/>
          </w:tcPr>
          <w:p w14:paraId="3A59D9F5" w14:textId="77777777" w:rsidR="00627691" w:rsidRPr="0063013F" w:rsidRDefault="00627691" w:rsidP="00B47AD6">
            <w:pPr>
              <w:pStyle w:val="Tabletext"/>
              <w:rPr>
                <w:ins w:id="2558" w:author="michele landi" w:date="2019-09-25T14:35:00Z"/>
              </w:rPr>
            </w:pPr>
            <w:ins w:id="2559" w:author="michele landi" w:date="2019-09-25T14:35:00Z">
              <w:r w:rsidRPr="0063013F">
                <w:t>PASS (details)</w:t>
              </w:r>
            </w:ins>
          </w:p>
        </w:tc>
        <w:tc>
          <w:tcPr>
            <w:tcW w:w="3193" w:type="pct"/>
          </w:tcPr>
          <w:p w14:paraId="240B6D1D" w14:textId="77777777" w:rsidR="00627691" w:rsidRPr="0063013F" w:rsidRDefault="00627691" w:rsidP="00B47AD6">
            <w:pPr>
              <w:pStyle w:val="Tabletext"/>
              <w:rPr>
                <w:ins w:id="2560" w:author="michele landi" w:date="2019-09-25T14:35:00Z"/>
              </w:rPr>
            </w:pPr>
            <w:ins w:id="2561" w:author="michele landi" w:date="2019-09-25T14:35:00Z">
              <w:r>
                <w:t xml:space="preserve">Request for the vessel to pass to a relative direction or area (eg </w:t>
              </w:r>
              <w:r w:rsidRPr="0063013F">
                <w:t>NW of location</w:t>
              </w:r>
              <w:r>
                <w:t>)</w:t>
              </w:r>
            </w:ins>
          </w:p>
        </w:tc>
      </w:tr>
      <w:tr w:rsidR="001741C0" w14:paraId="6ED344C5" w14:textId="77777777" w:rsidTr="001741C0">
        <w:trPr>
          <w:trHeight w:val="64"/>
        </w:trPr>
        <w:tc>
          <w:tcPr>
            <w:tcW w:w="1807" w:type="pct"/>
          </w:tcPr>
          <w:p w14:paraId="6173FBE6" w14:textId="5148B181" w:rsidR="001741C0" w:rsidRPr="0063013F" w:rsidRDefault="0008459D">
            <w:pPr>
              <w:pStyle w:val="Tabletext"/>
            </w:pPr>
            <w:ins w:id="2562" w:author="michele landi" w:date="2019-09-25T14:43:00Z">
              <w:r>
                <w:t xml:space="preserve">KEEP/MAINTAIN </w:t>
              </w:r>
            </w:ins>
            <w:r w:rsidR="001741C0">
              <w:t xml:space="preserve">WIDE BERTH </w:t>
            </w:r>
            <w:del w:id="2563" w:author="michele landi" w:date="2019-09-25T14:43:00Z">
              <w:r w:rsidR="001741C0" w:rsidDel="0008459D">
                <w:delText>REQUESTED</w:delText>
              </w:r>
            </w:del>
          </w:p>
        </w:tc>
        <w:tc>
          <w:tcPr>
            <w:tcW w:w="3193" w:type="pct"/>
          </w:tcPr>
          <w:p w14:paraId="39939BF8" w14:textId="77777777" w:rsidR="001741C0" w:rsidRPr="0063013F" w:rsidRDefault="001741C0" w:rsidP="001741C0">
            <w:pPr>
              <w:pStyle w:val="Tabletext"/>
            </w:pPr>
            <w:r>
              <w:t>Request for the vessel to give the area a wide berth</w:t>
            </w:r>
          </w:p>
        </w:tc>
      </w:tr>
      <w:tr w:rsidR="001741C0" w:rsidDel="00627691" w14:paraId="38C13BD1" w14:textId="0DE8E304" w:rsidTr="001741C0">
        <w:trPr>
          <w:trHeight w:val="64"/>
          <w:del w:id="2564" w:author="michele landi" w:date="2019-09-25T14:35:00Z"/>
        </w:trPr>
        <w:tc>
          <w:tcPr>
            <w:tcW w:w="1807" w:type="pct"/>
          </w:tcPr>
          <w:p w14:paraId="3A0224F0" w14:textId="7494733D" w:rsidR="001741C0" w:rsidRPr="0063013F" w:rsidDel="00627691" w:rsidRDefault="001741C0">
            <w:pPr>
              <w:pStyle w:val="Tabletext"/>
              <w:rPr>
                <w:del w:id="2565" w:author="michele landi" w:date="2019-09-25T14:35:00Z"/>
              </w:rPr>
            </w:pPr>
            <w:del w:id="2566" w:author="michele landi" w:date="2019-09-25T14:35:00Z">
              <w:r w:rsidRPr="0063013F" w:rsidDel="00627691">
                <w:delText xml:space="preserve">PASS </w:delText>
              </w:r>
            </w:del>
            <w:del w:id="2567" w:author="michele landi" w:date="2019-09-25T14:34:00Z">
              <w:r w:rsidRPr="0063013F" w:rsidDel="00627691">
                <w:delText xml:space="preserve">TO </w:delText>
              </w:r>
            </w:del>
            <w:del w:id="2568" w:author="michele landi" w:date="2019-09-25T14:35:00Z">
              <w:r w:rsidRPr="0063013F" w:rsidDel="00627691">
                <w:delText>(details)</w:delText>
              </w:r>
            </w:del>
          </w:p>
        </w:tc>
        <w:tc>
          <w:tcPr>
            <w:tcW w:w="3193" w:type="pct"/>
          </w:tcPr>
          <w:p w14:paraId="7F4FF043" w14:textId="6C081A61" w:rsidR="001741C0" w:rsidRPr="0063013F" w:rsidDel="00627691" w:rsidRDefault="001741C0" w:rsidP="001741C0">
            <w:pPr>
              <w:pStyle w:val="Tabletext"/>
              <w:rPr>
                <w:del w:id="2569" w:author="michele landi" w:date="2019-09-25T14:35:00Z"/>
              </w:rPr>
            </w:pPr>
            <w:del w:id="2570" w:author="michele landi" w:date="2019-09-25T14:35:00Z">
              <w:r w:rsidDel="00627691">
                <w:delText xml:space="preserve">Request for the vessel to pass to a relative direction or area (eg </w:delText>
              </w:r>
              <w:r w:rsidRPr="0063013F" w:rsidDel="00627691">
                <w:delText>NW of location</w:delText>
              </w:r>
              <w:r w:rsidDel="00627691">
                <w:delText>)</w:delText>
              </w:r>
            </w:del>
          </w:p>
        </w:tc>
      </w:tr>
      <w:tr w:rsidR="001741C0" w14:paraId="64524BC3" w14:textId="77777777" w:rsidTr="001741C0">
        <w:trPr>
          <w:trHeight w:val="64"/>
        </w:trPr>
        <w:tc>
          <w:tcPr>
            <w:tcW w:w="1807" w:type="pct"/>
          </w:tcPr>
          <w:p w14:paraId="682095F8" w14:textId="09CE1ADE" w:rsidR="001741C0" w:rsidRPr="0063013F" w:rsidRDefault="001741C0" w:rsidP="001741C0">
            <w:pPr>
              <w:pStyle w:val="Tabletext"/>
            </w:pPr>
            <w:r>
              <w:t>KEEP A SAFE DISTANCE</w:t>
            </w:r>
            <w:ins w:id="2571" w:author="michele landi" w:date="2019-09-25T14:36:00Z">
              <w:r w:rsidR="00627691">
                <w:t xml:space="preserve"> OF (XX miles/cables)</w:t>
              </w:r>
            </w:ins>
          </w:p>
        </w:tc>
        <w:tc>
          <w:tcPr>
            <w:tcW w:w="3193" w:type="pct"/>
          </w:tcPr>
          <w:p w14:paraId="45262B27" w14:textId="0AA53763" w:rsidR="001741C0" w:rsidRPr="0063013F" w:rsidRDefault="001741C0" w:rsidP="001741C0">
            <w:pPr>
              <w:pStyle w:val="Tabletext"/>
            </w:pPr>
            <w:r>
              <w:t xml:space="preserve">Request for the vessel to maintain a </w:t>
            </w:r>
            <w:ins w:id="2572" w:author="michele landi" w:date="2019-09-25T14:39:00Z">
              <w:r w:rsidR="00627691">
                <w:t xml:space="preserve">minimum </w:t>
              </w:r>
            </w:ins>
            <w:r>
              <w:t>safe distance</w:t>
            </w:r>
          </w:p>
        </w:tc>
      </w:tr>
      <w:tr w:rsidR="001741C0" w:rsidDel="00627691" w14:paraId="10DA7273" w14:textId="7AB40DD7" w:rsidTr="001741C0">
        <w:trPr>
          <w:trHeight w:val="64"/>
          <w:del w:id="2573" w:author="michele landi" w:date="2019-09-25T14:39:00Z"/>
        </w:trPr>
        <w:tc>
          <w:tcPr>
            <w:tcW w:w="1807" w:type="pct"/>
          </w:tcPr>
          <w:p w14:paraId="44315474" w14:textId="66A58D4B" w:rsidR="001741C0" w:rsidRPr="0063013F" w:rsidDel="00627691" w:rsidRDefault="001741C0">
            <w:pPr>
              <w:pStyle w:val="Tabletext"/>
              <w:rPr>
                <w:del w:id="2574" w:author="michele landi" w:date="2019-09-25T14:39:00Z"/>
              </w:rPr>
            </w:pPr>
            <w:del w:id="2575" w:author="michele landi" w:date="2019-09-25T14:39:00Z">
              <w:r w:rsidRPr="0063013F" w:rsidDel="00627691">
                <w:delText>PROCEED WITH CAUTION</w:delText>
              </w:r>
            </w:del>
          </w:p>
        </w:tc>
        <w:tc>
          <w:tcPr>
            <w:tcW w:w="3193" w:type="pct"/>
          </w:tcPr>
          <w:p w14:paraId="3381AD19" w14:textId="0C999349" w:rsidR="001741C0" w:rsidRPr="0063013F" w:rsidDel="00627691" w:rsidRDefault="001741C0" w:rsidP="001741C0">
            <w:pPr>
              <w:pStyle w:val="Tabletext"/>
              <w:rPr>
                <w:del w:id="2576" w:author="michele landi" w:date="2019-09-25T14:39:00Z"/>
              </w:rPr>
            </w:pPr>
            <w:del w:id="2577" w:author="michele landi" w:date="2019-09-25T14:39:00Z">
              <w:r w:rsidDel="00627691">
                <w:delText>Advising that the vessel to proceed with caution</w:delText>
              </w:r>
            </w:del>
          </w:p>
        </w:tc>
      </w:tr>
      <w:tr w:rsidR="001741C0" w:rsidDel="0008459D" w14:paraId="41F8EF38" w14:textId="61A4A5F3" w:rsidTr="001741C0">
        <w:trPr>
          <w:trHeight w:val="64"/>
          <w:del w:id="2578" w:author="michele landi" w:date="2019-09-25T14:41:00Z"/>
        </w:trPr>
        <w:tc>
          <w:tcPr>
            <w:tcW w:w="1807" w:type="pct"/>
          </w:tcPr>
          <w:p w14:paraId="77BD646D" w14:textId="3327E799" w:rsidR="001741C0" w:rsidDel="0008459D" w:rsidRDefault="001741C0" w:rsidP="001741C0">
            <w:pPr>
              <w:pStyle w:val="Tabletext"/>
              <w:rPr>
                <w:del w:id="2579" w:author="michele landi" w:date="2019-09-25T14:41:00Z"/>
              </w:rPr>
            </w:pPr>
            <w:del w:id="2580" w:author="michele landi" w:date="2019-09-25T14:41:00Z">
              <w:r w:rsidDel="0008459D">
                <w:delText>REDUCE SPEED</w:delText>
              </w:r>
              <w:r w:rsidR="00EF184F" w:rsidDel="0008459D">
                <w:delText xml:space="preserve"> </w:delText>
              </w:r>
            </w:del>
          </w:p>
        </w:tc>
        <w:tc>
          <w:tcPr>
            <w:tcW w:w="3193" w:type="pct"/>
          </w:tcPr>
          <w:p w14:paraId="37C2A9CD" w14:textId="12D071A6" w:rsidR="001741C0" w:rsidDel="0008459D" w:rsidRDefault="00EF184F" w:rsidP="001741C0">
            <w:pPr>
              <w:pStyle w:val="Tabletext"/>
              <w:rPr>
                <w:del w:id="2581" w:author="michele landi" w:date="2019-09-25T14:41:00Z"/>
              </w:rPr>
            </w:pPr>
            <w:del w:id="2582" w:author="michele landi" w:date="2019-09-25T14:41:00Z">
              <w:r w:rsidDel="0008459D">
                <w:delText xml:space="preserve">Instructing or </w:delText>
              </w:r>
              <w:r w:rsidR="001741C0" w:rsidDel="0008459D">
                <w:delText xml:space="preserve">Advising </w:delText>
              </w:r>
              <w:r w:rsidDel="0008459D">
                <w:delText>a</w:delText>
              </w:r>
              <w:r w:rsidR="001741C0" w:rsidDel="0008459D">
                <w:delText xml:space="preserve"> vessel to reduce their speed</w:delText>
              </w:r>
            </w:del>
          </w:p>
        </w:tc>
      </w:tr>
      <w:tr w:rsidR="001741C0" w14:paraId="53FEBA43" w14:textId="77777777" w:rsidTr="001741C0">
        <w:trPr>
          <w:trHeight w:val="64"/>
        </w:trPr>
        <w:tc>
          <w:tcPr>
            <w:tcW w:w="1807" w:type="pct"/>
          </w:tcPr>
          <w:p w14:paraId="05FE17B5" w14:textId="4300E6CC" w:rsidR="001741C0" w:rsidRPr="0063013F" w:rsidRDefault="001741C0">
            <w:pPr>
              <w:pStyle w:val="Tabletext"/>
            </w:pPr>
            <w:r w:rsidRPr="0063013F">
              <w:t>REMAIN OUTSIDE (</w:t>
            </w:r>
            <w:r>
              <w:t>area</w:t>
            </w:r>
            <w:r w:rsidRPr="0063013F">
              <w:t xml:space="preserve">) </w:t>
            </w:r>
            <w:del w:id="2583" w:author="michele landi" w:date="2019-09-25T14:47:00Z">
              <w:r w:rsidRPr="0063013F" w:rsidDel="0045750A">
                <w:delText>AND STANDBY</w:delText>
              </w:r>
            </w:del>
          </w:p>
        </w:tc>
        <w:tc>
          <w:tcPr>
            <w:tcW w:w="3193" w:type="pct"/>
          </w:tcPr>
          <w:p w14:paraId="7FE01E7E" w14:textId="77777777" w:rsidR="001741C0" w:rsidRPr="0063013F" w:rsidRDefault="001741C0" w:rsidP="001741C0">
            <w:pPr>
              <w:pStyle w:val="Tabletext"/>
            </w:pPr>
            <w:r>
              <w:t>Advising the vessel to remain outside an area until further notice</w:t>
            </w:r>
          </w:p>
        </w:tc>
      </w:tr>
      <w:tr w:rsidR="001741C0" w14:paraId="35E31E87" w14:textId="77777777" w:rsidTr="001741C0">
        <w:trPr>
          <w:trHeight w:val="64"/>
        </w:trPr>
        <w:tc>
          <w:tcPr>
            <w:tcW w:w="1807" w:type="pct"/>
          </w:tcPr>
          <w:p w14:paraId="6E3C8B28" w14:textId="4D412BF6" w:rsidR="001741C0" w:rsidRPr="0063013F" w:rsidRDefault="001741C0">
            <w:pPr>
              <w:pStyle w:val="Tabletext"/>
            </w:pPr>
            <w:r w:rsidRPr="0063013F">
              <w:t>DO NOT PROCEED</w:t>
            </w:r>
            <w:ins w:id="2584" w:author="michele landi" w:date="2019-09-25T14:53:00Z">
              <w:r w:rsidR="00FF7354">
                <w:t xml:space="preserve"> </w:t>
              </w:r>
            </w:ins>
            <w:ins w:id="2585" w:author="michele landi" w:date="2019-09-25T14:54:00Z">
              <w:r w:rsidR="00FF7354">
                <w:t>(details)</w:t>
              </w:r>
            </w:ins>
          </w:p>
        </w:tc>
        <w:tc>
          <w:tcPr>
            <w:tcW w:w="3193" w:type="pct"/>
          </w:tcPr>
          <w:p w14:paraId="23B3702C" w14:textId="77777777" w:rsidR="001741C0" w:rsidRPr="0063013F" w:rsidRDefault="001741C0" w:rsidP="001741C0">
            <w:pPr>
              <w:pStyle w:val="Tabletext"/>
            </w:pPr>
            <w:r>
              <w:t>Instruction for the vessel not to continue or proceed</w:t>
            </w:r>
          </w:p>
        </w:tc>
      </w:tr>
      <w:tr w:rsidR="001741C0" w14:paraId="09D4F3CE" w14:textId="77777777" w:rsidTr="001741C0">
        <w:trPr>
          <w:trHeight w:val="64"/>
        </w:trPr>
        <w:tc>
          <w:tcPr>
            <w:tcW w:w="1807" w:type="pct"/>
          </w:tcPr>
          <w:p w14:paraId="6516F303" w14:textId="77777777" w:rsidR="001741C0" w:rsidRPr="0063013F" w:rsidRDefault="001741C0" w:rsidP="001741C0">
            <w:pPr>
              <w:pStyle w:val="Tabletext"/>
            </w:pPr>
            <w:r>
              <w:t>DO NOT ENTER</w:t>
            </w:r>
          </w:p>
        </w:tc>
        <w:tc>
          <w:tcPr>
            <w:tcW w:w="3193" w:type="pct"/>
          </w:tcPr>
          <w:p w14:paraId="3C75AF5A" w14:textId="77777777" w:rsidR="001741C0" w:rsidRPr="0063013F" w:rsidRDefault="001741C0" w:rsidP="001741C0">
            <w:pPr>
              <w:pStyle w:val="Tabletext"/>
            </w:pPr>
            <w:r>
              <w:t>Instruction for the vessel not to enter</w:t>
            </w:r>
          </w:p>
        </w:tc>
      </w:tr>
      <w:tr w:rsidR="001741C0" w14:paraId="098ABF0F" w14:textId="77777777" w:rsidTr="001741C0">
        <w:trPr>
          <w:trHeight w:val="64"/>
        </w:trPr>
        <w:tc>
          <w:tcPr>
            <w:tcW w:w="1807" w:type="pct"/>
          </w:tcPr>
          <w:p w14:paraId="4999CCB9" w14:textId="77777777" w:rsidR="001741C0" w:rsidRDefault="001741C0" w:rsidP="001741C0">
            <w:pPr>
              <w:pStyle w:val="Tabletext"/>
            </w:pPr>
            <w:r w:rsidRPr="0063013F">
              <w:t>DO NOT OVERTAKE</w:t>
            </w:r>
          </w:p>
        </w:tc>
        <w:tc>
          <w:tcPr>
            <w:tcW w:w="3193" w:type="pct"/>
          </w:tcPr>
          <w:p w14:paraId="2C4FB976" w14:textId="77777777" w:rsidR="001741C0" w:rsidRDefault="001741C0" w:rsidP="001741C0">
            <w:pPr>
              <w:pStyle w:val="Tabletext"/>
            </w:pPr>
            <w:r>
              <w:t>Instruction for a vessel not to overtake</w:t>
            </w:r>
          </w:p>
        </w:tc>
      </w:tr>
      <w:tr w:rsidR="001741C0" w14:paraId="7DA4FBC8" w14:textId="77777777" w:rsidTr="001741C0">
        <w:trPr>
          <w:trHeight w:val="64"/>
        </w:trPr>
        <w:tc>
          <w:tcPr>
            <w:tcW w:w="1807" w:type="pct"/>
          </w:tcPr>
          <w:p w14:paraId="2AD05819" w14:textId="77777777" w:rsidR="001741C0" w:rsidRDefault="001741C0" w:rsidP="001741C0">
            <w:pPr>
              <w:pStyle w:val="Tabletext"/>
            </w:pPr>
            <w:r w:rsidRPr="0063013F">
              <w:t>DO NOT CROSS FAIRWAY</w:t>
            </w:r>
          </w:p>
        </w:tc>
        <w:tc>
          <w:tcPr>
            <w:tcW w:w="3193" w:type="pct"/>
          </w:tcPr>
          <w:p w14:paraId="15D09306" w14:textId="77777777" w:rsidR="001741C0" w:rsidRDefault="001741C0" w:rsidP="001741C0">
            <w:pPr>
              <w:pStyle w:val="Tabletext"/>
            </w:pPr>
            <w:r>
              <w:t>Instruction for a vessel not to cross the fairway</w:t>
            </w:r>
          </w:p>
        </w:tc>
      </w:tr>
      <w:tr w:rsidR="00E83C66" w14:paraId="4FAAD9D1" w14:textId="77777777" w:rsidTr="00E83C66">
        <w:trPr>
          <w:trHeight w:val="64"/>
        </w:trPr>
        <w:tc>
          <w:tcPr>
            <w:tcW w:w="1807" w:type="pct"/>
            <w:tcBorders>
              <w:top w:val="single" w:sz="4" w:space="0" w:color="auto"/>
              <w:left w:val="single" w:sz="4" w:space="0" w:color="auto"/>
              <w:bottom w:val="single" w:sz="4" w:space="0" w:color="auto"/>
              <w:right w:val="single" w:sz="4" w:space="0" w:color="auto"/>
            </w:tcBorders>
          </w:tcPr>
          <w:p w14:paraId="755E2CDC" w14:textId="77777777" w:rsidR="00E83C66" w:rsidRPr="00D303A6" w:rsidRDefault="00E83C66" w:rsidP="00FE4E5A">
            <w:pPr>
              <w:pStyle w:val="Tabletext"/>
            </w:pPr>
            <w:r w:rsidRPr="00D303A6">
              <w:t xml:space="preserve">RESTRICTED AREA (name) </w:t>
            </w:r>
          </w:p>
        </w:tc>
        <w:tc>
          <w:tcPr>
            <w:tcW w:w="3193" w:type="pct"/>
            <w:tcBorders>
              <w:top w:val="single" w:sz="4" w:space="0" w:color="auto"/>
              <w:left w:val="single" w:sz="4" w:space="0" w:color="auto"/>
              <w:bottom w:val="single" w:sz="4" w:space="0" w:color="auto"/>
              <w:right w:val="single" w:sz="4" w:space="0" w:color="auto"/>
            </w:tcBorders>
          </w:tcPr>
          <w:p w14:paraId="38EBF88C" w14:textId="77777777" w:rsidR="00E83C66" w:rsidRPr="0063013F" w:rsidRDefault="00E83C66" w:rsidP="00FE4E5A">
            <w:pPr>
              <w:pStyle w:val="Tabletext"/>
            </w:pPr>
            <w:r>
              <w:t>I</w:t>
            </w:r>
            <w:r w:rsidRPr="0063013F">
              <w:t>nformation</w:t>
            </w:r>
            <w:r>
              <w:t xml:space="preserve"> provided</w:t>
            </w:r>
            <w:r w:rsidRPr="0063013F">
              <w:t xml:space="preserve"> about a restricted area</w:t>
            </w:r>
          </w:p>
        </w:tc>
      </w:tr>
      <w:tr w:rsidR="00E83C66" w:rsidDel="00FF7354" w14:paraId="29D9C000" w14:textId="4F4611D3" w:rsidTr="00E83C66">
        <w:trPr>
          <w:trHeight w:val="64"/>
          <w:del w:id="2586" w:author="michele landi" w:date="2019-09-25T15:02:00Z"/>
        </w:trPr>
        <w:tc>
          <w:tcPr>
            <w:tcW w:w="1807" w:type="pct"/>
            <w:tcBorders>
              <w:top w:val="single" w:sz="4" w:space="0" w:color="auto"/>
              <w:left w:val="single" w:sz="4" w:space="0" w:color="auto"/>
              <w:bottom w:val="single" w:sz="4" w:space="0" w:color="auto"/>
              <w:right w:val="single" w:sz="4" w:space="0" w:color="auto"/>
            </w:tcBorders>
          </w:tcPr>
          <w:p w14:paraId="6873014A" w14:textId="584055E8" w:rsidR="00E83C66" w:rsidRPr="00D303A6" w:rsidDel="00FF7354" w:rsidRDefault="00E83C66" w:rsidP="00FE4E5A">
            <w:pPr>
              <w:pStyle w:val="Tabletext"/>
              <w:rPr>
                <w:del w:id="2587" w:author="michele landi" w:date="2019-09-25T15:02:00Z"/>
              </w:rPr>
            </w:pPr>
            <w:del w:id="2588" w:author="michele landi" w:date="2019-09-25T15:02:00Z">
              <w:r w:rsidRPr="00D303A6" w:rsidDel="00FF7354">
                <w:delText>HAZARDOUS ACTIVITES IN (area).</w:delText>
              </w:r>
            </w:del>
          </w:p>
        </w:tc>
        <w:tc>
          <w:tcPr>
            <w:tcW w:w="3193" w:type="pct"/>
            <w:tcBorders>
              <w:top w:val="single" w:sz="4" w:space="0" w:color="auto"/>
              <w:left w:val="single" w:sz="4" w:space="0" w:color="auto"/>
              <w:bottom w:val="single" w:sz="4" w:space="0" w:color="auto"/>
              <w:right w:val="single" w:sz="4" w:space="0" w:color="auto"/>
            </w:tcBorders>
          </w:tcPr>
          <w:p w14:paraId="1F054FF9" w14:textId="416EB5ED" w:rsidR="00E83C66" w:rsidRPr="0063013F" w:rsidDel="00FF7354" w:rsidRDefault="00E83C66" w:rsidP="00FE4E5A">
            <w:pPr>
              <w:pStyle w:val="Tabletext"/>
              <w:rPr>
                <w:del w:id="2589" w:author="michele landi" w:date="2019-09-25T15:02:00Z"/>
              </w:rPr>
            </w:pPr>
            <w:del w:id="2590" w:author="michele landi" w:date="2019-09-25T15:02:00Z">
              <w:r w:rsidDel="00FF7354">
                <w:delText>Information provided about hazardous activities being conducted</w:delText>
              </w:r>
            </w:del>
          </w:p>
        </w:tc>
      </w:tr>
      <w:tr w:rsidR="00E83C66" w14:paraId="48676ECD" w14:textId="77777777" w:rsidTr="00E83C66">
        <w:trPr>
          <w:trHeight w:val="64"/>
        </w:trPr>
        <w:tc>
          <w:tcPr>
            <w:tcW w:w="1807" w:type="pct"/>
            <w:tcBorders>
              <w:top w:val="single" w:sz="4" w:space="0" w:color="auto"/>
              <w:left w:val="single" w:sz="4" w:space="0" w:color="auto"/>
              <w:bottom w:val="single" w:sz="4" w:space="0" w:color="auto"/>
              <w:right w:val="single" w:sz="4" w:space="0" w:color="auto"/>
            </w:tcBorders>
          </w:tcPr>
          <w:p w14:paraId="21A790DA" w14:textId="77777777" w:rsidR="00E83C66" w:rsidRPr="00D303A6" w:rsidRDefault="00E83C66" w:rsidP="00FE4E5A">
            <w:pPr>
              <w:pStyle w:val="Tabletext"/>
            </w:pPr>
            <w:r>
              <w:t>AREA TO BE AVOIDED (name)</w:t>
            </w:r>
          </w:p>
        </w:tc>
        <w:tc>
          <w:tcPr>
            <w:tcW w:w="3193" w:type="pct"/>
            <w:tcBorders>
              <w:top w:val="single" w:sz="4" w:space="0" w:color="auto"/>
              <w:left w:val="single" w:sz="4" w:space="0" w:color="auto"/>
              <w:bottom w:val="single" w:sz="4" w:space="0" w:color="auto"/>
              <w:right w:val="single" w:sz="4" w:space="0" w:color="auto"/>
            </w:tcBorders>
          </w:tcPr>
          <w:p w14:paraId="346CAE4C" w14:textId="77777777" w:rsidR="00E83C66" w:rsidRPr="0063013F" w:rsidRDefault="00E83C66" w:rsidP="00FE4E5A">
            <w:pPr>
              <w:pStyle w:val="Tabletext"/>
            </w:pPr>
            <w:r>
              <w:t>Information provided about an area to be avoided</w:t>
            </w:r>
          </w:p>
        </w:tc>
      </w:tr>
    </w:tbl>
    <w:p w14:paraId="5C9D6A66" w14:textId="19B069A8" w:rsidR="001741C0" w:rsidRDefault="001741C0" w:rsidP="00F06234">
      <w:pPr>
        <w:pStyle w:val="BodyText"/>
      </w:pPr>
    </w:p>
    <w:p w14:paraId="6CD72419" w14:textId="1B19D0F6" w:rsidR="001741C0" w:rsidRDefault="001741C0">
      <w:pPr>
        <w:pStyle w:val="Heading2"/>
      </w:pPr>
      <w:bookmarkStart w:id="2591" w:name="_Toc16166009"/>
      <w:bookmarkStart w:id="2592" w:name="_Toc18993281"/>
      <w:r w:rsidRPr="001741C0">
        <w:t>RESPONDING TO EMERGENCY SITUATIONS</w:t>
      </w:r>
      <w:bookmarkEnd w:id="2591"/>
      <w:bookmarkEnd w:id="2592"/>
    </w:p>
    <w:p w14:paraId="48722364" w14:textId="77777777" w:rsidR="001741C0" w:rsidRPr="001741C0" w:rsidRDefault="001741C0" w:rsidP="001741C0">
      <w:pPr>
        <w:pStyle w:val="Heading2separationline"/>
      </w:pPr>
    </w:p>
    <w:p w14:paraId="1490CB92" w14:textId="429B07AF" w:rsidR="001741C0" w:rsidDel="0099338D" w:rsidRDefault="001741C0">
      <w:pPr>
        <w:pStyle w:val="BodyText"/>
        <w:rPr>
          <w:del w:id="2593" w:author="michele landi" w:date="2019-09-25T16:43:00Z"/>
        </w:rPr>
      </w:pPr>
      <w:r>
        <w:t xml:space="preserve">No two emergencies will ever be the same. The same situation can develop and be resolved in an entirely different way as there are so many variables that can affect the eventual outcome. </w:t>
      </w:r>
      <w:del w:id="2594" w:author="michele landi" w:date="2019-09-25T16:43:00Z">
        <w:r w:rsidDel="0099338D">
          <w:delText xml:space="preserve">It is possible that the vessel may give certain pieces of information normally associated with an emergency but may not prefix the message with “MAYDAY” or “PAN PAN”. It may be sometime after before an emergency is declared. </w:delText>
        </w:r>
      </w:del>
    </w:p>
    <w:p w14:paraId="11DE5684" w14:textId="5082A408" w:rsidR="001741C0" w:rsidDel="0099338D" w:rsidRDefault="001741C0">
      <w:pPr>
        <w:pStyle w:val="BodyText"/>
        <w:rPr>
          <w:del w:id="2595" w:author="michele landi" w:date="2019-09-25T16:43:00Z"/>
        </w:rPr>
      </w:pPr>
      <w:del w:id="2596" w:author="michele landi" w:date="2019-09-25T16:43:00Z">
        <w:r w:rsidDel="0099338D">
          <w:delText>Indications of a potential emergency situation:</w:delText>
        </w:r>
      </w:del>
    </w:p>
    <w:p w14:paraId="19A9BB74" w14:textId="3EDBB07B" w:rsidR="001741C0" w:rsidDel="0099338D" w:rsidRDefault="001741C0">
      <w:pPr>
        <w:pStyle w:val="BodyText"/>
        <w:rPr>
          <w:del w:id="2597" w:author="michele landi" w:date="2019-09-25T16:43:00Z"/>
        </w:rPr>
        <w:pPrChange w:id="2598" w:author="michele landi" w:date="2019-09-25T16:43:00Z">
          <w:pPr>
            <w:pStyle w:val="Bullet1"/>
          </w:pPr>
        </w:pPrChange>
      </w:pPr>
      <w:del w:id="2599" w:author="michele landi" w:date="2019-09-25T16:43:00Z">
        <w:r w:rsidDel="0099338D">
          <w:delText xml:space="preserve">Emergency situations start with a statement of a problem and will often follow with a request for ‘STANDBY’.  The request for ‘STANDBY’ could indicate a problem. </w:delText>
        </w:r>
      </w:del>
    </w:p>
    <w:p w14:paraId="1F891F25" w14:textId="7536A2E0" w:rsidR="001741C0" w:rsidDel="0099338D" w:rsidRDefault="001741C0">
      <w:pPr>
        <w:pStyle w:val="BodyText"/>
        <w:rPr>
          <w:del w:id="2600" w:author="michele landi" w:date="2019-09-25T16:43:00Z"/>
        </w:rPr>
        <w:pPrChange w:id="2601" w:author="michele landi" w:date="2019-09-25T16:43:00Z">
          <w:pPr>
            <w:pStyle w:val="Bullet1"/>
          </w:pPr>
        </w:pPrChange>
      </w:pPr>
      <w:del w:id="2602" w:author="michele landi" w:date="2019-09-25T16:43:00Z">
        <w:r w:rsidDel="0099338D">
          <w:delText>Where the vessel is not responding to transmissions, this may indicate they are pre-occupied trying to diagnose and confirm the situation.</w:delText>
        </w:r>
      </w:del>
    </w:p>
    <w:p w14:paraId="6A7C8549" w14:textId="1EA00F1F" w:rsidR="001741C0" w:rsidDel="0099338D" w:rsidRDefault="001741C0">
      <w:pPr>
        <w:pStyle w:val="BodyText"/>
        <w:rPr>
          <w:del w:id="2603" w:author="michele landi" w:date="2019-09-25T16:43:00Z"/>
        </w:rPr>
        <w:pPrChange w:id="2604" w:author="michele landi" w:date="2019-09-25T16:43:00Z">
          <w:pPr>
            <w:pStyle w:val="Bullet1"/>
          </w:pPr>
        </w:pPrChange>
      </w:pPr>
      <w:del w:id="2605" w:author="michele landi" w:date="2019-09-25T16:43:00Z">
        <w:r w:rsidDel="0099338D">
          <w:delText xml:space="preserve">Once the situation and its implications are understood, then a “MAYDAY” or “PAN PAN” may be issued.  However, there may be a reluctance to acknowledge the extent of the problem and declare the appropriate emergency. </w:delText>
        </w:r>
      </w:del>
    </w:p>
    <w:p w14:paraId="46124039" w14:textId="7D70EC2E" w:rsidR="001741C0" w:rsidDel="0099338D" w:rsidRDefault="001741C0">
      <w:pPr>
        <w:pStyle w:val="BodyText"/>
        <w:rPr>
          <w:del w:id="2606" w:author="michele landi" w:date="2019-09-25T16:43:00Z"/>
        </w:rPr>
      </w:pPr>
      <w:del w:id="2607" w:author="michele landi" w:date="2019-09-25T16:43:00Z">
        <w:r w:rsidDel="0099338D">
          <w:delText xml:space="preserve">The pitch/tone of the communications may not necessarily reflect the seriousness of the situation.  Further, language and communication difficulties may be experienced as these are often exacerbated when under stress. </w:delText>
        </w:r>
      </w:del>
    </w:p>
    <w:p w14:paraId="4536AA77" w14:textId="456A6609" w:rsidR="001741C0" w:rsidDel="0099338D" w:rsidRDefault="001741C0">
      <w:pPr>
        <w:pStyle w:val="BodyText"/>
        <w:rPr>
          <w:del w:id="2608" w:author="michele landi" w:date="2019-09-25T16:43:00Z"/>
        </w:rPr>
      </w:pPr>
      <w:del w:id="2609" w:author="michele landi" w:date="2019-09-25T16:43:00Z">
        <w:r w:rsidDel="0099338D">
          <w:delText xml:space="preserve">Resist the urge to ‘throw information’ at the vessel.  A common response in the need to ‘do something’ is to pass on as much information as possible.  This can have the effect of overloading at a time when they have other </w:delText>
        </w:r>
        <w:r w:rsidDel="0099338D">
          <w:lastRenderedPageBreak/>
          <w:delText xml:space="preserve">priorities.  Anticipate this urge and take a few seconds to consider the amount, relevance and timing of the information to determine what is really useful before transmitting. Keep additional information on hand and ready in case the vessel requests it or circumstances change. </w:delText>
        </w:r>
      </w:del>
    </w:p>
    <w:p w14:paraId="0D65C829" w14:textId="5B1ACCE3" w:rsidR="001741C0" w:rsidRPr="00AC49FA" w:rsidDel="0099338D" w:rsidRDefault="001741C0">
      <w:pPr>
        <w:pStyle w:val="BodyText"/>
        <w:rPr>
          <w:del w:id="2610" w:author="michele landi" w:date="2019-09-25T16:43:00Z"/>
        </w:rPr>
      </w:pPr>
      <w:del w:id="2611" w:author="michele landi" w:date="2019-09-25T16:43:00Z">
        <w:r w:rsidDel="0099338D">
          <w:delText>Time distortion – the VTS operators perception of time is expanded so that it appears more time has elapsed between communications than is actually the case.  Jot down the times of communi</w:delText>
        </w:r>
        <w:r w:rsidR="00AC49FA" w:rsidDel="0099338D">
          <w:delText xml:space="preserve">cations to keep this in check. </w:delText>
        </w:r>
      </w:del>
    </w:p>
    <w:p w14:paraId="14BC925B" w14:textId="77F24EE3" w:rsidR="001741C0" w:rsidRPr="001741C0" w:rsidDel="0099338D" w:rsidRDefault="001741C0">
      <w:pPr>
        <w:pStyle w:val="BodyText"/>
        <w:rPr>
          <w:del w:id="2612" w:author="michele landi" w:date="2019-09-25T16:43:00Z"/>
        </w:rPr>
        <w:pPrChange w:id="2613" w:author="michele landi" w:date="2019-09-25T16:43:00Z">
          <w:pPr>
            <w:pStyle w:val="Heading3"/>
          </w:pPr>
        </w:pPrChange>
      </w:pPr>
      <w:bookmarkStart w:id="2614" w:name="_Toc16166010"/>
      <w:bookmarkStart w:id="2615" w:name="_Toc18993282"/>
      <w:del w:id="2616" w:author="michele landi" w:date="2019-09-25T16:43:00Z">
        <w:r w:rsidRPr="001741C0" w:rsidDel="0099338D">
          <w:delText>Types of emergency messages a vessel may provide</w:delText>
        </w:r>
        <w:bookmarkEnd w:id="2614"/>
        <w:bookmarkEnd w:id="2615"/>
      </w:del>
    </w:p>
    <w:p w14:paraId="21476F26" w14:textId="3990F951" w:rsidR="001741C0" w:rsidDel="0099338D" w:rsidRDefault="001741C0">
      <w:pPr>
        <w:pStyle w:val="BodyText"/>
        <w:rPr>
          <w:del w:id="2617" w:author="michele landi" w:date="2019-09-25T16:43:00Z"/>
        </w:rPr>
      </w:pPr>
      <w:del w:id="2618" w:author="michele landi" w:date="2019-09-25T16:43:00Z">
        <w:r w:rsidDel="0099338D">
          <w:delText>There are two classes of emergency messages:</w:delText>
        </w:r>
      </w:del>
    </w:p>
    <w:p w14:paraId="4C7FC039" w14:textId="74469C1D" w:rsidR="001741C0" w:rsidRPr="00280376" w:rsidDel="0099338D" w:rsidRDefault="001741C0">
      <w:pPr>
        <w:pStyle w:val="BodyText"/>
        <w:rPr>
          <w:del w:id="2619" w:author="michele landi" w:date="2019-09-25T16:43:00Z"/>
        </w:rPr>
        <w:pPrChange w:id="2620" w:author="michele landi" w:date="2019-09-25T16:43:00Z">
          <w:pPr>
            <w:pStyle w:val="Bullet1"/>
          </w:pPr>
        </w:pPrChange>
      </w:pPr>
      <w:del w:id="2621" w:author="michele landi" w:date="2019-09-25T16:43:00Z">
        <w:r w:rsidRPr="00280376" w:rsidDel="0099338D">
          <w:rPr>
            <w:b/>
          </w:rPr>
          <w:delText>DISTRESS</w:delText>
        </w:r>
        <w:r w:rsidDel="0099338D">
          <w:delText xml:space="preserve"> – </w:delText>
        </w:r>
        <w:r w:rsidRPr="00280376" w:rsidDel="0099338D">
          <w:delText xml:space="preserve"> ‘M</w:delText>
        </w:r>
        <w:r w:rsidDel="0099338D">
          <w:delText>AYDAY</w:delText>
        </w:r>
        <w:r w:rsidRPr="00280376" w:rsidDel="0099338D">
          <w:delText>’ is used to indicate the vessel is in grave and imminent danger to life or the vessel, and require immediate assistance.</w:delText>
        </w:r>
        <w:r w:rsidDel="0099338D">
          <w:delText xml:space="preserve"> </w:delText>
        </w:r>
        <w:r w:rsidRPr="00280376" w:rsidDel="0099338D">
          <w:delText>Upon receipt of a M</w:delText>
        </w:r>
        <w:r w:rsidDel="0099338D">
          <w:delText>AYDAY</w:delText>
        </w:r>
        <w:r w:rsidRPr="00280376" w:rsidDel="0099338D">
          <w:delText>, the VTS</w:delText>
        </w:r>
        <w:r w:rsidDel="0099338D">
          <w:delText xml:space="preserve"> operator</w:delText>
        </w:r>
        <w:r w:rsidRPr="00280376" w:rsidDel="0099338D">
          <w:delText xml:space="preserve"> should acknowledge the distress message with the vessel concerned.</w:delText>
        </w:r>
      </w:del>
    </w:p>
    <w:p w14:paraId="5BFE261E" w14:textId="336625F5" w:rsidR="001741C0" w:rsidDel="0099338D" w:rsidRDefault="001741C0">
      <w:pPr>
        <w:pStyle w:val="BodyText"/>
        <w:rPr>
          <w:del w:id="2622" w:author="michele landi" w:date="2019-09-25T16:43:00Z"/>
        </w:rPr>
        <w:pPrChange w:id="2623" w:author="michele landi" w:date="2019-09-25T16:43:00Z">
          <w:pPr>
            <w:pStyle w:val="Bullet1"/>
          </w:pPr>
        </w:pPrChange>
      </w:pPr>
      <w:del w:id="2624" w:author="michele landi" w:date="2019-09-25T16:43:00Z">
        <w:r w:rsidRPr="00280376" w:rsidDel="0099338D">
          <w:rPr>
            <w:b/>
          </w:rPr>
          <w:delText>URGENCY</w:delText>
        </w:r>
        <w:r w:rsidDel="0099338D">
          <w:delText xml:space="preserve"> - </w:delText>
        </w:r>
        <w:r w:rsidRPr="00280376" w:rsidDel="0099338D">
          <w:delText>‘PAN PAN’ indicates the vessel is not in grave and imminent danger, but requires urgent assistance.  All urgency messages should be broadcast to all stations or a specific station.</w:delText>
        </w:r>
      </w:del>
    </w:p>
    <w:p w14:paraId="40093DD1" w14:textId="64707EB6" w:rsidR="001741C0" w:rsidRPr="00280376" w:rsidDel="0099338D" w:rsidRDefault="001741C0">
      <w:pPr>
        <w:pStyle w:val="BodyText"/>
        <w:rPr>
          <w:del w:id="2625" w:author="michele landi" w:date="2019-09-25T16:43:00Z"/>
        </w:rPr>
        <w:pPrChange w:id="2626" w:author="michele landi" w:date="2019-09-25T16:43:00Z">
          <w:pPr>
            <w:pStyle w:val="BodyText"/>
            <w:spacing w:before="240"/>
          </w:pPr>
        </w:pPrChange>
      </w:pPr>
      <w:del w:id="2627" w:author="michele landi" w:date="2019-09-25T16:43:00Z">
        <w:r w:rsidDel="0099338D">
          <w:delText xml:space="preserve">The vessel may </w:delText>
        </w:r>
        <w:r w:rsidRPr="00280376" w:rsidDel="0099338D">
          <w:delText xml:space="preserve">upgrade from </w:delText>
        </w:r>
        <w:r w:rsidDel="0099338D">
          <w:delText xml:space="preserve">an </w:delText>
        </w:r>
        <w:r w:rsidRPr="00280376" w:rsidDel="0099338D">
          <w:delText>Urgency to Distress, when:</w:delText>
        </w:r>
      </w:del>
    </w:p>
    <w:p w14:paraId="3D954A80" w14:textId="4ABA0474" w:rsidR="001741C0" w:rsidRPr="00280376" w:rsidDel="0099338D" w:rsidRDefault="001741C0">
      <w:pPr>
        <w:pStyle w:val="BodyText"/>
        <w:rPr>
          <w:del w:id="2628" w:author="michele landi" w:date="2019-09-25T16:43:00Z"/>
        </w:rPr>
        <w:pPrChange w:id="2629" w:author="michele landi" w:date="2019-09-25T16:43:00Z">
          <w:pPr>
            <w:pStyle w:val="Bullet1"/>
          </w:pPr>
        </w:pPrChange>
      </w:pPr>
      <w:del w:id="2630" w:author="michele landi" w:date="2019-09-25T16:43:00Z">
        <w:r w:rsidRPr="00280376" w:rsidDel="0099338D">
          <w:delText>The situation of a vessel deteriorate from a threat to grave and imminent danger requiring immediate assistance.</w:delText>
        </w:r>
      </w:del>
    </w:p>
    <w:p w14:paraId="7E3623BD" w14:textId="6D4D54BC" w:rsidR="001741C0" w:rsidDel="0099338D" w:rsidRDefault="001741C0">
      <w:pPr>
        <w:pStyle w:val="BodyText"/>
        <w:rPr>
          <w:del w:id="2631" w:author="michele landi" w:date="2019-09-25T16:43:00Z"/>
        </w:rPr>
        <w:pPrChange w:id="2632" w:author="michele landi" w:date="2019-09-25T16:43:00Z">
          <w:pPr>
            <w:pStyle w:val="Bullet1"/>
          </w:pPr>
        </w:pPrChange>
      </w:pPr>
      <w:del w:id="2633" w:author="michele landi" w:date="2019-09-25T16:43:00Z">
        <w:r w:rsidRPr="00280376" w:rsidDel="0099338D">
          <w:delText>The incident is considered to be major in nature</w:delText>
        </w:r>
      </w:del>
    </w:p>
    <w:p w14:paraId="7E0617A5" w14:textId="287505FA" w:rsidR="001741C0" w:rsidRPr="001741C0" w:rsidDel="0099338D" w:rsidRDefault="001741C0">
      <w:pPr>
        <w:pStyle w:val="BodyText"/>
        <w:rPr>
          <w:del w:id="2634" w:author="michele landi" w:date="2019-09-25T16:43:00Z"/>
        </w:rPr>
        <w:pPrChange w:id="2635" w:author="michele landi" w:date="2019-09-25T16:43:00Z">
          <w:pPr>
            <w:pStyle w:val="Heading3"/>
          </w:pPr>
        </w:pPrChange>
      </w:pPr>
      <w:bookmarkStart w:id="2636" w:name="_Toc16166011"/>
      <w:bookmarkStart w:id="2637" w:name="_Toc18993283"/>
      <w:del w:id="2638" w:author="michele landi" w:date="2019-09-25T16:43:00Z">
        <w:r w:rsidRPr="001741C0" w:rsidDel="0099338D">
          <w:delText>Other considerations</w:delText>
        </w:r>
        <w:bookmarkEnd w:id="2636"/>
        <w:bookmarkEnd w:id="2637"/>
      </w:del>
    </w:p>
    <w:p w14:paraId="4AC61D3C" w14:textId="2C73039D" w:rsidR="001741C0" w:rsidDel="0099338D" w:rsidRDefault="001741C0">
      <w:pPr>
        <w:pStyle w:val="BodyText"/>
        <w:rPr>
          <w:del w:id="2639" w:author="michele landi" w:date="2019-09-25T16:43:00Z"/>
        </w:rPr>
      </w:pPr>
      <w:del w:id="2640" w:author="michele landi" w:date="2019-09-25T16:43:00Z">
        <w:r w:rsidDel="0099338D">
          <w:delText>Other considerations when handling an emergency situation:</w:delText>
        </w:r>
      </w:del>
    </w:p>
    <w:p w14:paraId="2D5C7039" w14:textId="267A4A98" w:rsidR="001741C0" w:rsidDel="0099338D" w:rsidRDefault="001741C0">
      <w:pPr>
        <w:pStyle w:val="BodyText"/>
        <w:rPr>
          <w:del w:id="2641" w:author="michele landi" w:date="2019-09-25T16:43:00Z"/>
        </w:rPr>
      </w:pPr>
      <w:del w:id="2642" w:author="michele landi" w:date="2019-09-25T16:43:00Z">
        <w:r w:rsidDel="0099338D">
          <w:rPr>
            <w:b/>
            <w:u w:val="single"/>
          </w:rPr>
          <w:delText>Initial Actions</w:delText>
        </w:r>
      </w:del>
    </w:p>
    <w:p w14:paraId="4E4A03FD" w14:textId="3C8C6DB4" w:rsidR="001741C0" w:rsidDel="0099338D" w:rsidRDefault="001741C0">
      <w:pPr>
        <w:pStyle w:val="BodyText"/>
        <w:rPr>
          <w:del w:id="2643" w:author="michele landi" w:date="2019-09-25T16:43:00Z"/>
        </w:rPr>
        <w:pPrChange w:id="2644" w:author="michele landi" w:date="2019-09-25T16:43:00Z">
          <w:pPr>
            <w:pStyle w:val="Bullet1"/>
          </w:pPr>
        </w:pPrChange>
      </w:pPr>
      <w:del w:id="2645" w:author="michele landi" w:date="2019-09-25T16:43:00Z">
        <w:r w:rsidDel="0099338D">
          <w:delText>Acknowledge the call and understand the nature of the emergency. Observe any request for standby</w:delText>
        </w:r>
      </w:del>
    </w:p>
    <w:p w14:paraId="0887CD1E" w14:textId="58B7391A" w:rsidR="001741C0" w:rsidDel="0099338D" w:rsidRDefault="001741C0">
      <w:pPr>
        <w:pStyle w:val="BodyText"/>
        <w:rPr>
          <w:del w:id="2646" w:author="michele landi" w:date="2019-09-25T16:43:00Z"/>
        </w:rPr>
        <w:pPrChange w:id="2647" w:author="michele landi" w:date="2019-09-25T16:43:00Z">
          <w:pPr>
            <w:pStyle w:val="Bullet1"/>
          </w:pPr>
        </w:pPrChange>
      </w:pPr>
      <w:del w:id="2648" w:author="michele landi" w:date="2019-09-25T16:43:00Z">
        <w:r w:rsidDel="0099338D">
          <w:delText>Consider the local area. For example, t</w:delText>
        </w:r>
        <w:r w:rsidRPr="00FF3508" w:rsidDel="0099338D">
          <w:delText>raffic in area, other dangers, anchorage areas etc</w:delText>
        </w:r>
      </w:del>
    </w:p>
    <w:p w14:paraId="5CD4A0F5" w14:textId="081692DC" w:rsidR="001741C0" w:rsidDel="0099338D" w:rsidRDefault="001741C0">
      <w:pPr>
        <w:pStyle w:val="BodyText"/>
        <w:rPr>
          <w:del w:id="2649" w:author="michele landi" w:date="2019-09-25T16:43:00Z"/>
        </w:rPr>
        <w:pPrChange w:id="2650" w:author="michele landi" w:date="2019-09-25T16:43:00Z">
          <w:pPr>
            <w:pStyle w:val="Bullet1"/>
          </w:pPr>
        </w:pPrChange>
      </w:pPr>
      <w:del w:id="2651" w:author="michele landi" w:date="2019-09-25T16:43:00Z">
        <w:r w:rsidDel="0099338D">
          <w:delText>Reduce workload as much as possible:</w:delText>
        </w:r>
      </w:del>
    </w:p>
    <w:p w14:paraId="642FC585" w14:textId="32FF8295" w:rsidR="001741C0" w:rsidDel="0099338D" w:rsidRDefault="001741C0">
      <w:pPr>
        <w:pStyle w:val="BodyText"/>
        <w:rPr>
          <w:del w:id="2652" w:author="michele landi" w:date="2019-09-25T16:43:00Z"/>
        </w:rPr>
        <w:pPrChange w:id="2653" w:author="michele landi" w:date="2019-09-25T16:43:00Z">
          <w:pPr>
            <w:pStyle w:val="Bullet1"/>
            <w:numPr>
              <w:ilvl w:val="1"/>
            </w:numPr>
            <w:ind w:left="1440" w:hanging="360"/>
          </w:pPr>
        </w:pPrChange>
      </w:pPr>
      <w:del w:id="2654" w:author="michele landi" w:date="2019-09-25T16:43:00Z">
        <w:r w:rsidDel="0099338D">
          <w:delText>Call for help – alert supervisors/managers, and/or colleagues</w:delText>
        </w:r>
      </w:del>
    </w:p>
    <w:p w14:paraId="17B97C73" w14:textId="0F415BC2" w:rsidR="001741C0" w:rsidDel="0099338D" w:rsidRDefault="001741C0">
      <w:pPr>
        <w:pStyle w:val="BodyText"/>
        <w:rPr>
          <w:del w:id="2655" w:author="michele landi" w:date="2019-09-25T16:43:00Z"/>
        </w:rPr>
        <w:pPrChange w:id="2656" w:author="michele landi" w:date="2019-09-25T16:43:00Z">
          <w:pPr>
            <w:pStyle w:val="Bullet1"/>
            <w:numPr>
              <w:ilvl w:val="1"/>
            </w:numPr>
            <w:ind w:left="1440" w:hanging="360"/>
          </w:pPr>
        </w:pPrChange>
      </w:pPr>
      <w:del w:id="2657" w:author="michele landi" w:date="2019-09-25T16:43:00Z">
        <w:r w:rsidDel="0099338D">
          <w:delText>Consider waterway management such as managing traffic in the area</w:delText>
        </w:r>
      </w:del>
    </w:p>
    <w:p w14:paraId="41E8084A" w14:textId="5969DBD8" w:rsidR="001741C0" w:rsidDel="0099338D" w:rsidRDefault="001741C0">
      <w:pPr>
        <w:pStyle w:val="BodyText"/>
        <w:rPr>
          <w:del w:id="2658" w:author="michele landi" w:date="2019-09-25T16:43:00Z"/>
        </w:rPr>
        <w:pPrChange w:id="2659" w:author="michele landi" w:date="2019-09-25T16:43:00Z">
          <w:pPr>
            <w:pStyle w:val="Bullet1"/>
            <w:numPr>
              <w:ilvl w:val="1"/>
            </w:numPr>
            <w:ind w:left="1440" w:hanging="360"/>
          </w:pPr>
        </w:pPrChange>
      </w:pPr>
      <w:del w:id="2660" w:author="michele landi" w:date="2019-09-25T16:43:00Z">
        <w:r w:rsidDel="0099338D">
          <w:delText>Consider using another radio frequency or clearing the frequency of other traffic</w:delText>
        </w:r>
      </w:del>
    </w:p>
    <w:p w14:paraId="7D92E7C7" w14:textId="4D23DA6A" w:rsidR="001741C0" w:rsidDel="0099338D" w:rsidRDefault="001741C0">
      <w:pPr>
        <w:pStyle w:val="BodyText"/>
        <w:rPr>
          <w:del w:id="2661" w:author="michele landi" w:date="2019-09-25T16:43:00Z"/>
        </w:rPr>
        <w:pPrChange w:id="2662" w:author="michele landi" w:date="2019-09-25T16:43:00Z">
          <w:pPr>
            <w:pStyle w:val="Bullet1"/>
            <w:numPr>
              <w:ilvl w:val="1"/>
            </w:numPr>
            <w:ind w:left="1440" w:hanging="360"/>
          </w:pPr>
        </w:pPrChange>
      </w:pPr>
      <w:del w:id="2663" w:author="michele landi" w:date="2019-09-25T16:43:00Z">
        <w:r w:rsidDel="0099338D">
          <w:delText>Consider imposing radio silence</w:delText>
        </w:r>
      </w:del>
    </w:p>
    <w:p w14:paraId="07D2C8E3" w14:textId="6825D705" w:rsidR="001741C0" w:rsidDel="0099338D" w:rsidRDefault="001741C0">
      <w:pPr>
        <w:pStyle w:val="BodyText"/>
        <w:rPr>
          <w:del w:id="2664" w:author="michele landi" w:date="2019-09-25T16:43:00Z"/>
        </w:rPr>
        <w:pPrChange w:id="2665" w:author="michele landi" w:date="2019-09-25T16:43:00Z">
          <w:pPr>
            <w:pStyle w:val="Bullet1"/>
          </w:pPr>
        </w:pPrChange>
      </w:pPr>
      <w:del w:id="2666" w:author="michele landi" w:date="2019-09-25T16:43:00Z">
        <w:r w:rsidDel="0099338D">
          <w:delText>Make use of pauses in communications to consider the actions required:</w:delText>
        </w:r>
      </w:del>
    </w:p>
    <w:p w14:paraId="3C716F3A" w14:textId="0EB6BBDA" w:rsidR="001741C0" w:rsidDel="0099338D" w:rsidRDefault="001741C0">
      <w:pPr>
        <w:pStyle w:val="BodyText"/>
        <w:rPr>
          <w:del w:id="2667" w:author="michele landi" w:date="2019-09-25T16:43:00Z"/>
        </w:rPr>
        <w:pPrChange w:id="2668" w:author="michele landi" w:date="2019-09-25T16:43:00Z">
          <w:pPr>
            <w:pStyle w:val="Bullet1"/>
            <w:numPr>
              <w:ilvl w:val="1"/>
            </w:numPr>
            <w:ind w:left="1440" w:hanging="360"/>
          </w:pPr>
        </w:pPrChange>
      </w:pPr>
      <w:del w:id="2669" w:author="michele landi" w:date="2019-09-25T16:43:00Z">
        <w:r w:rsidDel="0099338D">
          <w:delText>Options to whether the vessel should continue or consider alternate action to manage traffic in the waterway such as:</w:delText>
        </w:r>
      </w:del>
    </w:p>
    <w:p w14:paraId="66C4D7D7" w14:textId="1351564A" w:rsidR="001741C0" w:rsidDel="0099338D" w:rsidRDefault="001741C0">
      <w:pPr>
        <w:pStyle w:val="BodyText"/>
        <w:rPr>
          <w:del w:id="2670" w:author="michele landi" w:date="2019-09-25T16:43:00Z"/>
        </w:rPr>
        <w:pPrChange w:id="2671" w:author="michele landi" w:date="2019-09-25T16:43:00Z">
          <w:pPr>
            <w:pStyle w:val="Bullet1"/>
            <w:numPr>
              <w:ilvl w:val="2"/>
            </w:numPr>
            <w:ind w:left="2160" w:hanging="360"/>
          </w:pPr>
        </w:pPrChange>
      </w:pPr>
      <w:del w:id="2672" w:author="michele landi" w:date="2019-09-25T16:43:00Z">
        <w:r w:rsidDel="0099338D">
          <w:delText>potential anchorage locations</w:delText>
        </w:r>
      </w:del>
    </w:p>
    <w:p w14:paraId="28992FCB" w14:textId="32682249" w:rsidR="001741C0" w:rsidDel="0099338D" w:rsidRDefault="001741C0">
      <w:pPr>
        <w:pStyle w:val="BodyText"/>
        <w:rPr>
          <w:del w:id="2673" w:author="michele landi" w:date="2019-09-25T16:43:00Z"/>
        </w:rPr>
        <w:pPrChange w:id="2674" w:author="michele landi" w:date="2019-09-25T16:43:00Z">
          <w:pPr>
            <w:pStyle w:val="Bullet1"/>
            <w:numPr>
              <w:ilvl w:val="2"/>
            </w:numPr>
            <w:ind w:left="2160" w:hanging="360"/>
          </w:pPr>
        </w:pPrChange>
      </w:pPr>
      <w:del w:id="2675" w:author="michele landi" w:date="2019-09-25T16:43:00Z">
        <w:r w:rsidDel="0099338D">
          <w:delText>areas where there is safe water</w:delText>
        </w:r>
      </w:del>
    </w:p>
    <w:p w14:paraId="17CB4CAD" w14:textId="4B7E2747" w:rsidR="001741C0" w:rsidDel="0099338D" w:rsidRDefault="001741C0">
      <w:pPr>
        <w:pStyle w:val="BodyText"/>
        <w:rPr>
          <w:del w:id="2676" w:author="michele landi" w:date="2019-09-25T16:43:00Z"/>
        </w:rPr>
        <w:pPrChange w:id="2677" w:author="michele landi" w:date="2019-09-25T16:43:00Z">
          <w:pPr>
            <w:pStyle w:val="Bullet1"/>
            <w:numPr>
              <w:ilvl w:val="1"/>
            </w:numPr>
            <w:ind w:left="1440" w:hanging="360"/>
          </w:pPr>
        </w:pPrChange>
      </w:pPr>
      <w:del w:id="2678" w:author="michele landi" w:date="2019-09-25T16:43:00Z">
        <w:r w:rsidDel="0099338D">
          <w:delText>Any other further measures required to manage traffic in the waterway</w:delText>
        </w:r>
      </w:del>
    </w:p>
    <w:p w14:paraId="6D4938B9" w14:textId="41B5AB8E" w:rsidR="001741C0" w:rsidDel="0099338D" w:rsidRDefault="001741C0">
      <w:pPr>
        <w:pStyle w:val="BodyText"/>
        <w:rPr>
          <w:del w:id="2679" w:author="michele landi" w:date="2019-09-25T16:43:00Z"/>
        </w:rPr>
        <w:pPrChange w:id="2680" w:author="michele landi" w:date="2019-09-25T16:43:00Z">
          <w:pPr>
            <w:pStyle w:val="Bullet1"/>
            <w:numPr>
              <w:ilvl w:val="1"/>
            </w:numPr>
            <w:ind w:left="1440" w:hanging="360"/>
          </w:pPr>
        </w:pPrChange>
      </w:pPr>
      <w:del w:id="2681" w:author="michele landi" w:date="2019-09-25T16:43:00Z">
        <w:r w:rsidDel="0099338D">
          <w:delText>Time may be required in order to resolve, contain or improve the situation</w:delText>
        </w:r>
      </w:del>
    </w:p>
    <w:p w14:paraId="2D121409" w14:textId="528DAFCE" w:rsidR="001741C0" w:rsidRPr="00FB4913" w:rsidDel="0099338D" w:rsidRDefault="001741C0">
      <w:pPr>
        <w:pStyle w:val="BodyText"/>
        <w:rPr>
          <w:del w:id="2682" w:author="michele landi" w:date="2019-09-25T16:43:00Z"/>
        </w:rPr>
        <w:pPrChange w:id="2683" w:author="michele landi" w:date="2019-09-25T16:43:00Z">
          <w:pPr>
            <w:pStyle w:val="Bullet1"/>
            <w:numPr>
              <w:ilvl w:val="1"/>
            </w:numPr>
            <w:ind w:left="1440" w:hanging="360"/>
          </w:pPr>
        </w:pPrChange>
      </w:pPr>
      <w:del w:id="2684" w:author="michele landi" w:date="2019-09-25T16:43:00Z">
        <w:r w:rsidDel="0099338D">
          <w:delText>Potential effects of resultant damage</w:delText>
        </w:r>
      </w:del>
    </w:p>
    <w:p w14:paraId="29975671" w14:textId="743CF858" w:rsidR="001741C0" w:rsidDel="0099338D" w:rsidRDefault="001741C0">
      <w:pPr>
        <w:pStyle w:val="BodyText"/>
        <w:rPr>
          <w:del w:id="2685" w:author="michele landi" w:date="2019-09-25T16:43:00Z"/>
        </w:rPr>
      </w:pPr>
      <w:del w:id="2686" w:author="michele landi" w:date="2019-09-25T16:43:00Z">
        <w:r w:rsidDel="0099338D">
          <w:delText xml:space="preserve">Always remember that the master may not be aware of the full situation (eg the extent of the damage or the full effect on the vessels operations). </w:delText>
        </w:r>
      </w:del>
    </w:p>
    <w:p w14:paraId="2DDBF73B" w14:textId="23E7662B" w:rsidR="001741C0" w:rsidRPr="00955900" w:rsidDel="0099338D" w:rsidRDefault="001741C0">
      <w:pPr>
        <w:pStyle w:val="BodyText"/>
        <w:rPr>
          <w:del w:id="2687" w:author="michele landi" w:date="2019-09-25T16:43:00Z"/>
          <w:b/>
          <w:u w:val="single"/>
        </w:rPr>
      </w:pPr>
      <w:del w:id="2688" w:author="michele landi" w:date="2019-09-25T16:43:00Z">
        <w:r w:rsidDel="0099338D">
          <w:rPr>
            <w:b/>
            <w:u w:val="single"/>
          </w:rPr>
          <w:delText>Subsequent actions</w:delText>
        </w:r>
      </w:del>
    </w:p>
    <w:p w14:paraId="6AA86587" w14:textId="7F473890" w:rsidR="001741C0" w:rsidDel="0099338D" w:rsidRDefault="001741C0">
      <w:pPr>
        <w:pStyle w:val="BodyText"/>
        <w:rPr>
          <w:del w:id="2689" w:author="michele landi" w:date="2019-09-25T16:43:00Z"/>
        </w:rPr>
      </w:pPr>
      <w:del w:id="2690" w:author="michele landi" w:date="2019-09-25T16:43:00Z">
        <w:r w:rsidDel="0099338D">
          <w:delText xml:space="preserve">On receipt of further information, the VTS should be able to establish the exact nature of the emergency and any effects it may have on the operation or manoeuvrability of the vessel. </w:delText>
        </w:r>
      </w:del>
    </w:p>
    <w:p w14:paraId="594BD6BD" w14:textId="2CDD81C3" w:rsidR="001741C0" w:rsidDel="0099338D" w:rsidRDefault="001741C0">
      <w:pPr>
        <w:pStyle w:val="BodyText"/>
        <w:rPr>
          <w:del w:id="2691" w:author="michele landi" w:date="2019-09-25T16:43:00Z"/>
        </w:rPr>
      </w:pPr>
      <w:del w:id="2692" w:author="michele landi" w:date="2019-09-25T16:43:00Z">
        <w:r w:rsidDel="0099338D">
          <w:rPr>
            <w:b/>
            <w:u w:val="single"/>
          </w:rPr>
          <w:lastRenderedPageBreak/>
          <w:delText>Assistance from other agencies</w:delText>
        </w:r>
      </w:del>
    </w:p>
    <w:p w14:paraId="4D7A03AD" w14:textId="0AD3F856" w:rsidR="001741C0" w:rsidRPr="009343BF" w:rsidDel="0099338D" w:rsidRDefault="001741C0">
      <w:pPr>
        <w:pStyle w:val="BodyText"/>
        <w:rPr>
          <w:del w:id="2693" w:author="michele landi" w:date="2019-09-25T16:43:00Z"/>
        </w:rPr>
      </w:pPr>
      <w:del w:id="2694" w:author="michele landi" w:date="2019-09-25T16:43:00Z">
        <w:r w:rsidDel="0099338D">
          <w:delText>Where practical the VTS operator should delegate tasks to other competent people in order to concentrate on communications and providing assistance to the vessel as required.  This may involve engaging other agencies such as search and rescue agencies etc.</w:delText>
        </w:r>
      </w:del>
    </w:p>
    <w:p w14:paraId="429ACC89" w14:textId="4532468B" w:rsidR="00695CE3" w:rsidDel="0099338D" w:rsidRDefault="00695CE3">
      <w:pPr>
        <w:pStyle w:val="BodyText"/>
        <w:rPr>
          <w:del w:id="2695" w:author="michele landi" w:date="2019-09-25T16:43:00Z"/>
        </w:rPr>
        <w:pPrChange w:id="2696" w:author="michele landi" w:date="2019-09-25T16:43:00Z">
          <w:pPr>
            <w:pStyle w:val="Heading2"/>
          </w:pPr>
        </w:pPrChange>
      </w:pPr>
      <w:bookmarkStart w:id="2697" w:name="_Toc16166012"/>
      <w:bookmarkStart w:id="2698" w:name="_Toc18993284"/>
      <w:del w:id="2699" w:author="michele landi" w:date="2019-09-25T16:43:00Z">
        <w:r w:rsidRPr="00695CE3" w:rsidDel="0099338D">
          <w:delText>EMERGENCY BROADCASTS</w:delText>
        </w:r>
        <w:bookmarkEnd w:id="2697"/>
        <w:bookmarkEnd w:id="2698"/>
      </w:del>
    </w:p>
    <w:p w14:paraId="6915D2F1" w14:textId="34C91B83" w:rsidR="00695CE3" w:rsidRPr="00695CE3" w:rsidDel="0099338D" w:rsidRDefault="00695CE3">
      <w:pPr>
        <w:pStyle w:val="BodyText"/>
        <w:rPr>
          <w:del w:id="2700" w:author="michele landi" w:date="2019-09-25T16:43:00Z"/>
        </w:rPr>
        <w:pPrChange w:id="2701" w:author="michele landi" w:date="2019-09-25T16:43:00Z">
          <w:pPr>
            <w:pStyle w:val="Heading2separationline"/>
          </w:pPr>
        </w:pPrChange>
      </w:pPr>
    </w:p>
    <w:p w14:paraId="47A57597" w14:textId="588289D0" w:rsidR="00695CE3" w:rsidRPr="0063013F" w:rsidDel="0099338D" w:rsidRDefault="00695CE3">
      <w:pPr>
        <w:pStyle w:val="BodyText"/>
        <w:rPr>
          <w:del w:id="2702" w:author="michele landi" w:date="2019-09-25T16:43:00Z"/>
        </w:rPr>
      </w:pPr>
      <w:del w:id="2703" w:author="michele landi" w:date="2019-09-25T16:43:00Z">
        <w:r w:rsidRPr="0063013F" w:rsidDel="0099338D">
          <w:delText>Emergency Broadcasts may be made in the event of a major marine, environmental, security incident or on suspension of any VTS services, advising of any special restricted / safety areas and any communication restrictions or changes. In particular:</w:delText>
        </w:r>
      </w:del>
    </w:p>
    <w:p w14:paraId="319D092F" w14:textId="22EDD053" w:rsidR="00695CE3" w:rsidRPr="0063013F" w:rsidDel="0099338D" w:rsidRDefault="00695CE3">
      <w:pPr>
        <w:pStyle w:val="BodyText"/>
        <w:rPr>
          <w:del w:id="2704" w:author="michele landi" w:date="2019-09-25T16:43:00Z"/>
        </w:rPr>
        <w:pPrChange w:id="2705" w:author="michele landi" w:date="2019-09-25T16:43:00Z">
          <w:pPr>
            <w:pStyle w:val="Bullet1"/>
          </w:pPr>
        </w:pPrChange>
      </w:pPr>
      <w:del w:id="2706" w:author="michele landi" w:date="2019-09-25T16:43:00Z">
        <w:r w:rsidRPr="0063013F" w:rsidDel="0099338D">
          <w:delText>All vessels should be requested to maintain current communication watch, minimise all VHF radio traffic and be ready for vessel traffic instructions.</w:delText>
        </w:r>
      </w:del>
    </w:p>
    <w:p w14:paraId="7076160E" w14:textId="185DB8E0" w:rsidR="00695CE3" w:rsidRPr="0063013F" w:rsidDel="0099338D" w:rsidRDefault="00695CE3">
      <w:pPr>
        <w:pStyle w:val="BodyText"/>
        <w:rPr>
          <w:del w:id="2707" w:author="michele landi" w:date="2019-09-25T16:43:00Z"/>
        </w:rPr>
        <w:pPrChange w:id="2708" w:author="michele landi" w:date="2019-09-25T16:43:00Z">
          <w:pPr>
            <w:pStyle w:val="Bullet1"/>
          </w:pPr>
        </w:pPrChange>
      </w:pPr>
      <w:del w:id="2709" w:author="michele landi" w:date="2019-09-25T16:43:00Z">
        <w:r w:rsidRPr="0063013F" w:rsidDel="0099338D">
          <w:delText>Any vessel requiring emergency assistance within the VTS area should contact</w:delText>
        </w:r>
      </w:del>
    </w:p>
    <w:p w14:paraId="7D3909F3" w14:textId="04E873F1" w:rsidR="00695CE3" w:rsidDel="0099338D" w:rsidRDefault="00695CE3">
      <w:pPr>
        <w:pStyle w:val="BodyText"/>
        <w:rPr>
          <w:del w:id="2710" w:author="michele landi" w:date="2019-09-25T16:43:00Z"/>
        </w:rPr>
      </w:pPr>
      <w:del w:id="2711" w:author="michele landi" w:date="2019-09-25T16:43:00Z">
        <w:r w:rsidRPr="0063013F" w:rsidDel="0099338D">
          <w:delText>For example:</w:delText>
        </w:r>
      </w:del>
    </w:p>
    <w:tbl>
      <w:tblPr>
        <w:tblStyle w:val="TableGrid"/>
        <w:tblW w:w="0" w:type="auto"/>
        <w:jc w:val="center"/>
        <w:tblLook w:val="04A0" w:firstRow="1" w:lastRow="0" w:firstColumn="1" w:lastColumn="0" w:noHBand="0" w:noVBand="1"/>
      </w:tblPr>
      <w:tblGrid>
        <w:gridCol w:w="2541"/>
        <w:gridCol w:w="6701"/>
      </w:tblGrid>
      <w:tr w:rsidR="00695CE3" w:rsidRPr="00F55AD7" w:rsidDel="0099338D" w14:paraId="2F1A6C2C" w14:textId="666BF63E" w:rsidTr="00D90639">
        <w:trPr>
          <w:tblHeader/>
          <w:jc w:val="center"/>
          <w:del w:id="2712" w:author="michele landi" w:date="2019-09-25T16:43:00Z"/>
        </w:trPr>
        <w:tc>
          <w:tcPr>
            <w:tcW w:w="2541" w:type="dxa"/>
            <w:shd w:val="clear" w:color="auto" w:fill="FADBD1" w:themeFill="background2" w:themeFillTint="33"/>
          </w:tcPr>
          <w:p w14:paraId="76529E18" w14:textId="3CA594B9" w:rsidR="00695CE3" w:rsidRPr="00C1400A" w:rsidDel="0099338D" w:rsidRDefault="004A139A">
            <w:pPr>
              <w:pStyle w:val="BodyText"/>
              <w:rPr>
                <w:del w:id="2713" w:author="michele landi" w:date="2019-09-25T16:43:00Z"/>
              </w:rPr>
              <w:pPrChange w:id="2714" w:author="michele landi" w:date="2019-09-25T16:43:00Z">
                <w:pPr>
                  <w:pStyle w:val="Tableheading"/>
                </w:pPr>
              </w:pPrChange>
            </w:pPr>
            <w:ins w:id="2715" w:author="michele landi" w:date="2019-09-25T16:58:00Z">
              <w:r>
                <w:t>_____</w:t>
              </w:r>
            </w:ins>
            <w:ins w:id="2716" w:author="michele landi" w:date="2019-09-25T16:57:00Z">
              <w:r w:rsidR="00010AD8">
                <w:t>_______</w:t>
              </w:r>
            </w:ins>
            <w:del w:id="2717" w:author="michele landi" w:date="2019-09-25T16:43:00Z">
              <w:r w:rsidR="00695CE3" w:rsidDel="0099338D">
                <w:delText>VTS</w:delText>
              </w:r>
            </w:del>
          </w:p>
        </w:tc>
        <w:tc>
          <w:tcPr>
            <w:tcW w:w="6701" w:type="dxa"/>
            <w:shd w:val="clear" w:color="auto" w:fill="FADBD1" w:themeFill="background2" w:themeFillTint="33"/>
          </w:tcPr>
          <w:p w14:paraId="70AFEEEB" w14:textId="753DEDC7" w:rsidR="00695CE3" w:rsidDel="0099338D" w:rsidRDefault="00695CE3">
            <w:pPr>
              <w:pStyle w:val="BodyText"/>
              <w:rPr>
                <w:del w:id="2718" w:author="michele landi" w:date="2019-09-25T16:43:00Z"/>
              </w:rPr>
              <w:pPrChange w:id="2719" w:author="michele landi" w:date="2019-09-25T16:43:00Z">
                <w:pPr>
                  <w:pStyle w:val="Tabletext"/>
                </w:pPr>
              </w:pPrChange>
            </w:pPr>
            <w:del w:id="2720" w:author="michele landi" w:date="2019-09-25T16:43:00Z">
              <w:r w:rsidDel="0099338D">
                <w:delText>All Ships, All Ships, All Ships</w:delText>
              </w:r>
            </w:del>
          </w:p>
          <w:p w14:paraId="286DA63B" w14:textId="63D7E13B" w:rsidR="00695CE3" w:rsidDel="0099338D" w:rsidRDefault="00695CE3">
            <w:pPr>
              <w:pStyle w:val="BodyText"/>
              <w:rPr>
                <w:del w:id="2721" w:author="michele landi" w:date="2019-09-25T16:43:00Z"/>
              </w:rPr>
              <w:pPrChange w:id="2722" w:author="michele landi" w:date="2019-09-25T16:43:00Z">
                <w:pPr>
                  <w:pStyle w:val="Tabletext"/>
                </w:pPr>
              </w:pPrChange>
            </w:pPr>
            <w:del w:id="2723" w:author="michele landi" w:date="2019-09-25T16:43:00Z">
              <w:r w:rsidDel="0099338D">
                <w:delText xml:space="preserve">(position and name of vessel) </w:delText>
              </w:r>
            </w:del>
          </w:p>
          <w:p w14:paraId="118EFED4" w14:textId="6BE878E9" w:rsidR="00695CE3" w:rsidDel="0099338D" w:rsidRDefault="00695CE3">
            <w:pPr>
              <w:pStyle w:val="BodyText"/>
              <w:rPr>
                <w:del w:id="2724" w:author="michele landi" w:date="2019-09-25T16:43:00Z"/>
              </w:rPr>
              <w:pPrChange w:id="2725" w:author="michele landi" w:date="2019-09-25T16:43:00Z">
                <w:pPr>
                  <w:pStyle w:val="Tabletext"/>
                </w:pPr>
              </w:pPrChange>
            </w:pPr>
            <w:del w:id="2726" w:author="michele landi" w:date="2019-09-25T16:43:00Z">
              <w:r w:rsidDel="0099338D">
                <w:delText>(nature of Incident)</w:delText>
              </w:r>
            </w:del>
          </w:p>
          <w:p w14:paraId="35D2B2E1" w14:textId="507372BD" w:rsidR="00695CE3" w:rsidDel="0099338D" w:rsidRDefault="00695CE3">
            <w:pPr>
              <w:pStyle w:val="BodyText"/>
              <w:rPr>
                <w:del w:id="2727" w:author="michele landi" w:date="2019-09-25T16:43:00Z"/>
              </w:rPr>
              <w:pPrChange w:id="2728" w:author="michele landi" w:date="2019-09-25T16:43:00Z">
                <w:pPr>
                  <w:pStyle w:val="Tabletext"/>
                </w:pPr>
              </w:pPrChange>
            </w:pPr>
            <w:del w:id="2729" w:author="michele landi" w:date="2019-09-25T16:43:00Z">
              <w:r w:rsidDel="0099338D">
                <w:delText>(intentions of the vessel / details of assistance required)</w:delText>
              </w:r>
            </w:del>
          </w:p>
          <w:p w14:paraId="5A880451" w14:textId="07E48FC4" w:rsidR="00695CE3" w:rsidRPr="00F55AD7" w:rsidDel="0099338D" w:rsidRDefault="00695CE3">
            <w:pPr>
              <w:pStyle w:val="BodyText"/>
              <w:rPr>
                <w:del w:id="2730" w:author="michele landi" w:date="2019-09-25T16:43:00Z"/>
              </w:rPr>
              <w:pPrChange w:id="2731" w:author="michele landi" w:date="2019-09-25T16:43:00Z">
                <w:pPr>
                  <w:pStyle w:val="Tabletext"/>
                </w:pPr>
              </w:pPrChange>
            </w:pPr>
            <w:del w:id="2732" w:author="michele landi" w:date="2019-09-25T16:43:00Z">
              <w:r w:rsidDel="0099338D">
                <w:delText>(any other useful information)</w:delText>
              </w:r>
            </w:del>
          </w:p>
        </w:tc>
      </w:tr>
    </w:tbl>
    <w:p w14:paraId="5EBB378A" w14:textId="56D29086" w:rsidR="001741C0" w:rsidDel="0099338D" w:rsidRDefault="001741C0">
      <w:pPr>
        <w:pStyle w:val="BodyText"/>
        <w:rPr>
          <w:del w:id="2733" w:author="michele landi" w:date="2019-09-25T16:43:00Z"/>
        </w:rPr>
      </w:pPr>
    </w:p>
    <w:p w14:paraId="02AE2CF0" w14:textId="69BABE3A" w:rsidR="00695CE3" w:rsidRPr="00695CE3" w:rsidDel="0099338D" w:rsidRDefault="00695CE3">
      <w:pPr>
        <w:pStyle w:val="BodyText"/>
        <w:rPr>
          <w:del w:id="2734" w:author="michele landi" w:date="2019-09-25T16:43:00Z"/>
        </w:rPr>
        <w:pPrChange w:id="2735" w:author="michele landi" w:date="2019-09-25T16:43:00Z">
          <w:pPr>
            <w:pStyle w:val="Heading3"/>
          </w:pPr>
        </w:pPrChange>
      </w:pPr>
      <w:bookmarkStart w:id="2736" w:name="_Toc16166013"/>
      <w:bookmarkStart w:id="2737" w:name="_Toc18993285"/>
      <w:del w:id="2738" w:author="michele landi" w:date="2019-09-25T16:43:00Z">
        <w:r w:rsidRPr="00695CE3" w:rsidDel="0099338D">
          <w:delText>Securite</w:delText>
        </w:r>
        <w:bookmarkEnd w:id="2736"/>
        <w:bookmarkEnd w:id="2737"/>
      </w:del>
    </w:p>
    <w:p w14:paraId="6EFE998C" w14:textId="4B83285D" w:rsidR="00695CE3" w:rsidRPr="00695CE3" w:rsidDel="0099338D" w:rsidRDefault="00695CE3">
      <w:pPr>
        <w:pStyle w:val="BodyText"/>
        <w:rPr>
          <w:del w:id="2739" w:author="michele landi" w:date="2019-09-25T16:43:00Z"/>
        </w:rPr>
      </w:pPr>
      <w:del w:id="2740" w:author="michele landi" w:date="2019-09-25T16:43:00Z">
        <w:r w:rsidRPr="00695CE3" w:rsidDel="0099338D">
          <w:delText>The call ‘Securite’ indicates there is an important message regarding navigational warnings or serious weather reports.  All safety messages should be broadcast to all stations or a specific station.</w:delText>
        </w:r>
      </w:del>
    </w:p>
    <w:p w14:paraId="38559011" w14:textId="01B0566C" w:rsidR="00695CE3" w:rsidRPr="00695CE3" w:rsidDel="0099338D" w:rsidRDefault="00695CE3">
      <w:pPr>
        <w:pStyle w:val="BodyText"/>
        <w:rPr>
          <w:del w:id="2741" w:author="michele landi" w:date="2019-09-25T16:43:00Z"/>
        </w:rPr>
      </w:pPr>
      <w:del w:id="2742" w:author="michele landi" w:date="2019-09-25T16:43:00Z">
        <w:r w:rsidRPr="00695CE3" w:rsidDel="0099338D">
          <w:delText>For example:</w:delText>
        </w:r>
      </w:del>
    </w:p>
    <w:tbl>
      <w:tblPr>
        <w:tblStyle w:val="TableGrid"/>
        <w:tblW w:w="0" w:type="auto"/>
        <w:jc w:val="center"/>
        <w:tblLook w:val="04A0" w:firstRow="1" w:lastRow="0" w:firstColumn="1" w:lastColumn="0" w:noHBand="0" w:noVBand="1"/>
      </w:tblPr>
      <w:tblGrid>
        <w:gridCol w:w="2541"/>
        <w:gridCol w:w="6701"/>
      </w:tblGrid>
      <w:tr w:rsidR="00695CE3" w:rsidRPr="00F55AD7" w:rsidDel="0099338D" w14:paraId="32E9834D" w14:textId="0667DEE6" w:rsidTr="00D90639">
        <w:trPr>
          <w:tblHeader/>
          <w:jc w:val="center"/>
          <w:del w:id="2743" w:author="michele landi" w:date="2019-09-25T16:43:00Z"/>
        </w:trPr>
        <w:tc>
          <w:tcPr>
            <w:tcW w:w="2541" w:type="dxa"/>
            <w:shd w:val="clear" w:color="auto" w:fill="FADBD1" w:themeFill="background2" w:themeFillTint="33"/>
          </w:tcPr>
          <w:p w14:paraId="4EB73339" w14:textId="6D823C80" w:rsidR="00695CE3" w:rsidRPr="00C1400A" w:rsidDel="0099338D" w:rsidRDefault="00695CE3">
            <w:pPr>
              <w:pStyle w:val="BodyText"/>
              <w:rPr>
                <w:del w:id="2744" w:author="michele landi" w:date="2019-09-25T16:43:00Z"/>
              </w:rPr>
              <w:pPrChange w:id="2745" w:author="michele landi" w:date="2019-09-25T16:43:00Z">
                <w:pPr>
                  <w:pStyle w:val="Tableheading"/>
                </w:pPr>
              </w:pPrChange>
            </w:pPr>
            <w:del w:id="2746" w:author="michele landi" w:date="2019-09-25T16:43:00Z">
              <w:r w:rsidDel="0099338D">
                <w:delText>VTS</w:delText>
              </w:r>
            </w:del>
          </w:p>
        </w:tc>
        <w:tc>
          <w:tcPr>
            <w:tcW w:w="6701" w:type="dxa"/>
            <w:shd w:val="clear" w:color="auto" w:fill="FADBD1" w:themeFill="background2" w:themeFillTint="33"/>
          </w:tcPr>
          <w:p w14:paraId="680539D4" w14:textId="3857F7B5" w:rsidR="00695CE3" w:rsidDel="0099338D" w:rsidRDefault="00695CE3">
            <w:pPr>
              <w:pStyle w:val="BodyText"/>
              <w:rPr>
                <w:del w:id="2747" w:author="michele landi" w:date="2019-09-25T16:43:00Z"/>
              </w:rPr>
              <w:pPrChange w:id="2748" w:author="michele landi" w:date="2019-09-25T16:43:00Z">
                <w:pPr>
                  <w:pStyle w:val="Tabletext"/>
                </w:pPr>
              </w:pPrChange>
            </w:pPr>
            <w:del w:id="2749" w:author="michele landi" w:date="2019-09-25T16:43:00Z">
              <w:r w:rsidDel="0099338D">
                <w:delText>SECURITE, SECURITE, SECURITE</w:delText>
              </w:r>
            </w:del>
          </w:p>
          <w:p w14:paraId="2B886191" w14:textId="21C6A250" w:rsidR="00695CE3" w:rsidDel="0099338D" w:rsidRDefault="00695CE3">
            <w:pPr>
              <w:pStyle w:val="BodyText"/>
              <w:rPr>
                <w:del w:id="2750" w:author="michele landi" w:date="2019-09-25T16:43:00Z"/>
              </w:rPr>
              <w:pPrChange w:id="2751" w:author="michele landi" w:date="2019-09-25T16:43:00Z">
                <w:pPr>
                  <w:pStyle w:val="Tabletext"/>
                </w:pPr>
              </w:pPrChange>
            </w:pPr>
            <w:del w:id="2752" w:author="michele landi" w:date="2019-09-25T16:43:00Z">
              <w:r w:rsidDel="0099338D">
                <w:delText>ALL SHIPS, ALL SHIPS, ALL SHIPS</w:delText>
              </w:r>
            </w:del>
          </w:p>
          <w:p w14:paraId="2A13D291" w14:textId="2877A2E6" w:rsidR="00695CE3" w:rsidDel="0099338D" w:rsidRDefault="00695CE3">
            <w:pPr>
              <w:pStyle w:val="BodyText"/>
              <w:rPr>
                <w:del w:id="2753" w:author="michele landi" w:date="2019-09-25T16:43:00Z"/>
              </w:rPr>
              <w:pPrChange w:id="2754" w:author="michele landi" w:date="2019-09-25T16:43:00Z">
                <w:pPr>
                  <w:pStyle w:val="Tabletext"/>
                </w:pPr>
              </w:pPrChange>
            </w:pPr>
            <w:del w:id="2755" w:author="michele landi" w:date="2019-09-25T16:43:00Z">
              <w:r w:rsidDel="0099338D">
                <w:delText>THIS IS PORT HEDLAND VTS, PORT HEDLAND VTS, PORT HEDLAND VTS</w:delText>
              </w:r>
            </w:del>
          </w:p>
          <w:p w14:paraId="5581C4D0" w14:textId="10B11119" w:rsidR="00695CE3" w:rsidDel="0099338D" w:rsidRDefault="00695CE3">
            <w:pPr>
              <w:pStyle w:val="BodyText"/>
              <w:rPr>
                <w:del w:id="2756" w:author="michele landi" w:date="2019-09-25T16:43:00Z"/>
              </w:rPr>
              <w:pPrChange w:id="2757" w:author="michele landi" w:date="2019-09-25T16:43:00Z">
                <w:pPr>
                  <w:pStyle w:val="Tabletext"/>
                </w:pPr>
              </w:pPrChange>
            </w:pPr>
            <w:del w:id="2758" w:author="michele landi" w:date="2019-09-25T16:43:00Z">
              <w:r w:rsidDel="0099338D">
                <w:delText xml:space="preserve">WARNING </w:delText>
              </w:r>
            </w:del>
          </w:p>
          <w:p w14:paraId="6E684BFB" w14:textId="64C9008D" w:rsidR="00695CE3" w:rsidDel="0099338D" w:rsidRDefault="00695CE3">
            <w:pPr>
              <w:pStyle w:val="BodyText"/>
              <w:rPr>
                <w:del w:id="2759" w:author="michele landi" w:date="2019-09-25T16:43:00Z"/>
              </w:rPr>
              <w:pPrChange w:id="2760" w:author="michele landi" w:date="2019-09-25T16:43:00Z">
                <w:pPr>
                  <w:pStyle w:val="Tabletext"/>
                </w:pPr>
              </w:pPrChange>
            </w:pPr>
            <w:del w:id="2761" w:author="michele landi" w:date="2019-09-25T16:43:00Z">
              <w:r w:rsidDel="0099338D">
                <w:delText>A STRONG WIND WARNING IS CURRENT FOR PORT HEDLAND AND SURROUNDING AREAS. EXPECTED WIND STRENGTH MAY EXCEED 45 KNOTS, FOUR FIVEKNOTS. ALL VESSELS ARE ADVISED TO TAKE EXTRA PRECAUTIONS INROUGH WEATHER AND ENSURE ANCHORS ARE HOLDING FAST.</w:delText>
              </w:r>
            </w:del>
          </w:p>
          <w:p w14:paraId="3237D605" w14:textId="0E270568" w:rsidR="00695CE3" w:rsidDel="0099338D" w:rsidRDefault="00695CE3">
            <w:pPr>
              <w:pStyle w:val="BodyText"/>
              <w:rPr>
                <w:del w:id="2762" w:author="michele landi" w:date="2019-09-25T16:43:00Z"/>
              </w:rPr>
              <w:pPrChange w:id="2763" w:author="michele landi" w:date="2019-09-25T16:43:00Z">
                <w:pPr>
                  <w:pStyle w:val="Tabletext"/>
                </w:pPr>
              </w:pPrChange>
            </w:pPr>
            <w:del w:id="2764" w:author="michele landi" w:date="2019-09-25T16:43:00Z">
              <w:r w:rsidDel="0099338D">
                <w:delText>I SAY AGAIN …</w:delText>
              </w:r>
            </w:del>
          </w:p>
          <w:p w14:paraId="465E838D" w14:textId="4CAF9159" w:rsidR="00695CE3" w:rsidRPr="00F55AD7" w:rsidDel="0099338D" w:rsidRDefault="00695CE3">
            <w:pPr>
              <w:pStyle w:val="BodyText"/>
              <w:rPr>
                <w:del w:id="2765" w:author="michele landi" w:date="2019-09-25T16:43:00Z"/>
              </w:rPr>
              <w:pPrChange w:id="2766" w:author="michele landi" w:date="2019-09-25T16:43:00Z">
                <w:pPr>
                  <w:pStyle w:val="Tabletext"/>
                </w:pPr>
              </w:pPrChange>
            </w:pPr>
            <w:del w:id="2767" w:author="michele landi" w:date="2019-09-25T16:43:00Z">
              <w:r w:rsidDel="0099338D">
                <w:delText>THIS IS PORT HEDLAND VTS OUT</w:delText>
              </w:r>
            </w:del>
          </w:p>
        </w:tc>
      </w:tr>
    </w:tbl>
    <w:p w14:paraId="7378F9B5" w14:textId="4F381956" w:rsidR="001741C0" w:rsidDel="00E84FAE" w:rsidRDefault="004A139A">
      <w:pPr>
        <w:pStyle w:val="BodyText"/>
        <w:rPr>
          <w:del w:id="2768" w:author="michele landi" w:date="2019-09-25T16:43:00Z"/>
        </w:rPr>
      </w:pPr>
      <w:ins w:id="2769" w:author="michele landi" w:date="2019-09-25T16:59:00Z">
        <w:r w:rsidRPr="004A139A">
          <w:rPr>
            <w:highlight w:val="yellow"/>
            <w:rPrChange w:id="2770" w:author="michele landi" w:date="2019-09-25T16:59:00Z">
              <w:rPr/>
            </w:rPrChange>
          </w:rPr>
          <w:t>_____________________________ ADD SOMETHING</w:t>
        </w:r>
      </w:ins>
    </w:p>
    <w:p w14:paraId="35F91EF6" w14:textId="77777777" w:rsidR="00E84FAE" w:rsidRDefault="00E84FAE">
      <w:pPr>
        <w:pStyle w:val="BodyText"/>
        <w:rPr>
          <w:ins w:id="2771" w:author="michele landi" w:date="2019-09-25T16:54:00Z"/>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E84FAE" w:rsidRPr="001741C0" w14:paraId="16B8321E" w14:textId="77777777" w:rsidTr="00B47AD6">
        <w:trPr>
          <w:trHeight w:val="360"/>
          <w:tblHeader/>
          <w:ins w:id="2772" w:author="michele landi" w:date="2019-09-25T16:54:00Z"/>
        </w:trPr>
        <w:tc>
          <w:tcPr>
            <w:tcW w:w="1807" w:type="pct"/>
            <w:shd w:val="clear" w:color="auto" w:fill="D9E2F3"/>
            <w:vAlign w:val="center"/>
          </w:tcPr>
          <w:p w14:paraId="1F2C9C2B" w14:textId="77777777" w:rsidR="00E84FAE" w:rsidRPr="001741C0" w:rsidRDefault="00E84FAE" w:rsidP="00B47AD6">
            <w:pPr>
              <w:pStyle w:val="Tableheading"/>
              <w:rPr>
                <w:ins w:id="2773" w:author="michele landi" w:date="2019-09-25T16:54:00Z"/>
              </w:rPr>
            </w:pPr>
            <w:ins w:id="2774" w:author="michele landi" w:date="2019-09-25T16:54:00Z">
              <w:r w:rsidRPr="001741C0">
                <w:t>Message Element</w:t>
              </w:r>
            </w:ins>
          </w:p>
        </w:tc>
        <w:tc>
          <w:tcPr>
            <w:tcW w:w="3193" w:type="pct"/>
            <w:shd w:val="clear" w:color="auto" w:fill="D9E2F3"/>
            <w:vAlign w:val="center"/>
          </w:tcPr>
          <w:p w14:paraId="0D6FD7D8" w14:textId="77777777" w:rsidR="00E84FAE" w:rsidRPr="001741C0" w:rsidRDefault="00E84FAE" w:rsidP="00B47AD6">
            <w:pPr>
              <w:pStyle w:val="Tableheading"/>
              <w:rPr>
                <w:ins w:id="2775" w:author="michele landi" w:date="2019-09-25T16:54:00Z"/>
              </w:rPr>
            </w:pPr>
            <w:ins w:id="2776" w:author="michele landi" w:date="2019-09-25T16:54:00Z">
              <w:r w:rsidRPr="001741C0">
                <w:t>Message Intent</w:t>
              </w:r>
            </w:ins>
          </w:p>
        </w:tc>
      </w:tr>
      <w:tr w:rsidR="00E84FAE" w14:paraId="71EACA51" w14:textId="77777777" w:rsidTr="00B47AD6">
        <w:trPr>
          <w:trHeight w:val="64"/>
          <w:ins w:id="2777" w:author="michele landi" w:date="2019-09-25T16:54:00Z"/>
        </w:trPr>
        <w:tc>
          <w:tcPr>
            <w:tcW w:w="1807" w:type="pct"/>
          </w:tcPr>
          <w:p w14:paraId="336768AA" w14:textId="0089BF56" w:rsidR="00E84FAE" w:rsidRPr="0063013F" w:rsidRDefault="00E84FAE" w:rsidP="00B47AD6">
            <w:pPr>
              <w:pStyle w:val="Tabletext"/>
              <w:rPr>
                <w:ins w:id="2778" w:author="michele landi" w:date="2019-09-25T16:54:00Z"/>
              </w:rPr>
            </w:pPr>
            <w:ins w:id="2779" w:author="michele landi" w:date="2019-09-25T16:55:00Z">
              <w:r w:rsidRPr="00E84FAE">
                <w:t>WHAT PROBLEMS DO YOU HAVE?</w:t>
              </w:r>
            </w:ins>
          </w:p>
        </w:tc>
        <w:tc>
          <w:tcPr>
            <w:tcW w:w="3193" w:type="pct"/>
          </w:tcPr>
          <w:p w14:paraId="21270B57" w14:textId="47C08F13" w:rsidR="00E84FAE" w:rsidRPr="0063013F" w:rsidRDefault="004A139A" w:rsidP="00B47AD6">
            <w:pPr>
              <w:pStyle w:val="Tabletext"/>
              <w:rPr>
                <w:ins w:id="2780" w:author="michele landi" w:date="2019-09-25T16:54:00Z"/>
              </w:rPr>
            </w:pPr>
            <w:ins w:id="2781" w:author="michele landi" w:date="2019-09-25T16:58:00Z">
              <w:r>
                <w:t>Assessing situation</w:t>
              </w:r>
            </w:ins>
          </w:p>
        </w:tc>
      </w:tr>
      <w:tr w:rsidR="004A139A" w14:paraId="66A5D689" w14:textId="77777777" w:rsidTr="00B47AD6">
        <w:trPr>
          <w:trHeight w:val="64"/>
          <w:ins w:id="2782" w:author="michele landi" w:date="2019-09-25T16:54:00Z"/>
        </w:trPr>
        <w:tc>
          <w:tcPr>
            <w:tcW w:w="1807" w:type="pct"/>
          </w:tcPr>
          <w:p w14:paraId="57606ABA" w14:textId="5E3806E0" w:rsidR="004A139A" w:rsidRPr="0063013F" w:rsidRDefault="004A139A" w:rsidP="00B47AD6">
            <w:pPr>
              <w:pStyle w:val="Tabletext"/>
              <w:rPr>
                <w:ins w:id="2783" w:author="michele landi" w:date="2019-09-25T16:54:00Z"/>
              </w:rPr>
            </w:pPr>
            <w:ins w:id="2784" w:author="michele landi" w:date="2019-09-25T16:55:00Z">
              <w:r w:rsidRPr="00E84FAE">
                <w:lastRenderedPageBreak/>
                <w:t>REPORT ANY DAMAGE</w:t>
              </w:r>
            </w:ins>
          </w:p>
        </w:tc>
        <w:tc>
          <w:tcPr>
            <w:tcW w:w="3193" w:type="pct"/>
          </w:tcPr>
          <w:p w14:paraId="28EB5197" w14:textId="3F5F48FA" w:rsidR="004A139A" w:rsidRPr="0063013F" w:rsidRDefault="004A139A" w:rsidP="00B47AD6">
            <w:pPr>
              <w:pStyle w:val="Tabletext"/>
              <w:rPr>
                <w:ins w:id="2785" w:author="michele landi" w:date="2019-09-25T16:54:00Z"/>
              </w:rPr>
            </w:pPr>
            <w:ins w:id="2786" w:author="michele landi" w:date="2019-09-25T16:58:00Z">
              <w:r w:rsidRPr="00FD6C60">
                <w:t>Assessing situation</w:t>
              </w:r>
            </w:ins>
          </w:p>
        </w:tc>
      </w:tr>
      <w:tr w:rsidR="004A139A" w14:paraId="50E013A5" w14:textId="77777777" w:rsidTr="00B47AD6">
        <w:trPr>
          <w:trHeight w:val="64"/>
          <w:ins w:id="2787" w:author="michele landi" w:date="2019-09-25T16:54:00Z"/>
        </w:trPr>
        <w:tc>
          <w:tcPr>
            <w:tcW w:w="1807" w:type="pct"/>
          </w:tcPr>
          <w:p w14:paraId="032426F5" w14:textId="5F497E88" w:rsidR="004A139A" w:rsidRDefault="004A139A" w:rsidP="00B47AD6">
            <w:pPr>
              <w:pStyle w:val="Tabletext"/>
              <w:rPr>
                <w:ins w:id="2788" w:author="michele landi" w:date="2019-09-25T16:54:00Z"/>
              </w:rPr>
            </w:pPr>
            <w:ins w:id="2789" w:author="michele landi" w:date="2019-09-25T16:56:00Z">
              <w:r w:rsidRPr="00010AD8">
                <w:t>REPORT POSITION</w:t>
              </w:r>
            </w:ins>
          </w:p>
        </w:tc>
        <w:tc>
          <w:tcPr>
            <w:tcW w:w="3193" w:type="pct"/>
          </w:tcPr>
          <w:p w14:paraId="1CF728AC" w14:textId="457F7510" w:rsidR="004A139A" w:rsidRPr="0063013F" w:rsidRDefault="004A139A" w:rsidP="00B47AD6">
            <w:pPr>
              <w:pStyle w:val="Tabletext"/>
              <w:rPr>
                <w:ins w:id="2790" w:author="michele landi" w:date="2019-09-25T16:54:00Z"/>
              </w:rPr>
            </w:pPr>
            <w:ins w:id="2791" w:author="michele landi" w:date="2019-09-25T16:58:00Z">
              <w:r w:rsidRPr="00FD6C60">
                <w:t>Assessing situation</w:t>
              </w:r>
            </w:ins>
          </w:p>
        </w:tc>
      </w:tr>
      <w:tr w:rsidR="004A139A" w14:paraId="0F02F0BE" w14:textId="77777777" w:rsidTr="00B47AD6">
        <w:trPr>
          <w:trHeight w:val="64"/>
          <w:ins w:id="2792" w:author="michele landi" w:date="2019-09-25T16:55:00Z"/>
        </w:trPr>
        <w:tc>
          <w:tcPr>
            <w:tcW w:w="1807" w:type="pct"/>
          </w:tcPr>
          <w:p w14:paraId="2BED84C4" w14:textId="5C4E4E18" w:rsidR="004A139A" w:rsidRDefault="004A139A" w:rsidP="00B47AD6">
            <w:pPr>
              <w:pStyle w:val="Tabletext"/>
              <w:rPr>
                <w:ins w:id="2793" w:author="michele landi" w:date="2019-09-25T16:55:00Z"/>
              </w:rPr>
            </w:pPr>
            <w:ins w:id="2794" w:author="michele landi" w:date="2019-09-25T16:56:00Z">
              <w:r w:rsidRPr="00010AD8">
                <w:t>REPORT NUMBER OF PERSONS ONBOARD</w:t>
              </w:r>
            </w:ins>
          </w:p>
        </w:tc>
        <w:tc>
          <w:tcPr>
            <w:tcW w:w="3193" w:type="pct"/>
          </w:tcPr>
          <w:p w14:paraId="520B1A76" w14:textId="45BAC346" w:rsidR="004A139A" w:rsidRPr="0063013F" w:rsidRDefault="004A139A" w:rsidP="00B47AD6">
            <w:pPr>
              <w:pStyle w:val="Tabletext"/>
              <w:rPr>
                <w:ins w:id="2795" w:author="michele landi" w:date="2019-09-25T16:55:00Z"/>
              </w:rPr>
            </w:pPr>
            <w:ins w:id="2796" w:author="michele landi" w:date="2019-09-25T16:58:00Z">
              <w:r w:rsidRPr="00FD6C60">
                <w:t>Assessing situation</w:t>
              </w:r>
            </w:ins>
          </w:p>
        </w:tc>
      </w:tr>
      <w:tr w:rsidR="004A139A" w14:paraId="32203804" w14:textId="77777777" w:rsidTr="00B47AD6">
        <w:trPr>
          <w:trHeight w:val="64"/>
          <w:ins w:id="2797" w:author="michele landi" w:date="2019-09-25T16:55:00Z"/>
        </w:trPr>
        <w:tc>
          <w:tcPr>
            <w:tcW w:w="1807" w:type="pct"/>
          </w:tcPr>
          <w:p w14:paraId="5DA2DE2A" w14:textId="219747CD" w:rsidR="004A139A" w:rsidRDefault="004A139A" w:rsidP="00B47AD6">
            <w:pPr>
              <w:pStyle w:val="Tabletext"/>
              <w:rPr>
                <w:ins w:id="2798" w:author="michele landi" w:date="2019-09-25T16:55:00Z"/>
              </w:rPr>
            </w:pPr>
            <w:ins w:id="2799" w:author="michele landi" w:date="2019-09-25T16:56:00Z">
              <w:r w:rsidRPr="00010AD8">
                <w:t>REPORT NUMBER OF CASUALTIES</w:t>
              </w:r>
            </w:ins>
          </w:p>
        </w:tc>
        <w:tc>
          <w:tcPr>
            <w:tcW w:w="3193" w:type="pct"/>
          </w:tcPr>
          <w:p w14:paraId="4C31EB64" w14:textId="28E233D1" w:rsidR="004A139A" w:rsidRPr="0063013F" w:rsidRDefault="004A139A" w:rsidP="00B47AD6">
            <w:pPr>
              <w:pStyle w:val="Tabletext"/>
              <w:rPr>
                <w:ins w:id="2800" w:author="michele landi" w:date="2019-09-25T16:55:00Z"/>
              </w:rPr>
            </w:pPr>
            <w:ins w:id="2801" w:author="michele landi" w:date="2019-09-25T16:58:00Z">
              <w:r w:rsidRPr="00FD6C60">
                <w:t>Assessing situation</w:t>
              </w:r>
            </w:ins>
          </w:p>
        </w:tc>
      </w:tr>
      <w:tr w:rsidR="004A139A" w14:paraId="39A0B042" w14:textId="77777777" w:rsidTr="00B47AD6">
        <w:trPr>
          <w:trHeight w:val="64"/>
          <w:ins w:id="2802" w:author="michele landi" w:date="2019-09-25T16:55:00Z"/>
        </w:trPr>
        <w:tc>
          <w:tcPr>
            <w:tcW w:w="1807" w:type="pct"/>
          </w:tcPr>
          <w:p w14:paraId="4E1CC525" w14:textId="2E809802" w:rsidR="004A139A" w:rsidRDefault="004A139A" w:rsidP="00B47AD6">
            <w:pPr>
              <w:pStyle w:val="Tabletext"/>
              <w:rPr>
                <w:ins w:id="2803" w:author="michele landi" w:date="2019-09-25T16:55:00Z"/>
              </w:rPr>
            </w:pPr>
            <w:ins w:id="2804" w:author="michele landi" w:date="2019-09-25T16:56:00Z">
              <w:r w:rsidRPr="00010AD8">
                <w:t>REPORT NUMBER OF DEAD</w:t>
              </w:r>
            </w:ins>
          </w:p>
        </w:tc>
        <w:tc>
          <w:tcPr>
            <w:tcW w:w="3193" w:type="pct"/>
          </w:tcPr>
          <w:p w14:paraId="40C3FBD3" w14:textId="08EA952C" w:rsidR="004A139A" w:rsidRPr="0063013F" w:rsidRDefault="004A139A" w:rsidP="00B47AD6">
            <w:pPr>
              <w:pStyle w:val="Tabletext"/>
              <w:rPr>
                <w:ins w:id="2805" w:author="michele landi" w:date="2019-09-25T16:55:00Z"/>
              </w:rPr>
            </w:pPr>
            <w:ins w:id="2806" w:author="michele landi" w:date="2019-09-25T16:58:00Z">
              <w:r w:rsidRPr="00FD6C60">
                <w:t>Assessing situation</w:t>
              </w:r>
            </w:ins>
          </w:p>
        </w:tc>
      </w:tr>
      <w:tr w:rsidR="004A139A" w14:paraId="1E7820B6" w14:textId="77777777" w:rsidTr="00B47AD6">
        <w:trPr>
          <w:trHeight w:val="64"/>
          <w:ins w:id="2807" w:author="michele landi" w:date="2019-09-25T16:55:00Z"/>
        </w:trPr>
        <w:tc>
          <w:tcPr>
            <w:tcW w:w="1807" w:type="pct"/>
          </w:tcPr>
          <w:p w14:paraId="6FE598C8" w14:textId="165441A5" w:rsidR="004A139A" w:rsidRDefault="004A139A" w:rsidP="00B47AD6">
            <w:pPr>
              <w:pStyle w:val="Tabletext"/>
              <w:rPr>
                <w:ins w:id="2808" w:author="michele landi" w:date="2019-09-25T16:55:00Z"/>
              </w:rPr>
            </w:pPr>
            <w:ins w:id="2809" w:author="michele landi" w:date="2019-09-25T16:57:00Z">
              <w:r>
                <w:t xml:space="preserve">ASSISTANCE REQUIRED </w:t>
              </w:r>
            </w:ins>
          </w:p>
        </w:tc>
        <w:tc>
          <w:tcPr>
            <w:tcW w:w="3193" w:type="pct"/>
          </w:tcPr>
          <w:p w14:paraId="56232CBD" w14:textId="2A696DF6" w:rsidR="004A139A" w:rsidRPr="0063013F" w:rsidRDefault="004A139A" w:rsidP="00B47AD6">
            <w:pPr>
              <w:pStyle w:val="Tabletext"/>
              <w:rPr>
                <w:ins w:id="2810" w:author="michele landi" w:date="2019-09-25T16:55:00Z"/>
              </w:rPr>
            </w:pPr>
            <w:ins w:id="2811" w:author="michele landi" w:date="2019-09-25T16:58:00Z">
              <w:r w:rsidRPr="00FD6C60">
                <w:t>Assessing situation</w:t>
              </w:r>
            </w:ins>
          </w:p>
        </w:tc>
      </w:tr>
    </w:tbl>
    <w:p w14:paraId="31259856" w14:textId="77777777" w:rsidR="00E84FAE" w:rsidRDefault="00E84FAE">
      <w:pPr>
        <w:pStyle w:val="BodyText"/>
        <w:rPr>
          <w:ins w:id="2812" w:author="michele landi" w:date="2019-09-25T16:54:00Z"/>
        </w:rPr>
      </w:pPr>
    </w:p>
    <w:p w14:paraId="1901F2D9" w14:textId="421E2220" w:rsidR="00695CE3" w:rsidRPr="00695CE3" w:rsidDel="0099338D" w:rsidRDefault="00695CE3">
      <w:pPr>
        <w:pStyle w:val="BodyText"/>
        <w:rPr>
          <w:del w:id="2813" w:author="michele landi" w:date="2019-09-25T16:43:00Z"/>
        </w:rPr>
        <w:pPrChange w:id="2814" w:author="michele landi" w:date="2019-09-25T16:43:00Z">
          <w:pPr>
            <w:pStyle w:val="Heading3"/>
          </w:pPr>
        </w:pPrChange>
      </w:pPr>
      <w:bookmarkStart w:id="2815" w:name="_Toc16166014"/>
      <w:bookmarkStart w:id="2816" w:name="_Toc18993286"/>
      <w:del w:id="2817" w:author="michele landi" w:date="2019-09-25T16:43:00Z">
        <w:r w:rsidRPr="00695CE3" w:rsidDel="0099338D">
          <w:delText>Cancellations</w:delText>
        </w:r>
        <w:bookmarkEnd w:id="2815"/>
        <w:bookmarkEnd w:id="2816"/>
      </w:del>
    </w:p>
    <w:p w14:paraId="7ACE212E" w14:textId="7B31C301" w:rsidR="00695CE3" w:rsidRPr="00695CE3" w:rsidDel="00E84FAE" w:rsidRDefault="00695CE3">
      <w:pPr>
        <w:pStyle w:val="BodyText"/>
        <w:rPr>
          <w:del w:id="2818" w:author="michele landi" w:date="2019-09-25T16:45:00Z"/>
        </w:rPr>
      </w:pPr>
      <w:del w:id="2819" w:author="michele landi" w:date="2019-09-25T16:43:00Z">
        <w:r w:rsidRPr="00695CE3" w:rsidDel="0099338D">
          <w:delText>When the incident is over, an appropriate message should be broadcast to all stations.</w:delText>
        </w:r>
      </w:del>
    </w:p>
    <w:p w14:paraId="50DBE44F" w14:textId="57936A0A" w:rsidR="00695CE3" w:rsidDel="00E84FAE" w:rsidRDefault="00695CE3">
      <w:pPr>
        <w:pStyle w:val="Heading2"/>
        <w:rPr>
          <w:del w:id="2820" w:author="michele landi" w:date="2019-09-25T16:45:00Z"/>
        </w:rPr>
      </w:pPr>
      <w:bookmarkStart w:id="2821" w:name="_Toc16166015"/>
      <w:bookmarkStart w:id="2822" w:name="_Toc18993287"/>
      <w:del w:id="2823" w:author="michele landi" w:date="2019-09-25T16:45:00Z">
        <w:r w:rsidRPr="00695CE3" w:rsidDel="00E84FAE">
          <w:delText>IMPACTS ON NORMAL VTS OPERATIONS</w:delText>
        </w:r>
        <w:bookmarkEnd w:id="2821"/>
        <w:bookmarkEnd w:id="2822"/>
      </w:del>
    </w:p>
    <w:p w14:paraId="179451A3" w14:textId="4D57F6F8" w:rsidR="00695CE3" w:rsidRPr="00695CE3" w:rsidDel="00E84FAE" w:rsidRDefault="00695CE3" w:rsidP="00695CE3">
      <w:pPr>
        <w:pStyle w:val="Heading2separationline"/>
        <w:rPr>
          <w:del w:id="2824" w:author="michele landi" w:date="2019-09-25T16:45:00Z"/>
        </w:rPr>
      </w:pPr>
    </w:p>
    <w:p w14:paraId="1ED29B9E" w14:textId="42AA732B" w:rsidR="00695CE3" w:rsidRPr="00695CE3" w:rsidDel="00E84FAE" w:rsidRDefault="00695CE3" w:rsidP="00695CE3">
      <w:pPr>
        <w:pStyle w:val="Heading3"/>
        <w:rPr>
          <w:del w:id="2825" w:author="michele landi" w:date="2019-09-25T16:45:00Z"/>
        </w:rPr>
      </w:pPr>
      <w:bookmarkStart w:id="2826" w:name="_Toc16166016"/>
      <w:bookmarkStart w:id="2827" w:name="_Toc18993288"/>
      <w:del w:id="2828" w:author="michele landi" w:date="2019-09-25T16:45:00Z">
        <w:r w:rsidRPr="00695CE3" w:rsidDel="00E84FAE">
          <w:delText>Issues with VTS operations</w:delText>
        </w:r>
        <w:bookmarkEnd w:id="2826"/>
        <w:bookmarkEnd w:id="2827"/>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95CE3" w:rsidRPr="00695CE3" w:rsidDel="00E84FAE" w14:paraId="156420C0" w14:textId="2290EBE8" w:rsidTr="00D90639">
        <w:trPr>
          <w:trHeight w:val="360"/>
          <w:tblHeader/>
          <w:del w:id="2829" w:author="michele landi" w:date="2019-09-25T16:45:00Z"/>
        </w:trPr>
        <w:tc>
          <w:tcPr>
            <w:tcW w:w="1877" w:type="pct"/>
            <w:shd w:val="clear" w:color="auto" w:fill="D9E2F3"/>
            <w:vAlign w:val="center"/>
          </w:tcPr>
          <w:p w14:paraId="10A8CBFA" w14:textId="201101C1" w:rsidR="00695CE3" w:rsidRPr="00695CE3" w:rsidDel="00E84FAE" w:rsidRDefault="00695CE3" w:rsidP="00695CE3">
            <w:pPr>
              <w:pStyle w:val="Tableheading"/>
              <w:rPr>
                <w:del w:id="2830" w:author="michele landi" w:date="2019-09-25T16:45:00Z"/>
              </w:rPr>
            </w:pPr>
            <w:del w:id="2831" w:author="michele landi" w:date="2019-09-25T16:45:00Z">
              <w:r w:rsidRPr="00695CE3" w:rsidDel="00E84FAE">
                <w:delText>Message Element</w:delText>
              </w:r>
            </w:del>
          </w:p>
        </w:tc>
        <w:tc>
          <w:tcPr>
            <w:tcW w:w="3123" w:type="pct"/>
            <w:shd w:val="clear" w:color="auto" w:fill="D9E2F3"/>
            <w:vAlign w:val="center"/>
          </w:tcPr>
          <w:p w14:paraId="36A5E58D" w14:textId="477D0761" w:rsidR="00695CE3" w:rsidRPr="00695CE3" w:rsidDel="00E84FAE" w:rsidRDefault="00695CE3" w:rsidP="00695CE3">
            <w:pPr>
              <w:pStyle w:val="Tableheading"/>
              <w:rPr>
                <w:del w:id="2832" w:author="michele landi" w:date="2019-09-25T16:45:00Z"/>
              </w:rPr>
            </w:pPr>
            <w:del w:id="2833" w:author="michele landi" w:date="2019-09-25T16:45:00Z">
              <w:r w:rsidRPr="00695CE3" w:rsidDel="00E84FAE">
                <w:delText>Message Intent</w:delText>
              </w:r>
            </w:del>
          </w:p>
        </w:tc>
      </w:tr>
      <w:tr w:rsidR="00695CE3" w:rsidDel="00E84FAE" w14:paraId="22BB494C" w14:textId="7E9C4EE9" w:rsidTr="00D90639">
        <w:trPr>
          <w:trHeight w:val="64"/>
          <w:del w:id="2834" w:author="michele landi" w:date="2019-09-25T16:45:00Z"/>
        </w:trPr>
        <w:tc>
          <w:tcPr>
            <w:tcW w:w="1877" w:type="pct"/>
          </w:tcPr>
          <w:p w14:paraId="3D492703" w14:textId="14B85354" w:rsidR="00695CE3" w:rsidRPr="0063013F" w:rsidDel="00E84FAE" w:rsidRDefault="00695CE3" w:rsidP="00695CE3">
            <w:pPr>
              <w:pStyle w:val="Tabletext"/>
              <w:rPr>
                <w:del w:id="2835" w:author="michele landi" w:date="2019-09-25T16:45:00Z"/>
              </w:rPr>
            </w:pPr>
            <w:del w:id="2836" w:author="michele landi" w:date="2019-09-25T16:45:00Z">
              <w:r w:rsidRPr="0063013F" w:rsidDel="00E84FAE">
                <w:delText>(VTS) AT REDUCED CAPACITY</w:delText>
              </w:r>
              <w:r w:rsidDel="00E84FAE">
                <w:delText xml:space="preserve"> UNTIL (time)</w:delText>
              </w:r>
            </w:del>
          </w:p>
        </w:tc>
        <w:tc>
          <w:tcPr>
            <w:tcW w:w="3123" w:type="pct"/>
          </w:tcPr>
          <w:p w14:paraId="3A6A7FF2" w14:textId="7E61879B" w:rsidR="00695CE3" w:rsidRPr="0063013F" w:rsidDel="00E84FAE" w:rsidRDefault="00695CE3" w:rsidP="00695CE3">
            <w:pPr>
              <w:pStyle w:val="Tabletext"/>
              <w:rPr>
                <w:del w:id="2837" w:author="michele landi" w:date="2019-09-25T16:45:00Z"/>
              </w:rPr>
            </w:pPr>
            <w:del w:id="2838" w:author="michele landi" w:date="2019-09-25T16:45:00Z">
              <w:r w:rsidRPr="0063013F" w:rsidDel="00E84FAE">
                <w:delText>Notification that the VTS is operating at reduced capacity</w:delText>
              </w:r>
            </w:del>
          </w:p>
        </w:tc>
      </w:tr>
      <w:tr w:rsidR="00695CE3" w:rsidDel="00E84FAE" w14:paraId="317AFE7C" w14:textId="573C34A2" w:rsidTr="00D90639">
        <w:trPr>
          <w:trHeight w:val="64"/>
          <w:del w:id="2839" w:author="michele landi" w:date="2019-09-25T16:45:00Z"/>
        </w:trPr>
        <w:tc>
          <w:tcPr>
            <w:tcW w:w="1877" w:type="pct"/>
          </w:tcPr>
          <w:p w14:paraId="05F7AF0C" w14:textId="19195126" w:rsidR="00695CE3" w:rsidRPr="0063013F" w:rsidDel="00E84FAE" w:rsidRDefault="00695CE3" w:rsidP="00695CE3">
            <w:pPr>
              <w:pStyle w:val="Tabletext"/>
              <w:rPr>
                <w:del w:id="2840" w:author="michele landi" w:date="2019-09-25T16:45:00Z"/>
              </w:rPr>
            </w:pPr>
            <w:del w:id="2841" w:author="michele landi" w:date="2019-09-25T16:45:00Z">
              <w:r w:rsidDel="00E84FAE">
                <w:delText>OPERATIONS OFFLINE UNTIL (time)</w:delText>
              </w:r>
            </w:del>
          </w:p>
        </w:tc>
        <w:tc>
          <w:tcPr>
            <w:tcW w:w="3123" w:type="pct"/>
          </w:tcPr>
          <w:p w14:paraId="0A0308F3" w14:textId="043A9A40" w:rsidR="00695CE3" w:rsidRPr="0063013F" w:rsidDel="00E84FAE" w:rsidRDefault="00695CE3" w:rsidP="00695CE3">
            <w:pPr>
              <w:pStyle w:val="Tabletext"/>
              <w:rPr>
                <w:del w:id="2842" w:author="michele landi" w:date="2019-09-25T16:45:00Z"/>
              </w:rPr>
            </w:pPr>
            <w:del w:id="2843" w:author="michele landi" w:date="2019-09-25T16:45:00Z">
              <w:r w:rsidDel="00E84FAE">
                <w:delText>Notification that the VTS will be offline until a specified time</w:delText>
              </w:r>
            </w:del>
          </w:p>
        </w:tc>
      </w:tr>
    </w:tbl>
    <w:p w14:paraId="5681BB54" w14:textId="3806E0B9" w:rsidR="00695CE3" w:rsidDel="00E84FAE" w:rsidRDefault="00695CE3" w:rsidP="00695CE3">
      <w:pPr>
        <w:pStyle w:val="BodyText"/>
        <w:spacing w:before="120"/>
        <w:rPr>
          <w:del w:id="2844" w:author="michele landi" w:date="2019-09-25T16:45:00Z"/>
        </w:rPr>
      </w:pPr>
      <w:del w:id="2845" w:author="michele landi" w:date="2019-09-25T16:45:00Z">
        <w:r w:rsidDel="00E84FAE">
          <w:delText>Examples of phrases which a VTS may use to advise that their VTS operations have been impacted:</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215"/>
      </w:tblGrid>
      <w:tr w:rsidR="00695CE3" w:rsidRPr="00695CE3" w:rsidDel="00E84FAE" w14:paraId="743BBCB3" w14:textId="2D55DCB3" w:rsidTr="00D90639">
        <w:trPr>
          <w:trHeight w:val="360"/>
          <w:del w:id="2846" w:author="michele landi" w:date="2019-09-25T16:45:00Z"/>
        </w:trPr>
        <w:tc>
          <w:tcPr>
            <w:tcW w:w="10215" w:type="dxa"/>
            <w:tcBorders>
              <w:bottom w:val="single" w:sz="4" w:space="0" w:color="auto"/>
            </w:tcBorders>
            <w:shd w:val="clear" w:color="auto" w:fill="D9E2F3"/>
            <w:vAlign w:val="center"/>
          </w:tcPr>
          <w:p w14:paraId="49FC6F04" w14:textId="7AE7E555" w:rsidR="00695CE3" w:rsidRPr="00695CE3" w:rsidDel="00E84FAE" w:rsidRDefault="00695CE3" w:rsidP="00695CE3">
            <w:pPr>
              <w:pStyle w:val="Tableheading"/>
              <w:rPr>
                <w:del w:id="2847" w:author="michele landi" w:date="2019-09-25T16:45:00Z"/>
              </w:rPr>
            </w:pPr>
            <w:del w:id="2848" w:author="michele landi" w:date="2019-09-25T16:45:00Z">
              <w:r w:rsidRPr="00695CE3" w:rsidDel="00E84FAE">
                <w:delText>Message Phrases</w:delText>
              </w:r>
            </w:del>
          </w:p>
        </w:tc>
      </w:tr>
      <w:tr w:rsidR="00695CE3" w:rsidDel="00E84FAE" w14:paraId="7FE8AAE7" w14:textId="7CEF4382" w:rsidTr="00D90639">
        <w:trPr>
          <w:trHeight w:val="64"/>
          <w:del w:id="2849" w:author="michele landi" w:date="2019-09-25T16:45:00Z"/>
        </w:trPr>
        <w:tc>
          <w:tcPr>
            <w:tcW w:w="10215" w:type="dxa"/>
            <w:tcBorders>
              <w:top w:val="single" w:sz="4" w:space="0" w:color="auto"/>
              <w:left w:val="single" w:sz="4" w:space="0" w:color="auto"/>
              <w:bottom w:val="single" w:sz="4" w:space="0" w:color="auto"/>
              <w:right w:val="single" w:sz="4" w:space="0" w:color="auto"/>
            </w:tcBorders>
          </w:tcPr>
          <w:p w14:paraId="32C30D79" w14:textId="034804DD" w:rsidR="00695CE3" w:rsidRPr="0063013F" w:rsidDel="00E84FAE" w:rsidRDefault="00695CE3" w:rsidP="00695CE3">
            <w:pPr>
              <w:pStyle w:val="Tabletext"/>
              <w:rPr>
                <w:del w:id="2850" w:author="michele landi" w:date="2019-09-25T16:45:00Z"/>
              </w:rPr>
            </w:pPr>
            <w:del w:id="2851" w:author="michele landi" w:date="2019-09-25T16:45:00Z">
              <w:r w:rsidRPr="00934AE2" w:rsidDel="00E84FAE">
                <w:delText>Port Hedland VTS has been evacuated and will be operating in a reduced capacity until further notice</w:delText>
              </w:r>
              <w:r w:rsidDel="00E84FAE">
                <w:delText>.</w:delText>
              </w:r>
            </w:del>
          </w:p>
        </w:tc>
      </w:tr>
    </w:tbl>
    <w:p w14:paraId="1BF158DB" w14:textId="01FDDF66" w:rsidR="00695CE3" w:rsidDel="00E84FAE" w:rsidRDefault="00695CE3" w:rsidP="00695CE3">
      <w:pPr>
        <w:rPr>
          <w:del w:id="2852" w:author="michele landi" w:date="2019-09-25T16:45:00Z"/>
        </w:rPr>
      </w:pPr>
    </w:p>
    <w:p w14:paraId="14EA83A2" w14:textId="036FF831" w:rsidR="00695CE3" w:rsidRPr="00695CE3" w:rsidDel="00E84FAE" w:rsidRDefault="00695CE3" w:rsidP="00695CE3">
      <w:pPr>
        <w:pStyle w:val="Heading3"/>
        <w:rPr>
          <w:del w:id="2853" w:author="michele landi" w:date="2019-09-25T16:45:00Z"/>
        </w:rPr>
      </w:pPr>
      <w:bookmarkStart w:id="2854" w:name="_Toc16166017"/>
      <w:bookmarkStart w:id="2855" w:name="_Toc18993289"/>
      <w:del w:id="2856" w:author="michele landi" w:date="2019-09-25T16:45:00Z">
        <w:r w:rsidRPr="00695CE3" w:rsidDel="00E84FAE">
          <w:delText>Radio checks</w:delText>
        </w:r>
        <w:bookmarkEnd w:id="2854"/>
        <w:bookmarkEnd w:id="2855"/>
      </w:del>
    </w:p>
    <w:p w14:paraId="03C88891" w14:textId="799122C0" w:rsidR="00695CE3" w:rsidDel="00E84FAE" w:rsidRDefault="00695CE3" w:rsidP="00695CE3">
      <w:pPr>
        <w:pStyle w:val="BodyText"/>
        <w:rPr>
          <w:del w:id="2857" w:author="michele landi" w:date="2019-09-25T16:45:00Z"/>
        </w:rPr>
      </w:pPr>
      <w:del w:id="2858" w:author="michele landi" w:date="2019-09-25T16:45:00Z">
        <w:r w:rsidDel="00E84FAE">
          <w:delText>General phrases used when replying to radio check requests:</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95CE3" w:rsidRPr="00695CE3" w:rsidDel="00E84FAE" w14:paraId="50FD0A84" w14:textId="429FFE76" w:rsidTr="00D90639">
        <w:trPr>
          <w:trHeight w:val="360"/>
          <w:tblHeader/>
          <w:del w:id="2859" w:author="michele landi" w:date="2019-09-25T16:45:00Z"/>
        </w:trPr>
        <w:tc>
          <w:tcPr>
            <w:tcW w:w="1877" w:type="pct"/>
            <w:shd w:val="clear" w:color="auto" w:fill="D9E2F3"/>
            <w:vAlign w:val="center"/>
          </w:tcPr>
          <w:p w14:paraId="3F2BC452" w14:textId="4FEF245E" w:rsidR="00695CE3" w:rsidRPr="00695CE3" w:rsidDel="00E84FAE" w:rsidRDefault="00695CE3" w:rsidP="00695CE3">
            <w:pPr>
              <w:pStyle w:val="Tableheading"/>
              <w:rPr>
                <w:del w:id="2860" w:author="michele landi" w:date="2019-09-25T16:45:00Z"/>
              </w:rPr>
            </w:pPr>
            <w:del w:id="2861" w:author="michele landi" w:date="2019-09-25T16:45:00Z">
              <w:r w:rsidRPr="00695CE3" w:rsidDel="00E84FAE">
                <w:delText>Message Element</w:delText>
              </w:r>
            </w:del>
          </w:p>
        </w:tc>
        <w:tc>
          <w:tcPr>
            <w:tcW w:w="3123" w:type="pct"/>
            <w:shd w:val="clear" w:color="auto" w:fill="D9E2F3"/>
            <w:vAlign w:val="center"/>
          </w:tcPr>
          <w:p w14:paraId="0D17469F" w14:textId="218D3E69" w:rsidR="00695CE3" w:rsidRPr="00695CE3" w:rsidDel="00E84FAE" w:rsidRDefault="00695CE3" w:rsidP="00695CE3">
            <w:pPr>
              <w:pStyle w:val="Tableheading"/>
              <w:rPr>
                <w:del w:id="2862" w:author="michele landi" w:date="2019-09-25T16:45:00Z"/>
              </w:rPr>
            </w:pPr>
            <w:del w:id="2863" w:author="michele landi" w:date="2019-09-25T16:45:00Z">
              <w:r w:rsidRPr="00695CE3" w:rsidDel="00E84FAE">
                <w:delText>Message Intent</w:delText>
              </w:r>
            </w:del>
          </w:p>
        </w:tc>
      </w:tr>
      <w:tr w:rsidR="00695CE3" w:rsidDel="00E84FAE" w14:paraId="30A5A761" w14:textId="5A42140C" w:rsidTr="00D90639">
        <w:trPr>
          <w:trHeight w:val="64"/>
          <w:del w:id="2864" w:author="michele landi" w:date="2019-09-25T16:45:00Z"/>
        </w:trPr>
        <w:tc>
          <w:tcPr>
            <w:tcW w:w="1877" w:type="pct"/>
          </w:tcPr>
          <w:p w14:paraId="1689521B" w14:textId="0EF1D72D" w:rsidR="00695CE3" w:rsidDel="00E84FAE" w:rsidRDefault="00695CE3" w:rsidP="00695CE3">
            <w:pPr>
              <w:pStyle w:val="Tabletext"/>
              <w:rPr>
                <w:del w:id="2865" w:author="michele landi" w:date="2019-09-25T16:45:00Z"/>
              </w:rPr>
            </w:pPr>
            <w:del w:id="2866" w:author="michele landi" w:date="2019-09-25T16:45:00Z">
              <w:r w:rsidDel="00E84FAE">
                <w:delText>READ YOU LOUD AND CLEAR</w:delText>
              </w:r>
            </w:del>
          </w:p>
        </w:tc>
        <w:tc>
          <w:tcPr>
            <w:tcW w:w="3123" w:type="pct"/>
          </w:tcPr>
          <w:p w14:paraId="2D1F9BB8" w14:textId="066B37A3" w:rsidR="00695CE3" w:rsidRPr="0063013F" w:rsidDel="00E84FAE" w:rsidRDefault="00695CE3" w:rsidP="00695CE3">
            <w:pPr>
              <w:pStyle w:val="Tabletext"/>
              <w:rPr>
                <w:del w:id="2867" w:author="michele landi" w:date="2019-09-25T16:45:00Z"/>
              </w:rPr>
            </w:pPr>
            <w:del w:id="2868" w:author="michele landi" w:date="2019-09-25T16:45:00Z">
              <w:r w:rsidDel="00E84FAE">
                <w:delText>Information that the radio check was received loud and clear</w:delText>
              </w:r>
            </w:del>
          </w:p>
        </w:tc>
      </w:tr>
      <w:tr w:rsidR="00695CE3" w:rsidDel="00E84FAE" w14:paraId="2B7EB712" w14:textId="159E79B0" w:rsidTr="00D90639">
        <w:trPr>
          <w:trHeight w:val="64"/>
          <w:del w:id="2869" w:author="michele landi" w:date="2019-09-25T16:45:00Z"/>
        </w:trPr>
        <w:tc>
          <w:tcPr>
            <w:tcW w:w="1877" w:type="pct"/>
          </w:tcPr>
          <w:p w14:paraId="5E12FD4B" w14:textId="302EC700" w:rsidR="00695CE3" w:rsidRPr="00E83C66" w:rsidDel="00E84FAE" w:rsidRDefault="006E384F" w:rsidP="00695CE3">
            <w:pPr>
              <w:pStyle w:val="Tabletext"/>
              <w:rPr>
                <w:del w:id="2870" w:author="michele landi" w:date="2019-09-25T16:45:00Z"/>
                <w:caps/>
              </w:rPr>
            </w:pPr>
            <w:del w:id="2871" w:author="michele landi" w:date="2019-09-25T16:45:00Z">
              <w:r w:rsidRPr="00E83C66" w:rsidDel="00E84FAE">
                <w:rPr>
                  <w:caps/>
                </w:rPr>
                <w:delText>Your Transmission is weak and unreadable</w:delText>
              </w:r>
            </w:del>
          </w:p>
        </w:tc>
        <w:tc>
          <w:tcPr>
            <w:tcW w:w="3123" w:type="pct"/>
          </w:tcPr>
          <w:p w14:paraId="198C03E9" w14:textId="5380F75C" w:rsidR="00695CE3" w:rsidRPr="0063013F" w:rsidDel="00E84FAE" w:rsidRDefault="00695CE3" w:rsidP="00695CE3">
            <w:pPr>
              <w:pStyle w:val="Tabletext"/>
              <w:rPr>
                <w:del w:id="2872" w:author="michele landi" w:date="2019-09-25T16:45:00Z"/>
              </w:rPr>
            </w:pPr>
            <w:del w:id="2873" w:author="michele landi" w:date="2019-09-25T16:45:00Z">
              <w:r w:rsidDel="00E84FAE">
                <w:delText xml:space="preserve">Information that the message had not been received </w:delText>
              </w:r>
              <w:r w:rsidR="006E384F" w:rsidDel="00E84FAE">
                <w:delText>and understood (may require response as a general address to “station calling” if identity is not evident</w:delText>
              </w:r>
              <w:r w:rsidR="00B16AF2" w:rsidDel="00E84FAE">
                <w:delText>)</w:delText>
              </w:r>
              <w:r w:rsidR="006E384F" w:rsidDel="00E84FAE">
                <w:delText xml:space="preserve">. </w:delText>
              </w:r>
            </w:del>
          </w:p>
        </w:tc>
      </w:tr>
      <w:tr w:rsidR="00695CE3" w:rsidDel="00E84FAE" w14:paraId="3F74227A" w14:textId="2A630152" w:rsidTr="00D90639">
        <w:trPr>
          <w:trHeight w:val="64"/>
          <w:del w:id="2874" w:author="michele landi" w:date="2019-09-25T16:45:00Z"/>
        </w:trPr>
        <w:tc>
          <w:tcPr>
            <w:tcW w:w="1877" w:type="pct"/>
          </w:tcPr>
          <w:p w14:paraId="3741F492" w14:textId="7BAF12AD" w:rsidR="00695CE3" w:rsidDel="00E84FAE" w:rsidRDefault="00695CE3" w:rsidP="00695CE3">
            <w:pPr>
              <w:pStyle w:val="Tabletext"/>
              <w:rPr>
                <w:del w:id="2875" w:author="michele landi" w:date="2019-09-25T16:45:00Z"/>
              </w:rPr>
            </w:pPr>
            <w:del w:id="2876" w:author="michele landi" w:date="2019-09-25T16:45:00Z">
              <w:r w:rsidDel="00E84FAE">
                <w:delText>READ YOU (signal strength eg poor)</w:delText>
              </w:r>
            </w:del>
          </w:p>
        </w:tc>
        <w:tc>
          <w:tcPr>
            <w:tcW w:w="3123" w:type="pct"/>
          </w:tcPr>
          <w:p w14:paraId="7850665E" w14:textId="083D1533" w:rsidR="00695CE3" w:rsidRPr="0063013F" w:rsidDel="00E84FAE" w:rsidRDefault="00695CE3" w:rsidP="00695CE3">
            <w:pPr>
              <w:pStyle w:val="Tabletext"/>
              <w:rPr>
                <w:del w:id="2877" w:author="michele landi" w:date="2019-09-25T16:45:00Z"/>
              </w:rPr>
            </w:pPr>
            <w:del w:id="2878" w:author="michele landi" w:date="2019-09-25T16:45:00Z">
              <w:r w:rsidDel="00E84FAE">
                <w:delText xml:space="preserve">Information on the signal strength received. See table below </w:delText>
              </w:r>
            </w:del>
          </w:p>
        </w:tc>
      </w:tr>
      <w:tr w:rsidR="00695CE3" w:rsidDel="00E84FAE" w14:paraId="081F4013" w14:textId="25AE617A" w:rsidTr="00D90639">
        <w:trPr>
          <w:trHeight w:val="64"/>
          <w:del w:id="2879" w:author="michele landi" w:date="2019-09-25T16:45:00Z"/>
        </w:trPr>
        <w:tc>
          <w:tcPr>
            <w:tcW w:w="1877" w:type="pct"/>
          </w:tcPr>
          <w:p w14:paraId="655B85C0" w14:textId="33367EAE" w:rsidR="00695CE3" w:rsidDel="00E84FAE" w:rsidRDefault="00695CE3" w:rsidP="00695CE3">
            <w:pPr>
              <w:pStyle w:val="Tabletext"/>
              <w:rPr>
                <w:del w:id="2880" w:author="michele landi" w:date="2019-09-25T16:45:00Z"/>
              </w:rPr>
            </w:pPr>
            <w:del w:id="2881" w:author="michele landi" w:date="2019-09-25T16:45:00Z">
              <w:r w:rsidDel="00E84FAE">
                <w:delText>SIGNAL IS (details eg too weak)</w:delText>
              </w:r>
            </w:del>
          </w:p>
        </w:tc>
        <w:tc>
          <w:tcPr>
            <w:tcW w:w="3123" w:type="pct"/>
          </w:tcPr>
          <w:p w14:paraId="0326F204" w14:textId="328EA721" w:rsidR="00695CE3" w:rsidRPr="0063013F" w:rsidDel="00E84FAE" w:rsidRDefault="00695CE3" w:rsidP="00695CE3">
            <w:pPr>
              <w:pStyle w:val="Tabletext"/>
              <w:rPr>
                <w:del w:id="2882" w:author="michele landi" w:date="2019-09-25T16:45:00Z"/>
              </w:rPr>
            </w:pPr>
            <w:del w:id="2883" w:author="michele landi" w:date="2019-09-25T16:45:00Z">
              <w:r w:rsidDel="00E84FAE">
                <w:delText>Information on the signal strength received. See table below</w:delText>
              </w:r>
            </w:del>
          </w:p>
        </w:tc>
      </w:tr>
      <w:tr w:rsidR="00695CE3" w:rsidDel="00E84FAE" w14:paraId="65AD934E" w14:textId="4072F6EE" w:rsidTr="00D90639">
        <w:trPr>
          <w:trHeight w:val="64"/>
          <w:del w:id="2884" w:author="michele landi" w:date="2019-09-25T16:45:00Z"/>
        </w:trPr>
        <w:tc>
          <w:tcPr>
            <w:tcW w:w="1877" w:type="pct"/>
          </w:tcPr>
          <w:p w14:paraId="31E9CA5C" w14:textId="1431E3F5" w:rsidR="00695CE3" w:rsidDel="00E84FAE" w:rsidRDefault="00695CE3" w:rsidP="00695CE3">
            <w:pPr>
              <w:pStyle w:val="Tabletext"/>
              <w:rPr>
                <w:del w:id="2885" w:author="michele landi" w:date="2019-09-25T16:45:00Z"/>
              </w:rPr>
            </w:pPr>
            <w:del w:id="2886" w:author="michele landi" w:date="2019-09-25T16:45:00Z">
              <w:r w:rsidRPr="00F63CB6" w:rsidDel="00E84FAE">
                <w:delText>(there is /I have) (a lot of /too much) NOISE</w:delText>
              </w:r>
            </w:del>
          </w:p>
        </w:tc>
        <w:tc>
          <w:tcPr>
            <w:tcW w:w="3123" w:type="pct"/>
          </w:tcPr>
          <w:p w14:paraId="7104F165" w14:textId="5D632AEF" w:rsidR="00695CE3" w:rsidRPr="0063013F" w:rsidDel="00E84FAE" w:rsidRDefault="00695CE3" w:rsidP="00695CE3">
            <w:pPr>
              <w:pStyle w:val="Tabletext"/>
              <w:rPr>
                <w:del w:id="2887" w:author="michele landi" w:date="2019-09-25T16:45:00Z"/>
              </w:rPr>
            </w:pPr>
            <w:del w:id="2888" w:author="michele landi" w:date="2019-09-25T16:45:00Z">
              <w:r w:rsidDel="00E84FAE">
                <w:delText>Information to the vessel on the level of noise observed on the VHF radio</w:delText>
              </w:r>
            </w:del>
          </w:p>
        </w:tc>
      </w:tr>
    </w:tbl>
    <w:p w14:paraId="4EF9173D" w14:textId="1577D5B7" w:rsidR="00695CE3" w:rsidRPr="00695CE3" w:rsidDel="00E84FAE" w:rsidRDefault="00695CE3" w:rsidP="00695CE3">
      <w:pPr>
        <w:pStyle w:val="BodyText"/>
        <w:spacing w:before="120"/>
        <w:rPr>
          <w:del w:id="2889" w:author="michele landi" w:date="2019-09-25T16:45:00Z"/>
        </w:rPr>
      </w:pPr>
      <w:del w:id="2890" w:author="michele landi" w:date="2019-09-25T16:45:00Z">
        <w:r w:rsidRPr="00695CE3" w:rsidDel="00E84FAE">
          <w:delText>Signal strength is expressed in the following manner:</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95CE3" w:rsidRPr="00695CE3" w:rsidDel="00E84FAE" w14:paraId="4CFB407C" w14:textId="61B32D0A" w:rsidTr="00D90639">
        <w:trPr>
          <w:trHeight w:val="360"/>
          <w:tblHeader/>
          <w:del w:id="2891" w:author="michele landi" w:date="2019-09-25T16:45:00Z"/>
        </w:trPr>
        <w:tc>
          <w:tcPr>
            <w:tcW w:w="1877" w:type="pct"/>
            <w:shd w:val="clear" w:color="auto" w:fill="D9E2F3"/>
            <w:vAlign w:val="center"/>
          </w:tcPr>
          <w:p w14:paraId="44FD5B52" w14:textId="314E8B5F" w:rsidR="00695CE3" w:rsidRPr="00695CE3" w:rsidDel="00E84FAE" w:rsidRDefault="00695CE3" w:rsidP="00695CE3">
            <w:pPr>
              <w:pStyle w:val="Tableheading"/>
              <w:rPr>
                <w:del w:id="2892" w:author="michele landi" w:date="2019-09-25T16:45:00Z"/>
              </w:rPr>
            </w:pPr>
            <w:del w:id="2893" w:author="michele landi" w:date="2019-09-25T16:45:00Z">
              <w:r w:rsidRPr="00695CE3" w:rsidDel="00E84FAE">
                <w:delText>Message Element</w:delText>
              </w:r>
            </w:del>
          </w:p>
        </w:tc>
        <w:tc>
          <w:tcPr>
            <w:tcW w:w="3123" w:type="pct"/>
            <w:shd w:val="clear" w:color="auto" w:fill="D9E2F3"/>
            <w:vAlign w:val="center"/>
          </w:tcPr>
          <w:p w14:paraId="46A542AA" w14:textId="2D4596B3" w:rsidR="00695CE3" w:rsidRPr="00695CE3" w:rsidDel="00E84FAE" w:rsidRDefault="00695CE3" w:rsidP="00695CE3">
            <w:pPr>
              <w:pStyle w:val="Tableheading"/>
              <w:rPr>
                <w:del w:id="2894" w:author="michele landi" w:date="2019-09-25T16:45:00Z"/>
              </w:rPr>
            </w:pPr>
            <w:del w:id="2895" w:author="michele landi" w:date="2019-09-25T16:45:00Z">
              <w:r w:rsidRPr="00695CE3" w:rsidDel="00E84FAE">
                <w:delText>Message Intent</w:delText>
              </w:r>
            </w:del>
          </w:p>
        </w:tc>
      </w:tr>
      <w:tr w:rsidR="00695CE3" w:rsidDel="00E84FAE" w14:paraId="6563FE08" w14:textId="182F40D1" w:rsidTr="00D90639">
        <w:trPr>
          <w:trHeight w:val="64"/>
          <w:del w:id="2896" w:author="michele landi" w:date="2019-09-25T16:45:00Z"/>
        </w:trPr>
        <w:tc>
          <w:tcPr>
            <w:tcW w:w="1877" w:type="pct"/>
          </w:tcPr>
          <w:p w14:paraId="5DE5AEE2" w14:textId="31D3B492" w:rsidR="00695CE3" w:rsidRPr="004A3754" w:rsidDel="00E84FAE" w:rsidRDefault="00695CE3" w:rsidP="00695CE3">
            <w:pPr>
              <w:pStyle w:val="Tabletext"/>
              <w:rPr>
                <w:del w:id="2897" w:author="michele landi" w:date="2019-09-25T16:45:00Z"/>
              </w:rPr>
            </w:pPr>
            <w:del w:id="2898" w:author="michele landi" w:date="2019-09-25T16:45:00Z">
              <w:r w:rsidRPr="004A3754" w:rsidDel="00E84FAE">
                <w:delText xml:space="preserve">UNREADABLE </w:delText>
              </w:r>
            </w:del>
          </w:p>
          <w:p w14:paraId="4F730C23" w14:textId="21C31A03" w:rsidR="00695CE3" w:rsidRPr="004A3754" w:rsidDel="00E84FAE" w:rsidRDefault="00695CE3" w:rsidP="00695CE3">
            <w:pPr>
              <w:pStyle w:val="Tabletext"/>
              <w:rPr>
                <w:del w:id="2899" w:author="michele landi" w:date="2019-09-25T16:45:00Z"/>
              </w:rPr>
            </w:pPr>
            <w:del w:id="2900" w:author="michele landi" w:date="2019-09-25T16:45:00Z">
              <w:r w:rsidRPr="004A3754" w:rsidDel="00E84FAE">
                <w:delText xml:space="preserve">(Alternatively BAD / ONE) </w:delText>
              </w:r>
            </w:del>
          </w:p>
        </w:tc>
        <w:tc>
          <w:tcPr>
            <w:tcW w:w="3123" w:type="pct"/>
          </w:tcPr>
          <w:p w14:paraId="0BA5741C" w14:textId="54D205A4" w:rsidR="00695CE3" w:rsidDel="00E84FAE" w:rsidRDefault="00695CE3" w:rsidP="00695CE3">
            <w:pPr>
              <w:pStyle w:val="Tabletext"/>
              <w:rPr>
                <w:del w:id="2901" w:author="michele landi" w:date="2019-09-25T16:45:00Z"/>
              </w:rPr>
            </w:pPr>
            <w:del w:id="2902" w:author="michele landi" w:date="2019-09-25T16:45:00Z">
              <w:r w:rsidDel="00E84FAE">
                <w:delText>Information that the message is “unreadable”.  Alternatively may also be expressed as one (ie barely perceptible)</w:delText>
              </w:r>
            </w:del>
          </w:p>
        </w:tc>
      </w:tr>
      <w:tr w:rsidR="00695CE3" w:rsidDel="00E84FAE" w14:paraId="3B3F931A" w14:textId="7F5615A2" w:rsidTr="00D90639">
        <w:trPr>
          <w:trHeight w:val="64"/>
          <w:del w:id="2903" w:author="michele landi" w:date="2019-09-25T16:45:00Z"/>
        </w:trPr>
        <w:tc>
          <w:tcPr>
            <w:tcW w:w="1877" w:type="pct"/>
          </w:tcPr>
          <w:p w14:paraId="48156B06" w14:textId="67D65C67" w:rsidR="00695CE3" w:rsidRPr="004A3754" w:rsidDel="00E84FAE" w:rsidRDefault="00695CE3" w:rsidP="00695CE3">
            <w:pPr>
              <w:pStyle w:val="Tabletext"/>
              <w:rPr>
                <w:del w:id="2904" w:author="michele landi" w:date="2019-09-25T16:45:00Z"/>
              </w:rPr>
            </w:pPr>
            <w:del w:id="2905" w:author="michele landi" w:date="2019-09-25T16:45:00Z">
              <w:r w:rsidRPr="004A3754" w:rsidDel="00E84FAE">
                <w:delText xml:space="preserve">READABLE NOW AND THEN  </w:delText>
              </w:r>
            </w:del>
          </w:p>
          <w:p w14:paraId="78B79127" w14:textId="25A3CA64" w:rsidR="00695CE3" w:rsidRPr="004A3754" w:rsidDel="00E84FAE" w:rsidRDefault="00695CE3" w:rsidP="00695CE3">
            <w:pPr>
              <w:pStyle w:val="Tabletext"/>
              <w:rPr>
                <w:del w:id="2906" w:author="michele landi" w:date="2019-09-25T16:45:00Z"/>
              </w:rPr>
            </w:pPr>
            <w:del w:id="2907" w:author="michele landi" w:date="2019-09-25T16:45:00Z">
              <w:r w:rsidRPr="004A3754" w:rsidDel="00E84FAE">
                <w:delText xml:space="preserve">(Alternatively POOR / TWO) </w:delText>
              </w:r>
            </w:del>
          </w:p>
        </w:tc>
        <w:tc>
          <w:tcPr>
            <w:tcW w:w="3123" w:type="pct"/>
          </w:tcPr>
          <w:p w14:paraId="35488C6A" w14:textId="1771AF12" w:rsidR="00695CE3" w:rsidDel="00E84FAE" w:rsidRDefault="00695CE3" w:rsidP="00695CE3">
            <w:pPr>
              <w:pStyle w:val="Tabletext"/>
              <w:rPr>
                <w:del w:id="2908" w:author="michele landi" w:date="2019-09-25T16:45:00Z"/>
              </w:rPr>
            </w:pPr>
            <w:del w:id="2909" w:author="michele landi" w:date="2019-09-25T16:45:00Z">
              <w:r w:rsidDel="00E84FAE">
                <w:delText>Information that the message is “r</w:delText>
              </w:r>
              <w:r w:rsidRPr="002965FE" w:rsidDel="00E84FAE">
                <w:delText>eadable now and then</w:delText>
              </w:r>
              <w:r w:rsidDel="00E84FAE">
                <w:delText>”.  Alternatively may also be expressed as two (ie weak)</w:delText>
              </w:r>
            </w:del>
          </w:p>
        </w:tc>
      </w:tr>
      <w:tr w:rsidR="00695CE3" w:rsidDel="00E84FAE" w14:paraId="55309A87" w14:textId="763AA6B5" w:rsidTr="00D90639">
        <w:trPr>
          <w:trHeight w:val="64"/>
          <w:del w:id="2910" w:author="michele landi" w:date="2019-09-25T16:45:00Z"/>
        </w:trPr>
        <w:tc>
          <w:tcPr>
            <w:tcW w:w="1877" w:type="pct"/>
          </w:tcPr>
          <w:p w14:paraId="10FB290F" w14:textId="343B0740" w:rsidR="00695CE3" w:rsidRPr="004A3754" w:rsidDel="00E84FAE" w:rsidRDefault="00695CE3" w:rsidP="00695CE3">
            <w:pPr>
              <w:pStyle w:val="Tabletext"/>
              <w:rPr>
                <w:del w:id="2911" w:author="michele landi" w:date="2019-09-25T16:45:00Z"/>
              </w:rPr>
            </w:pPr>
            <w:del w:id="2912" w:author="michele landi" w:date="2019-09-25T16:45:00Z">
              <w:r w:rsidRPr="004A3754" w:rsidDel="00E84FAE">
                <w:lastRenderedPageBreak/>
                <w:delText xml:space="preserve">READABLE BUT WITH DIFFICULTY </w:delText>
              </w:r>
            </w:del>
          </w:p>
          <w:p w14:paraId="0E62EB69" w14:textId="133695EC" w:rsidR="00695CE3" w:rsidRPr="004A3754" w:rsidDel="00E84FAE" w:rsidRDefault="00695CE3" w:rsidP="00695CE3">
            <w:pPr>
              <w:pStyle w:val="Tabletext"/>
              <w:rPr>
                <w:del w:id="2913" w:author="michele landi" w:date="2019-09-25T16:45:00Z"/>
              </w:rPr>
            </w:pPr>
            <w:del w:id="2914" w:author="michele landi" w:date="2019-09-25T16:45:00Z">
              <w:r w:rsidDel="00E84FAE">
                <w:delText>(</w:delText>
              </w:r>
              <w:r w:rsidRPr="004A3754" w:rsidDel="00E84FAE">
                <w:delText xml:space="preserve">Alternatively FAIR / THREE)  </w:delText>
              </w:r>
            </w:del>
          </w:p>
        </w:tc>
        <w:tc>
          <w:tcPr>
            <w:tcW w:w="3123" w:type="pct"/>
          </w:tcPr>
          <w:p w14:paraId="03EDCF26" w14:textId="7B39DF5B" w:rsidR="00695CE3" w:rsidDel="00E84FAE" w:rsidRDefault="00695CE3" w:rsidP="00695CE3">
            <w:pPr>
              <w:pStyle w:val="Tabletext"/>
              <w:rPr>
                <w:del w:id="2915" w:author="michele landi" w:date="2019-09-25T16:45:00Z"/>
              </w:rPr>
            </w:pPr>
            <w:del w:id="2916" w:author="michele landi" w:date="2019-09-25T16:45:00Z">
              <w:r w:rsidDel="00E84FAE">
                <w:delText>Information that the message is “r</w:delText>
              </w:r>
              <w:r w:rsidRPr="002965FE" w:rsidDel="00E84FAE">
                <w:delText>eadable but with difficulty</w:delText>
              </w:r>
              <w:r w:rsidDel="00E84FAE">
                <w:delText>”.  Alternatively may also be expressed as three (ie fairly good)</w:delText>
              </w:r>
            </w:del>
          </w:p>
        </w:tc>
      </w:tr>
      <w:tr w:rsidR="00695CE3" w:rsidDel="00E84FAE" w14:paraId="6E1ED68C" w14:textId="382DA8F7" w:rsidTr="00D90639">
        <w:trPr>
          <w:trHeight w:val="64"/>
          <w:del w:id="2917" w:author="michele landi" w:date="2019-09-25T16:45:00Z"/>
        </w:trPr>
        <w:tc>
          <w:tcPr>
            <w:tcW w:w="1877" w:type="pct"/>
            <w:tcBorders>
              <w:bottom w:val="single" w:sz="4" w:space="0" w:color="auto"/>
            </w:tcBorders>
          </w:tcPr>
          <w:p w14:paraId="44A50FF3" w14:textId="6746E9C4" w:rsidR="00695CE3" w:rsidRPr="004A3754" w:rsidDel="00E84FAE" w:rsidRDefault="00695CE3" w:rsidP="00695CE3">
            <w:pPr>
              <w:pStyle w:val="Tabletext"/>
              <w:rPr>
                <w:del w:id="2918" w:author="michele landi" w:date="2019-09-25T16:45:00Z"/>
              </w:rPr>
            </w:pPr>
            <w:del w:id="2919" w:author="michele landi" w:date="2019-09-25T16:45:00Z">
              <w:r w:rsidRPr="004A3754" w:rsidDel="00E84FAE">
                <w:rPr>
                  <w:rFonts w:cs="Calibri"/>
                </w:rPr>
                <w:delText>READABLE</w:delText>
              </w:r>
              <w:r w:rsidRPr="004A3754" w:rsidDel="00E84FAE">
                <w:delText xml:space="preserve"> </w:delText>
              </w:r>
            </w:del>
          </w:p>
          <w:p w14:paraId="0B61AE21" w14:textId="249DCE0B" w:rsidR="00695CE3" w:rsidRPr="004A3754" w:rsidDel="00E84FAE" w:rsidRDefault="00695CE3" w:rsidP="00695CE3">
            <w:pPr>
              <w:pStyle w:val="Tabletext"/>
              <w:rPr>
                <w:del w:id="2920" w:author="michele landi" w:date="2019-09-25T16:45:00Z"/>
                <w:rFonts w:cs="Calibri"/>
              </w:rPr>
            </w:pPr>
            <w:del w:id="2921" w:author="michele landi" w:date="2019-09-25T16:45:00Z">
              <w:r w:rsidDel="00E84FAE">
                <w:delText>(</w:delText>
              </w:r>
              <w:r w:rsidRPr="004A3754" w:rsidDel="00E84FAE">
                <w:delText>Alternatively GOOD / FOUR)</w:delText>
              </w:r>
              <w:r w:rsidRPr="004A3754" w:rsidDel="00E84FAE">
                <w:rPr>
                  <w:rFonts w:cs="Calibri"/>
                </w:rPr>
                <w:delText xml:space="preserve"> </w:delText>
              </w:r>
            </w:del>
          </w:p>
        </w:tc>
        <w:tc>
          <w:tcPr>
            <w:tcW w:w="3123" w:type="pct"/>
            <w:tcBorders>
              <w:bottom w:val="single" w:sz="4" w:space="0" w:color="auto"/>
            </w:tcBorders>
          </w:tcPr>
          <w:p w14:paraId="3D61DB17" w14:textId="07D2AC6E" w:rsidR="00695CE3" w:rsidDel="00E84FAE" w:rsidRDefault="00695CE3" w:rsidP="00695CE3">
            <w:pPr>
              <w:pStyle w:val="Tabletext"/>
              <w:rPr>
                <w:del w:id="2922" w:author="michele landi" w:date="2019-09-25T16:45:00Z"/>
              </w:rPr>
            </w:pPr>
            <w:del w:id="2923" w:author="michele landi" w:date="2019-09-25T16:45:00Z">
              <w:r w:rsidDel="00E84FAE">
                <w:delText>Information that the message is “r</w:delText>
              </w:r>
              <w:r w:rsidRPr="002965FE" w:rsidDel="00E84FAE">
                <w:delText>eadable</w:delText>
              </w:r>
              <w:r w:rsidDel="00E84FAE">
                <w:delText>”.  Alternatively may also be expressed four (ie good)</w:delText>
              </w:r>
            </w:del>
          </w:p>
        </w:tc>
      </w:tr>
      <w:tr w:rsidR="00695CE3" w:rsidDel="00E84FAE" w14:paraId="060237A5" w14:textId="08918322" w:rsidTr="00D90639">
        <w:trPr>
          <w:trHeight w:val="64"/>
          <w:del w:id="2924" w:author="michele landi" w:date="2019-09-25T16:45:00Z"/>
        </w:trPr>
        <w:tc>
          <w:tcPr>
            <w:tcW w:w="1877" w:type="pct"/>
            <w:tcBorders>
              <w:top w:val="single" w:sz="4" w:space="0" w:color="auto"/>
              <w:left w:val="single" w:sz="4" w:space="0" w:color="auto"/>
              <w:bottom w:val="single" w:sz="4" w:space="0" w:color="auto"/>
              <w:right w:val="single" w:sz="4" w:space="0" w:color="auto"/>
            </w:tcBorders>
          </w:tcPr>
          <w:p w14:paraId="3019A6DB" w14:textId="4AB7DDA0" w:rsidR="00695CE3" w:rsidRPr="004A3754" w:rsidDel="00E84FAE" w:rsidRDefault="00695CE3" w:rsidP="00695CE3">
            <w:pPr>
              <w:pStyle w:val="Tabletext"/>
              <w:rPr>
                <w:del w:id="2925" w:author="michele landi" w:date="2019-09-25T16:45:00Z"/>
              </w:rPr>
            </w:pPr>
            <w:del w:id="2926" w:author="michele landi" w:date="2019-09-25T16:45:00Z">
              <w:r w:rsidRPr="004A3754" w:rsidDel="00E84FAE">
                <w:delText xml:space="preserve">PERFECTLY READABLE </w:delText>
              </w:r>
            </w:del>
          </w:p>
          <w:p w14:paraId="6322EBE9" w14:textId="3D7ABE19" w:rsidR="00695CE3" w:rsidRPr="004A3754" w:rsidDel="00E84FAE" w:rsidRDefault="00695CE3" w:rsidP="00695CE3">
            <w:pPr>
              <w:pStyle w:val="Tabletext"/>
              <w:rPr>
                <w:del w:id="2927" w:author="michele landi" w:date="2019-09-25T16:45:00Z"/>
              </w:rPr>
            </w:pPr>
            <w:del w:id="2928" w:author="michele landi" w:date="2019-09-25T16:45:00Z">
              <w:r w:rsidDel="00E84FAE">
                <w:delText>(</w:delText>
              </w:r>
              <w:r w:rsidRPr="004A3754" w:rsidDel="00E84FAE">
                <w:delText>Alternatively EXCELLENT / FIVE)</w:delText>
              </w:r>
            </w:del>
          </w:p>
        </w:tc>
        <w:tc>
          <w:tcPr>
            <w:tcW w:w="3123" w:type="pct"/>
            <w:tcBorders>
              <w:top w:val="single" w:sz="4" w:space="0" w:color="auto"/>
              <w:left w:val="single" w:sz="4" w:space="0" w:color="auto"/>
              <w:bottom w:val="single" w:sz="4" w:space="0" w:color="auto"/>
              <w:right w:val="single" w:sz="4" w:space="0" w:color="auto"/>
            </w:tcBorders>
          </w:tcPr>
          <w:p w14:paraId="4DC12701" w14:textId="37170116" w:rsidR="00695CE3" w:rsidDel="00E84FAE" w:rsidRDefault="00695CE3" w:rsidP="00695CE3">
            <w:pPr>
              <w:pStyle w:val="Tabletext"/>
              <w:rPr>
                <w:del w:id="2929" w:author="michele landi" w:date="2019-09-25T16:45:00Z"/>
              </w:rPr>
            </w:pPr>
            <w:del w:id="2930" w:author="michele landi" w:date="2019-09-25T16:45:00Z">
              <w:r w:rsidDel="00E84FAE">
                <w:delText>Information that the message is “perfectly r</w:delText>
              </w:r>
              <w:r w:rsidRPr="002965FE" w:rsidDel="00E84FAE">
                <w:delText>eadable</w:delText>
              </w:r>
              <w:r w:rsidDel="00E84FAE">
                <w:delText>”.  Alternatively may also be expressed five (ie excellent)</w:delText>
              </w:r>
            </w:del>
          </w:p>
        </w:tc>
      </w:tr>
    </w:tbl>
    <w:p w14:paraId="1E1D6619" w14:textId="51607688" w:rsidR="00695CE3" w:rsidDel="00E84FAE" w:rsidRDefault="00695CE3" w:rsidP="00695CE3">
      <w:pPr>
        <w:rPr>
          <w:del w:id="2931" w:author="michele landi" w:date="2019-09-25T16:45:00Z"/>
        </w:rPr>
      </w:pPr>
    </w:p>
    <w:p w14:paraId="4708E765" w14:textId="7CB02EAC" w:rsidR="00AC49FA" w:rsidDel="00E84FAE" w:rsidRDefault="00AC49FA" w:rsidP="00695CE3">
      <w:pPr>
        <w:pStyle w:val="BodyText"/>
        <w:rPr>
          <w:del w:id="2932" w:author="michele landi" w:date="2019-09-25T16:45:00Z"/>
        </w:rPr>
      </w:pPr>
    </w:p>
    <w:p w14:paraId="77E43AB1" w14:textId="0DFB7293" w:rsidR="00AC49FA" w:rsidDel="00E84FAE" w:rsidRDefault="00AC49FA" w:rsidP="00695CE3">
      <w:pPr>
        <w:pStyle w:val="BodyText"/>
        <w:rPr>
          <w:del w:id="2933" w:author="michele landi" w:date="2019-09-25T16:45:00Z"/>
        </w:rPr>
      </w:pPr>
    </w:p>
    <w:p w14:paraId="68E2868D" w14:textId="4B858BD2" w:rsidR="00695CE3" w:rsidRPr="00695CE3" w:rsidDel="00E84FAE" w:rsidRDefault="00695CE3" w:rsidP="00695CE3">
      <w:pPr>
        <w:pStyle w:val="BodyText"/>
        <w:rPr>
          <w:del w:id="2934" w:author="michele landi" w:date="2019-09-25T16:45:00Z"/>
        </w:rPr>
      </w:pPr>
      <w:del w:id="2935" w:author="michele landi" w:date="2019-09-25T16:45:00Z">
        <w:r w:rsidRPr="00695CE3" w:rsidDel="00E84FAE">
          <w:delText>This may also provide an opportunity to reciprocate the radio check with the vessel to ensure VTS transmissions are clear.</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95CE3" w:rsidRPr="00695CE3" w:rsidDel="00E84FAE" w14:paraId="08BF869E" w14:textId="43E4D3DF" w:rsidTr="00D90639">
        <w:trPr>
          <w:trHeight w:val="360"/>
          <w:tblHeader/>
          <w:del w:id="2936" w:author="michele landi" w:date="2019-09-25T16:45:00Z"/>
        </w:trPr>
        <w:tc>
          <w:tcPr>
            <w:tcW w:w="1877" w:type="pct"/>
            <w:tcBorders>
              <w:bottom w:val="single" w:sz="4" w:space="0" w:color="auto"/>
            </w:tcBorders>
            <w:shd w:val="clear" w:color="auto" w:fill="D9E2F3"/>
            <w:vAlign w:val="center"/>
          </w:tcPr>
          <w:p w14:paraId="5550B546" w14:textId="5D51DFAA" w:rsidR="00695CE3" w:rsidRPr="00695CE3" w:rsidDel="00E84FAE" w:rsidRDefault="00695CE3" w:rsidP="00695CE3">
            <w:pPr>
              <w:pStyle w:val="Tableheading"/>
              <w:rPr>
                <w:del w:id="2937" w:author="michele landi" w:date="2019-09-25T16:45:00Z"/>
              </w:rPr>
            </w:pPr>
            <w:del w:id="2938" w:author="michele landi" w:date="2019-09-25T16:45:00Z">
              <w:r w:rsidRPr="00695CE3" w:rsidDel="00E84FAE">
                <w:delText>Message Element</w:delText>
              </w:r>
            </w:del>
          </w:p>
        </w:tc>
        <w:tc>
          <w:tcPr>
            <w:tcW w:w="3123" w:type="pct"/>
            <w:tcBorders>
              <w:bottom w:val="single" w:sz="4" w:space="0" w:color="auto"/>
            </w:tcBorders>
            <w:shd w:val="clear" w:color="auto" w:fill="D9E2F3"/>
            <w:vAlign w:val="center"/>
          </w:tcPr>
          <w:p w14:paraId="14472768" w14:textId="28FE6E93" w:rsidR="00695CE3" w:rsidRPr="00695CE3" w:rsidDel="00E84FAE" w:rsidRDefault="00695CE3" w:rsidP="00695CE3">
            <w:pPr>
              <w:pStyle w:val="Tableheading"/>
              <w:rPr>
                <w:del w:id="2939" w:author="michele landi" w:date="2019-09-25T16:45:00Z"/>
              </w:rPr>
            </w:pPr>
            <w:del w:id="2940" w:author="michele landi" w:date="2019-09-25T16:45:00Z">
              <w:r w:rsidRPr="00695CE3" w:rsidDel="00E84FAE">
                <w:delText>Message Intent</w:delText>
              </w:r>
            </w:del>
          </w:p>
        </w:tc>
      </w:tr>
      <w:tr w:rsidR="00695CE3" w:rsidDel="00E84FAE" w14:paraId="272CD292" w14:textId="1673159E" w:rsidTr="00D90639">
        <w:trPr>
          <w:trHeight w:val="64"/>
          <w:del w:id="2941" w:author="michele landi" w:date="2019-09-25T16:45:00Z"/>
        </w:trPr>
        <w:tc>
          <w:tcPr>
            <w:tcW w:w="1877" w:type="pct"/>
            <w:tcBorders>
              <w:top w:val="single" w:sz="4" w:space="0" w:color="auto"/>
              <w:left w:val="single" w:sz="4" w:space="0" w:color="auto"/>
              <w:bottom w:val="single" w:sz="4" w:space="0" w:color="auto"/>
              <w:right w:val="single" w:sz="4" w:space="0" w:color="auto"/>
            </w:tcBorders>
          </w:tcPr>
          <w:p w14:paraId="369C19F7" w14:textId="024BB57A" w:rsidR="00695CE3" w:rsidRPr="0063013F" w:rsidDel="00E84FAE" w:rsidRDefault="00695CE3" w:rsidP="00695CE3">
            <w:pPr>
              <w:pStyle w:val="Tabletext"/>
              <w:rPr>
                <w:del w:id="2942" w:author="michele landi" w:date="2019-09-25T16:45:00Z"/>
              </w:rPr>
            </w:pPr>
            <w:del w:id="2943" w:author="michele landi" w:date="2019-09-25T16:45:00Z">
              <w:r w:rsidDel="00E84FAE">
                <w:delText>HOW DO YOU READ ME</w:delText>
              </w:r>
            </w:del>
          </w:p>
        </w:tc>
        <w:tc>
          <w:tcPr>
            <w:tcW w:w="3123" w:type="pct"/>
            <w:tcBorders>
              <w:top w:val="single" w:sz="4" w:space="0" w:color="auto"/>
              <w:left w:val="single" w:sz="4" w:space="0" w:color="auto"/>
              <w:bottom w:val="single" w:sz="4" w:space="0" w:color="auto"/>
              <w:right w:val="single" w:sz="4" w:space="0" w:color="auto"/>
            </w:tcBorders>
          </w:tcPr>
          <w:p w14:paraId="1D9CE5E9" w14:textId="4D3C1EB6" w:rsidR="00695CE3" w:rsidRPr="0063013F" w:rsidDel="00E84FAE" w:rsidRDefault="00695CE3" w:rsidP="00695CE3">
            <w:pPr>
              <w:pStyle w:val="Tabletext"/>
              <w:rPr>
                <w:del w:id="2944" w:author="michele landi" w:date="2019-09-25T16:45:00Z"/>
              </w:rPr>
            </w:pPr>
            <w:del w:id="2945" w:author="michele landi" w:date="2019-09-25T16:45:00Z">
              <w:r w:rsidDel="00E84FAE">
                <w:delText xml:space="preserve">Question to the vessel on the clarity of the VTS signal strength </w:delText>
              </w:r>
            </w:del>
          </w:p>
        </w:tc>
      </w:tr>
    </w:tbl>
    <w:p w14:paraId="1C1F760B" w14:textId="58111EA5" w:rsidR="001741C0" w:rsidDel="00E84FAE" w:rsidRDefault="001741C0" w:rsidP="00F06234">
      <w:pPr>
        <w:pStyle w:val="BodyText"/>
        <w:rPr>
          <w:del w:id="2946" w:author="michele landi" w:date="2019-09-25T16:45:00Z"/>
        </w:rPr>
      </w:pPr>
    </w:p>
    <w:p w14:paraId="01541B21" w14:textId="39503BC4" w:rsidR="00854BCE" w:rsidRPr="00F55AD7" w:rsidDel="00E84FAE" w:rsidRDefault="00646AFD" w:rsidP="00646AFD">
      <w:pPr>
        <w:pStyle w:val="Heading1"/>
        <w:rPr>
          <w:del w:id="2947" w:author="michele landi" w:date="2019-09-25T16:45:00Z"/>
          <w:caps w:val="0"/>
        </w:rPr>
      </w:pPr>
      <w:bookmarkStart w:id="2948" w:name="_Toc18993290"/>
      <w:del w:id="2949" w:author="michele landi" w:date="2019-09-25T16:45:00Z">
        <w:r w:rsidRPr="00F55AD7" w:rsidDel="00E84FAE">
          <w:rPr>
            <w:caps w:val="0"/>
          </w:rPr>
          <w:delText>DEFINITIONS</w:delText>
        </w:r>
        <w:bookmarkEnd w:id="2948"/>
      </w:del>
    </w:p>
    <w:p w14:paraId="1146710D" w14:textId="561192D6" w:rsidR="00646AFD" w:rsidRPr="00F55AD7" w:rsidDel="00E84FAE" w:rsidRDefault="00646AFD" w:rsidP="00646AFD">
      <w:pPr>
        <w:pStyle w:val="Heading1separatationline"/>
        <w:rPr>
          <w:del w:id="2950" w:author="michele landi" w:date="2019-09-25T16:45:00Z"/>
        </w:rPr>
      </w:pPr>
    </w:p>
    <w:p w14:paraId="681BB91D" w14:textId="62E21FFE" w:rsidR="00933EE0" w:rsidDel="00E84FAE" w:rsidRDefault="00C843AC" w:rsidP="00C843AC">
      <w:pPr>
        <w:pStyle w:val="Acronym"/>
        <w:ind w:left="0" w:firstLine="0"/>
        <w:rPr>
          <w:del w:id="2951" w:author="michele landi" w:date="2019-09-25T16:45:00Z"/>
        </w:rPr>
      </w:pPr>
      <w:del w:id="2952" w:author="michele landi" w:date="2019-09-25T16:45:00Z">
        <w:r w:rsidRPr="00C843AC" w:rsidDel="00E84FAE">
          <w:rPr>
            <w:rStyle w:val="BodyTextChar"/>
          </w:rPr>
          <w:delText xml:space="preserve">The definitions of terms used in this Guideline can be found in the International Dictionary of Marine Aids to Navigation (IALA Dictionary) at </w:delText>
        </w:r>
        <w:r w:rsidR="007F77D0" w:rsidDel="00E84FAE">
          <w:fldChar w:fldCharType="begin"/>
        </w:r>
        <w:r w:rsidR="007F77D0" w:rsidDel="00E84FAE">
          <w:delInstrText xml:space="preserve"> HYPERLINK "http://www.iala-aism.org/wiki/dictionary" </w:delInstrText>
        </w:r>
        <w:r w:rsidR="007F77D0" w:rsidDel="00E84FAE">
          <w:fldChar w:fldCharType="separate"/>
        </w:r>
        <w:r w:rsidRPr="00C843AC" w:rsidDel="00E84FAE">
          <w:rPr>
            <w:rStyle w:val="BodyTextChar"/>
          </w:rPr>
          <w:delText>http://www.iala-aism.org/wiki/dictionary</w:delText>
        </w:r>
        <w:r w:rsidR="007F77D0" w:rsidDel="00E84FAE">
          <w:rPr>
            <w:rStyle w:val="BodyTextChar"/>
          </w:rPr>
          <w:fldChar w:fldCharType="end"/>
        </w:r>
        <w:r w:rsidDel="00E84FAE">
          <w:rPr>
            <w:rStyle w:val="BodyTextChar"/>
          </w:rPr>
          <w:delText xml:space="preserve"> </w:delText>
        </w:r>
        <w:r w:rsidRPr="00C843AC" w:rsidDel="00E84FAE">
          <w:rPr>
            <w:rStyle w:val="BodyTextChar"/>
          </w:rPr>
          <w:delText xml:space="preserve">and were checked as correct at the time of going to print. </w:delText>
        </w:r>
        <w:r w:rsidDel="00E84FAE">
          <w:rPr>
            <w:rStyle w:val="BodyTextChar"/>
          </w:rPr>
          <w:delText xml:space="preserve"> </w:delText>
        </w:r>
        <w:r w:rsidRPr="00C843AC" w:rsidDel="00E84FAE">
          <w:rPr>
            <w:rStyle w:val="BodyTextChar"/>
          </w:rPr>
          <w:delText>Where conflict arises, the IALA Dictionary should be considered as</w:delText>
        </w:r>
        <w:r w:rsidRPr="00C843AC" w:rsidDel="00E84FAE">
          <w:delText xml:space="preserve"> the authoritative source of definitions used in IALA documents.</w:delText>
        </w:r>
      </w:del>
    </w:p>
    <w:p w14:paraId="0A996F18" w14:textId="45626D89" w:rsidR="00933EE0" w:rsidDel="00E84FAE" w:rsidRDefault="00933EE0" w:rsidP="00933EE0">
      <w:pPr>
        <w:pStyle w:val="Heading1"/>
        <w:rPr>
          <w:del w:id="2953" w:author="michele landi" w:date="2019-09-25T16:45:00Z"/>
          <w:caps w:val="0"/>
        </w:rPr>
      </w:pPr>
      <w:bookmarkStart w:id="2954" w:name="_Toc18993291"/>
      <w:del w:id="2955" w:author="michele landi" w:date="2019-09-25T16:45:00Z">
        <w:r w:rsidRPr="00F55AD7" w:rsidDel="00E84FAE">
          <w:rPr>
            <w:caps w:val="0"/>
          </w:rPr>
          <w:delText>ACRONYMS</w:delText>
        </w:r>
        <w:bookmarkEnd w:id="2954"/>
      </w:del>
    </w:p>
    <w:p w14:paraId="03AC3E29" w14:textId="6C110A44" w:rsidR="00933EE0" w:rsidRPr="00933EE0" w:rsidDel="00E84FAE" w:rsidRDefault="00933EE0" w:rsidP="00933EE0">
      <w:pPr>
        <w:pStyle w:val="Heading1separatationline"/>
        <w:rPr>
          <w:del w:id="2956" w:author="michele landi" w:date="2019-09-25T16:45:00Z"/>
        </w:rPr>
      </w:pPr>
    </w:p>
    <w:p w14:paraId="200B654D" w14:textId="481BEA11" w:rsidR="00646AFD" w:rsidDel="00E84FAE" w:rsidRDefault="00D603BF" w:rsidP="00D603BF">
      <w:pPr>
        <w:pStyle w:val="Acronym"/>
        <w:rPr>
          <w:del w:id="2957" w:author="michele landi" w:date="2019-09-25T16:45:00Z"/>
        </w:rPr>
      </w:pPr>
      <w:del w:id="2958" w:author="michele landi" w:date="2019-09-25T16:45:00Z">
        <w:r w:rsidDel="00E84FAE">
          <w:delText>[Acronym]</w:delText>
        </w:r>
        <w:r w:rsidR="001B60A6" w:rsidRPr="00F55AD7" w:rsidDel="00E84FAE">
          <w:tab/>
        </w:r>
        <w:r w:rsidDel="00E84FAE">
          <w:delText>[Acronym]</w:delText>
        </w:r>
      </w:del>
    </w:p>
    <w:p w14:paraId="46860ECE" w14:textId="71EF7713" w:rsidR="00D603BF" w:rsidDel="00E84FAE" w:rsidRDefault="00D603BF" w:rsidP="00D603BF">
      <w:pPr>
        <w:pStyle w:val="Acronym"/>
        <w:rPr>
          <w:del w:id="2959" w:author="michele landi" w:date="2019-09-25T16:45:00Z"/>
        </w:rPr>
      </w:pPr>
      <w:del w:id="2960" w:author="michele landi" w:date="2019-09-25T16:45:00Z">
        <w:r w:rsidDel="00E84FAE">
          <w:delText>[Acronym]</w:delText>
        </w:r>
        <w:r w:rsidDel="00E84FAE">
          <w:tab/>
          <w:delText>[Acronym]</w:delText>
        </w:r>
      </w:del>
    </w:p>
    <w:p w14:paraId="1FF2C131" w14:textId="37475CD1" w:rsidR="00D603BF" w:rsidRPr="00F55AD7" w:rsidRDefault="00D603BF">
      <w:pPr>
        <w:pStyle w:val="Acronym"/>
        <w:ind w:left="0" w:firstLine="0"/>
        <w:pPrChange w:id="2961" w:author="michele landi" w:date="2019-09-25T16:58:00Z">
          <w:pPr>
            <w:pStyle w:val="Acronym"/>
          </w:pPr>
        </w:pPrChange>
      </w:pPr>
      <w:del w:id="2962" w:author="michele landi" w:date="2019-09-25T16:45:00Z">
        <w:r w:rsidDel="00E84FAE">
          <w:delText>…</w:delText>
        </w:r>
      </w:del>
      <w:del w:id="2963" w:author="michele landi" w:date="2019-09-25T16:58:00Z">
        <w:r w:rsidDel="004A139A">
          <w:tab/>
          <w:delText>…</w:delText>
        </w:r>
      </w:del>
    </w:p>
    <w:sectPr w:rsidR="00D603BF" w:rsidRPr="00F55AD7" w:rsidSect="003A6A32">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2A8FF" w14:textId="77777777" w:rsidR="009E6ADC" w:rsidRDefault="009E6ADC" w:rsidP="003274DB">
      <w:r>
        <w:separator/>
      </w:r>
    </w:p>
    <w:p w14:paraId="732A2BCE" w14:textId="77777777" w:rsidR="009E6ADC" w:rsidRDefault="009E6ADC"/>
  </w:endnote>
  <w:endnote w:type="continuationSeparator" w:id="0">
    <w:p w14:paraId="1DF36E67" w14:textId="77777777" w:rsidR="009E6ADC" w:rsidRDefault="009E6ADC" w:rsidP="003274DB">
      <w:r>
        <w:continuationSeparator/>
      </w:r>
    </w:p>
    <w:p w14:paraId="1EDF240F" w14:textId="77777777" w:rsidR="009E6ADC" w:rsidRDefault="009E6A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6AC97" w14:textId="77777777" w:rsidR="00040284" w:rsidRDefault="0004028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040284" w:rsidRDefault="0004028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040284" w:rsidRDefault="0004028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040284" w:rsidRDefault="0004028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040284" w:rsidRDefault="0004028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386AA" w14:textId="0EA69338" w:rsidR="00040284" w:rsidRDefault="00040284" w:rsidP="008747E0">
    <w:pPr>
      <w:pStyle w:val="Footer"/>
    </w:pPr>
    <w:r w:rsidRPr="00442889">
      <w:rPr>
        <w:noProof/>
        <w:lang w:eastAsia="en-GB"/>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7EF192"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040284" w:rsidRPr="00ED2A8D" w:rsidRDefault="00040284" w:rsidP="008747E0">
    <w:pPr>
      <w:pStyle w:val="Footer"/>
    </w:pPr>
  </w:p>
  <w:p w14:paraId="05175766" w14:textId="4098D326" w:rsidR="00040284" w:rsidRPr="00ED2A8D" w:rsidRDefault="00040284" w:rsidP="002735DD">
    <w:pPr>
      <w:pStyle w:val="Footer"/>
      <w:tabs>
        <w:tab w:val="left" w:pos="1781"/>
      </w:tabs>
    </w:pPr>
    <w:r>
      <w:tab/>
    </w:r>
  </w:p>
  <w:p w14:paraId="6B80A5D7" w14:textId="77777777" w:rsidR="00040284" w:rsidRPr="00ED2A8D" w:rsidRDefault="00040284" w:rsidP="008747E0">
    <w:pPr>
      <w:pStyle w:val="Footer"/>
    </w:pPr>
  </w:p>
  <w:p w14:paraId="41671561" w14:textId="6F50965C" w:rsidR="00040284" w:rsidRPr="00ED2A8D" w:rsidRDefault="0004028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D9A86" w14:textId="77777777" w:rsidR="00040284" w:rsidRDefault="00040284"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D8D57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29FA6BE0" w:rsidR="00040284" w:rsidRPr="00C907DF" w:rsidRDefault="00040284"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C30091">
      <w:rPr>
        <w:noProof/>
        <w:szCs w:val="15"/>
      </w:rPr>
      <w:t>Guideline</w:t>
    </w:r>
    <w:r>
      <w:rPr>
        <w:noProof/>
        <w:szCs w:val="15"/>
        <w:lang w:val="fr-FR"/>
      </w:rPr>
      <w:t xml:space="preserve"> XXXX</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0654E0FD" w:rsidR="00040284" w:rsidRPr="00525922" w:rsidRDefault="00040284"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A075A" w14:textId="77777777" w:rsidR="00040284" w:rsidRPr="00C716E5" w:rsidRDefault="00040284" w:rsidP="00C716E5">
    <w:pPr>
      <w:pStyle w:val="Footer"/>
      <w:rPr>
        <w:sz w:val="15"/>
        <w:szCs w:val="15"/>
      </w:rPr>
    </w:pPr>
  </w:p>
  <w:p w14:paraId="6FC904F9" w14:textId="77777777" w:rsidR="00040284" w:rsidRDefault="00040284" w:rsidP="00C716E5">
    <w:pPr>
      <w:pStyle w:val="Footerportrait"/>
    </w:pPr>
  </w:p>
  <w:p w14:paraId="0DD0B946" w14:textId="6B903309" w:rsidR="00040284" w:rsidRPr="00C907DF" w:rsidRDefault="00E679BA" w:rsidP="00C716E5">
    <w:pPr>
      <w:pStyle w:val="Footerportrait"/>
      <w:rPr>
        <w:rStyle w:val="PageNumber"/>
        <w:szCs w:val="15"/>
      </w:rPr>
    </w:pPr>
    <w:fldSimple w:instr=" STYLEREF &quot;Document type&quot; \* MERGEFORMAT ">
      <w:r w:rsidR="004D1C61">
        <w:t>IALA Guideline</w:t>
      </w:r>
    </w:fldSimple>
    <w:r w:rsidR="00040284" w:rsidRPr="00C907DF">
      <w:t xml:space="preserve"> </w:t>
    </w:r>
    <w:fldSimple w:instr=" STYLEREF &quot;Document number&quot; \* MERGEFORMAT ">
      <w:r w:rsidR="004D1C61">
        <w:t>Guideline XXXX</w:t>
      </w:r>
    </w:fldSimple>
    <w:r w:rsidR="00040284" w:rsidRPr="00C907DF">
      <w:t xml:space="preserve"> –</w:t>
    </w:r>
    <w:r w:rsidR="00040284">
      <w:t xml:space="preserve"> </w:t>
    </w:r>
    <w:fldSimple w:instr=" STYLEREF &quot;Document name&quot; \* MERGEFORMAT ">
      <w:r w:rsidR="004D1C61">
        <w:t>VTS COMMUNICATION PHRASES</w:t>
      </w:r>
    </w:fldSimple>
  </w:p>
  <w:p w14:paraId="1B606CCD" w14:textId="4D176FAD" w:rsidR="00040284" w:rsidRPr="00C907DF" w:rsidRDefault="00E679BA" w:rsidP="00C716E5">
    <w:pPr>
      <w:pStyle w:val="Footerportrait"/>
    </w:pPr>
    <w:fldSimple w:instr=" STYLEREF &quot;Edition number&quot; \* MERGEFORMAT ">
      <w:r w:rsidR="004D1C61">
        <w:t>Edition x.x</w:t>
      </w:r>
    </w:fldSimple>
    <w:r w:rsidR="00040284">
      <w:t xml:space="preserve">  </w:t>
    </w:r>
    <w:fldSimple w:instr=" STYLEREF &quot;Document date&quot; \* MERGEFORMAT ">
      <w:r w:rsidR="004D1C61">
        <w:t>Revokes Guideline [number]</w:t>
      </w:r>
    </w:fldSimple>
    <w:r w:rsidR="00040284" w:rsidRPr="00C907DF">
      <w:tab/>
    </w:r>
    <w:r w:rsidR="00040284">
      <w:t xml:space="preserve">P </w:t>
    </w:r>
    <w:r w:rsidR="00040284" w:rsidRPr="00C907DF">
      <w:rPr>
        <w:rStyle w:val="PageNumber"/>
        <w:szCs w:val="15"/>
      </w:rPr>
      <w:fldChar w:fldCharType="begin"/>
    </w:r>
    <w:r w:rsidR="00040284" w:rsidRPr="00C907DF">
      <w:rPr>
        <w:rStyle w:val="PageNumber"/>
        <w:szCs w:val="15"/>
      </w:rPr>
      <w:instrText xml:space="preserve">PAGE  </w:instrText>
    </w:r>
    <w:r w:rsidR="00040284" w:rsidRPr="00C907DF">
      <w:rPr>
        <w:rStyle w:val="PageNumber"/>
        <w:szCs w:val="15"/>
      </w:rPr>
      <w:fldChar w:fldCharType="separate"/>
    </w:r>
    <w:r w:rsidR="00E814A2">
      <w:rPr>
        <w:rStyle w:val="PageNumber"/>
        <w:szCs w:val="15"/>
      </w:rPr>
      <w:t>5</w:t>
    </w:r>
    <w:r w:rsidR="0004028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65AF4" w14:textId="77777777" w:rsidR="00040284" w:rsidRDefault="00040284" w:rsidP="00C716E5">
    <w:pPr>
      <w:pStyle w:val="Footer"/>
    </w:pPr>
  </w:p>
  <w:p w14:paraId="4D7BEBDA" w14:textId="77777777" w:rsidR="00040284" w:rsidRDefault="00040284" w:rsidP="00C716E5">
    <w:pPr>
      <w:pStyle w:val="Footerportrait"/>
    </w:pPr>
  </w:p>
  <w:p w14:paraId="2613E04A" w14:textId="292ED21F" w:rsidR="00040284" w:rsidRPr="00C907DF" w:rsidRDefault="00E679BA" w:rsidP="00C716E5">
    <w:pPr>
      <w:pStyle w:val="Footerportrait"/>
      <w:rPr>
        <w:rStyle w:val="PageNumber"/>
        <w:szCs w:val="15"/>
      </w:rPr>
    </w:pPr>
    <w:fldSimple w:instr=" STYLEREF &quot;Document type&quot; \* MERGEFORMAT ">
      <w:r w:rsidR="004D1C61">
        <w:t>IALA Guideline</w:t>
      </w:r>
    </w:fldSimple>
    <w:r w:rsidR="00040284" w:rsidRPr="00C907DF">
      <w:t xml:space="preserve"> </w:t>
    </w:r>
    <w:fldSimple w:instr=" STYLEREF &quot;Document number&quot; \* MERGEFORMAT ">
      <w:r w:rsidR="004D1C61">
        <w:t>Guideline XXXX</w:t>
      </w:r>
    </w:fldSimple>
    <w:r w:rsidR="00040284" w:rsidRPr="00C907DF">
      <w:t xml:space="preserve"> –</w:t>
    </w:r>
    <w:r w:rsidR="00040284">
      <w:t xml:space="preserve"> </w:t>
    </w:r>
    <w:fldSimple w:instr=" STYLEREF &quot;Document name&quot; \* MERGEFORMAT ">
      <w:r w:rsidR="004D1C61">
        <w:t>VTS COMMUNICATION PHRASES</w:t>
      </w:r>
    </w:fldSimple>
  </w:p>
  <w:p w14:paraId="63904568" w14:textId="1BFC142D" w:rsidR="00040284" w:rsidRPr="00525922" w:rsidRDefault="00E679BA" w:rsidP="00C716E5">
    <w:pPr>
      <w:pStyle w:val="Footerportrait"/>
    </w:pPr>
    <w:fldSimple w:instr=" STYLEREF &quot;Edition number&quot; \* MERGEFORMAT ">
      <w:r w:rsidR="004D1C61">
        <w:t>Edition x.x</w:t>
      </w:r>
    </w:fldSimple>
    <w:r w:rsidR="00040284" w:rsidRPr="00C907DF">
      <w:tab/>
    </w:r>
    <w:r w:rsidR="00040284">
      <w:t xml:space="preserve">P </w:t>
    </w:r>
    <w:r w:rsidR="00040284" w:rsidRPr="00C907DF">
      <w:rPr>
        <w:rStyle w:val="PageNumber"/>
        <w:szCs w:val="15"/>
      </w:rPr>
      <w:fldChar w:fldCharType="begin"/>
    </w:r>
    <w:r w:rsidR="00040284" w:rsidRPr="00C907DF">
      <w:rPr>
        <w:rStyle w:val="PageNumber"/>
        <w:szCs w:val="15"/>
      </w:rPr>
      <w:instrText xml:space="preserve">PAGE  </w:instrText>
    </w:r>
    <w:r w:rsidR="00040284" w:rsidRPr="00C907DF">
      <w:rPr>
        <w:rStyle w:val="PageNumber"/>
        <w:szCs w:val="15"/>
      </w:rPr>
      <w:fldChar w:fldCharType="separate"/>
    </w:r>
    <w:r w:rsidR="00E814A2">
      <w:rPr>
        <w:rStyle w:val="PageNumber"/>
        <w:szCs w:val="15"/>
      </w:rPr>
      <w:t>3</w:t>
    </w:r>
    <w:r w:rsidR="0004028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60C83" w14:textId="77777777" w:rsidR="00040284" w:rsidRDefault="00040284" w:rsidP="00C716E5">
    <w:pPr>
      <w:pStyle w:val="Footer"/>
    </w:pPr>
  </w:p>
  <w:p w14:paraId="663AE836" w14:textId="77777777" w:rsidR="00040284" w:rsidRDefault="00040284" w:rsidP="00C716E5">
    <w:pPr>
      <w:pStyle w:val="Footerportrait"/>
    </w:pPr>
  </w:p>
  <w:p w14:paraId="7CEB4BBC" w14:textId="316D3A37" w:rsidR="00040284" w:rsidRPr="00C907DF" w:rsidRDefault="00E679BA" w:rsidP="00760004">
    <w:pPr>
      <w:pStyle w:val="Footerportrait"/>
      <w:tabs>
        <w:tab w:val="clear" w:pos="10206"/>
        <w:tab w:val="right" w:pos="15704"/>
      </w:tabs>
    </w:pPr>
    <w:fldSimple w:instr=" STYLEREF &quot;Document type&quot; \* MERGEFORMAT ">
      <w:r w:rsidR="004D1C61">
        <w:t>IALA Guideline</w:t>
      </w:r>
    </w:fldSimple>
    <w:r w:rsidR="00040284" w:rsidRPr="00C907DF">
      <w:t xml:space="preserve"> </w:t>
    </w:r>
    <w:fldSimple w:instr=" STYLEREF &quot;Document number&quot; \* MERGEFORMAT ">
      <w:r w:rsidR="004D1C61">
        <w:t>Guideline XXXX</w:t>
      </w:r>
    </w:fldSimple>
    <w:r w:rsidR="00040284" w:rsidRPr="00C907DF">
      <w:t xml:space="preserve"> –</w:t>
    </w:r>
    <w:r w:rsidR="00040284">
      <w:t xml:space="preserve"> </w:t>
    </w:r>
    <w:fldSimple w:instr=" STYLEREF &quot;Document name&quot; \* MERGEFORMAT ">
      <w:r w:rsidR="004D1C61">
        <w:t>VTS COMMUNICATION PHRASES</w:t>
      </w:r>
    </w:fldSimple>
    <w:r w:rsidR="00040284">
      <w:tab/>
    </w:r>
  </w:p>
  <w:p w14:paraId="69C56F9E" w14:textId="52654C76" w:rsidR="00040284" w:rsidRPr="00C907DF" w:rsidRDefault="00E679BA" w:rsidP="00760004">
    <w:pPr>
      <w:pStyle w:val="Footerportrait"/>
      <w:tabs>
        <w:tab w:val="clear" w:pos="10206"/>
        <w:tab w:val="right" w:pos="15704"/>
      </w:tabs>
    </w:pPr>
    <w:fldSimple w:instr=" STYLEREF &quot;Edition number&quot; \* MERGEFORMAT ">
      <w:r w:rsidR="004D1C61">
        <w:t>Edition x.x</w:t>
      </w:r>
    </w:fldSimple>
    <w:r w:rsidR="00040284">
      <w:t xml:space="preserve">  </w:t>
    </w:r>
    <w:fldSimple w:instr=" STYLEREF &quot;Document date&quot; \* MERGEFORMAT ">
      <w:r w:rsidR="004D1C61">
        <w:t>Revokes Guideline [number]</w:t>
      </w:r>
    </w:fldSimple>
    <w:r w:rsidR="00040284">
      <w:tab/>
    </w:r>
    <w:r w:rsidR="00040284">
      <w:rPr>
        <w:rStyle w:val="PageNumber"/>
        <w:szCs w:val="15"/>
      </w:rPr>
      <w:t xml:space="preserve">P </w:t>
    </w:r>
    <w:r w:rsidR="00040284" w:rsidRPr="00C907DF">
      <w:rPr>
        <w:rStyle w:val="PageNumber"/>
        <w:szCs w:val="15"/>
      </w:rPr>
      <w:fldChar w:fldCharType="begin"/>
    </w:r>
    <w:r w:rsidR="00040284" w:rsidRPr="00C907DF">
      <w:rPr>
        <w:rStyle w:val="PageNumber"/>
        <w:szCs w:val="15"/>
      </w:rPr>
      <w:instrText xml:space="preserve">PAGE  </w:instrText>
    </w:r>
    <w:r w:rsidR="00040284" w:rsidRPr="00C907DF">
      <w:rPr>
        <w:rStyle w:val="PageNumber"/>
        <w:szCs w:val="15"/>
      </w:rPr>
      <w:fldChar w:fldCharType="separate"/>
    </w:r>
    <w:r w:rsidR="00E814A2">
      <w:rPr>
        <w:rStyle w:val="PageNumber"/>
        <w:szCs w:val="15"/>
      </w:rPr>
      <w:t>15</w:t>
    </w:r>
    <w:r w:rsidR="00040284"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5DAD0" w14:textId="77777777" w:rsidR="009E6ADC" w:rsidRDefault="009E6ADC" w:rsidP="003274DB">
      <w:r>
        <w:separator/>
      </w:r>
    </w:p>
    <w:p w14:paraId="57883C7F" w14:textId="77777777" w:rsidR="009E6ADC" w:rsidRDefault="009E6ADC"/>
  </w:footnote>
  <w:footnote w:type="continuationSeparator" w:id="0">
    <w:p w14:paraId="443C384F" w14:textId="77777777" w:rsidR="009E6ADC" w:rsidRDefault="009E6ADC" w:rsidP="003274DB">
      <w:r>
        <w:continuationSeparator/>
      </w:r>
    </w:p>
    <w:p w14:paraId="55491666" w14:textId="77777777" w:rsidR="009E6ADC" w:rsidRDefault="009E6ADC"/>
  </w:footnote>
  <w:footnote w:id="1">
    <w:p w14:paraId="259DF747" w14:textId="1C6C00D5" w:rsidR="00040284" w:rsidRPr="0057722E" w:rsidDel="00E84FAE" w:rsidRDefault="00040284">
      <w:pPr>
        <w:pStyle w:val="FootnoteText"/>
        <w:rPr>
          <w:del w:id="88" w:author="michele landi" w:date="2019-09-25T16:48:00Z"/>
          <w:lang w:val="en-AU"/>
        </w:rPr>
      </w:pPr>
      <w:del w:id="89" w:author="michele landi" w:date="2019-09-25T16:48:00Z">
        <w:r w:rsidDel="00E84FAE">
          <w:rPr>
            <w:rStyle w:val="FootnoteReference"/>
          </w:rPr>
          <w:footnoteRef/>
        </w:r>
        <w:r w:rsidDel="00E84FAE">
          <w:delText xml:space="preserve"> </w:delText>
        </w:r>
        <w:r w:rsidRPr="0057722E" w:rsidDel="00E84FAE">
          <w:delText>Volume IVE, Recommendation ITU‐R, M117 and following</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B1184" w14:textId="29C08E5C" w:rsidR="00040284" w:rsidRDefault="00F16FA7">
    <w:pPr>
      <w:pStyle w:val="Header"/>
    </w:pPr>
    <w:r>
      <w:rPr>
        <w:noProof/>
      </w:rPr>
      <mc:AlternateContent>
        <mc:Choice Requires="wps">
          <w:drawing>
            <wp:anchor distT="0" distB="0" distL="114300" distR="114300" simplePos="0" relativeHeight="251705344" behindDoc="1" locked="0" layoutInCell="0" allowOverlap="1" wp14:anchorId="7C59FA3D" wp14:editId="323B588B">
              <wp:simplePos x="0" y="0"/>
              <wp:positionH relativeFrom="margin">
                <wp:align>center</wp:align>
              </wp:positionH>
              <wp:positionV relativeFrom="margin">
                <wp:align>center</wp:align>
              </wp:positionV>
              <wp:extent cx="5709920" cy="3425825"/>
              <wp:effectExtent l="0" t="1247775" r="0" b="717550"/>
              <wp:wrapNone/>
              <wp:docPr id="20"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19DA6F"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59FA3D"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111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CpMzGKJAgAABQ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4519DA6F"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35749" w14:textId="65F96C4D" w:rsidR="00040284" w:rsidRDefault="00040284">
    <w:pPr>
      <w:pStyle w:val="Header"/>
    </w:pPr>
    <w:r>
      <w:rPr>
        <w:noProof/>
        <w:lang w:eastAsia="en-GB"/>
      </w:rPr>
      <mc:AlternateContent>
        <mc:Choice Requires="wps">
          <w:drawing>
            <wp:anchor distT="0" distB="0" distL="114300" distR="114300" simplePos="0" relativeHeight="251723776" behindDoc="1" locked="0" layoutInCell="0" allowOverlap="1" wp14:anchorId="0AD7923B" wp14:editId="11C8F8B1">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2B6D78E" w14:textId="77777777" w:rsidR="00040284" w:rsidRDefault="00040284"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8" o:spid="_x0000_s1034"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Ap&#10;pVERhwIAAP0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72B6D78E" w14:textId="77777777" w:rsidR="00040284" w:rsidRDefault="00040284"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7582F" w14:textId="1FB1638D" w:rsidR="00040284" w:rsidRPr="00667792" w:rsidRDefault="00040284" w:rsidP="00667792">
    <w:pPr>
      <w:pStyle w:val="Header"/>
    </w:pPr>
    <w:r>
      <w:rPr>
        <w:noProof/>
        <w:lang w:eastAsia="en-GB"/>
      </w:rPr>
      <mc:AlternateContent>
        <mc:Choice Requires="wps">
          <w:drawing>
            <wp:anchor distT="0" distB="0" distL="114300" distR="114300" simplePos="0" relativeHeight="251725824" behindDoc="1" locked="0" layoutInCell="0" allowOverlap="1" wp14:anchorId="2C04D073" wp14:editId="7EF00447">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06112A3" w14:textId="77777777" w:rsidR="00040284" w:rsidRDefault="00040284"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04D073" id="_x0000_t202" coordsize="21600,21600" o:spt="202" path="m,l,21600r21600,l21600,xe">
              <v:stroke joinstyle="miter"/>
              <v:path gradientshapeok="t" o:connecttype="rect"/>
            </v:shapetype>
            <v:shape id="Text Box 7" o:spid="_x0000_s1035"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Je2btW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006112A3" w14:textId="77777777" w:rsidR="00040284" w:rsidRDefault="00040284"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eastAsia="en-GB"/>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645FA" w14:textId="0A24F3C2" w:rsidR="00040284" w:rsidRDefault="00040284">
    <w:pPr>
      <w:pStyle w:val="Header"/>
    </w:pPr>
    <w:r>
      <w:rPr>
        <w:noProof/>
        <w:lang w:eastAsia="en-GB"/>
      </w:rPr>
      <mc:AlternateContent>
        <mc:Choice Requires="wps">
          <w:drawing>
            <wp:anchor distT="0" distB="0" distL="114300" distR="114300" simplePos="0" relativeHeight="251721728" behindDoc="1" locked="0" layoutInCell="0" allowOverlap="1" wp14:anchorId="5C25084A" wp14:editId="261837E4">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D9C5FE9" w14:textId="77777777" w:rsidR="00040284" w:rsidRDefault="00040284"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4" o:spid="_x0000_s1036"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DJcFKoigIAAAQFAAAOAAAAAAAAAAAAAAAAAC4CAABkcnMvZTJvRG9jLnhtbFBLAQItABQABgAI&#10;AAAAIQCmAIQA3AAAAAUBAAAPAAAAAAAAAAAAAAAAAOQEAABkcnMvZG93bnJldi54bWxQSwUGAAAA&#10;AAQABADzAAAA7QUAAAAA&#10;" o:allowincell="f" filled="f" stroked="f">
              <v:stroke joinstyle="round"/>
              <o:lock v:ext="edit" shapetype="t"/>
              <v:textbox style="mso-fit-shape-to-text:t">
                <w:txbxContent>
                  <w:p w14:paraId="5D9C5FE9" w14:textId="77777777" w:rsidR="00040284" w:rsidRDefault="00040284"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42A9E" w14:textId="7DE9937D" w:rsidR="00040284" w:rsidRPr="003752D2" w:rsidRDefault="00F16FA7" w:rsidP="00B6066D">
    <w:pPr>
      <w:pStyle w:val="Header"/>
      <w:jc w:val="right"/>
      <w:rPr>
        <w:sz w:val="24"/>
        <w:szCs w:val="24"/>
      </w:rPr>
    </w:pPr>
    <w:r>
      <w:rPr>
        <w:noProof/>
        <w:sz w:val="24"/>
        <w:szCs w:val="24"/>
      </w:rPr>
      <mc:AlternateContent>
        <mc:Choice Requires="wps">
          <w:drawing>
            <wp:anchor distT="0" distB="0" distL="114300" distR="114300" simplePos="0" relativeHeight="251707392" behindDoc="1" locked="0" layoutInCell="0" allowOverlap="1" wp14:anchorId="7EED49BC" wp14:editId="10152A68">
              <wp:simplePos x="0" y="0"/>
              <wp:positionH relativeFrom="margin">
                <wp:align>center</wp:align>
              </wp:positionH>
              <wp:positionV relativeFrom="margin">
                <wp:align>center</wp:align>
              </wp:positionV>
              <wp:extent cx="5709920" cy="3425825"/>
              <wp:effectExtent l="0" t="1247775" r="0" b="717550"/>
              <wp:wrapNone/>
              <wp:docPr id="19"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6B07F81"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EED49BC" id="_x0000_t202" coordsize="21600,21600" o:spt="202" path="m,l,21600r21600,l21600,xe">
              <v:stroke joinstyle="miter"/>
              <v:path gradientshapeok="t" o:connecttype="rect"/>
            </v:shapetype>
            <v:shape id="WordArt 3" o:spid="_x0000_s1027" type="#_x0000_t202" style="position:absolute;left:0;text-align:left;margin-left:0;margin-top:0;width:449.6pt;height:269.75pt;rotation:-45;z-index:-2516090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GGjkCq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66B07F81"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040284" w:rsidRPr="003752D2">
      <w:rPr>
        <w:noProof/>
        <w:sz w:val="24"/>
        <w:szCs w:val="24"/>
        <w:lang w:eastAsia="en-GB"/>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4D1C61">
      <w:rPr>
        <w:sz w:val="24"/>
        <w:szCs w:val="24"/>
      </w:rPr>
      <w:t>VTS49</w:t>
    </w:r>
    <w:bookmarkStart w:id="1" w:name="_GoBack"/>
    <w:bookmarkEnd w:id="1"/>
    <w:r w:rsidR="004D1C61">
      <w:rPr>
        <w:sz w:val="24"/>
        <w:szCs w:val="24"/>
      </w:rPr>
      <w:t>-8.3.1 (</w:t>
    </w:r>
    <w:r w:rsidR="00040284" w:rsidRPr="003752D2">
      <w:rPr>
        <w:sz w:val="24"/>
        <w:szCs w:val="24"/>
      </w:rPr>
      <w:t>VTS4</w:t>
    </w:r>
    <w:r w:rsidR="00E679BA">
      <w:rPr>
        <w:sz w:val="24"/>
        <w:szCs w:val="24"/>
      </w:rPr>
      <w:t>8-8.3.1</w:t>
    </w:r>
    <w:r w:rsidR="004D1C61">
      <w:rPr>
        <w:sz w:val="24"/>
        <w:szCs w:val="24"/>
      </w:rPr>
      <w:t>)</w:t>
    </w:r>
  </w:p>
  <w:p w14:paraId="77B6579F" w14:textId="77777777" w:rsidR="00040284" w:rsidRDefault="00040284" w:rsidP="00B6066D">
    <w:pPr>
      <w:pStyle w:val="Header"/>
      <w:jc w:val="right"/>
    </w:pPr>
  </w:p>
  <w:p w14:paraId="294C62FA" w14:textId="77777777" w:rsidR="00040284" w:rsidRDefault="00040284" w:rsidP="00B6066D">
    <w:pPr>
      <w:pStyle w:val="Header"/>
      <w:jc w:val="right"/>
    </w:pPr>
  </w:p>
  <w:p w14:paraId="36C3E9FB" w14:textId="379BEF4B" w:rsidR="00040284" w:rsidRDefault="00040284" w:rsidP="008747E0">
    <w:pPr>
      <w:pStyle w:val="Header"/>
    </w:pPr>
  </w:p>
  <w:p w14:paraId="14F42252" w14:textId="6D14E74F" w:rsidR="00040284" w:rsidRDefault="00040284" w:rsidP="008747E0">
    <w:pPr>
      <w:pStyle w:val="Header"/>
    </w:pPr>
  </w:p>
  <w:p w14:paraId="74D558FC" w14:textId="55FAA32E" w:rsidR="00040284" w:rsidRDefault="00040284" w:rsidP="008747E0">
    <w:pPr>
      <w:pStyle w:val="Header"/>
    </w:pPr>
    <w:r>
      <w:rPr>
        <w:noProof/>
        <w:lang w:eastAsia="en-GB"/>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040284" w:rsidRPr="00ED2A8D" w:rsidRDefault="00040284" w:rsidP="008747E0">
    <w:pPr>
      <w:pStyle w:val="Header"/>
    </w:pPr>
  </w:p>
  <w:p w14:paraId="6AD2C8D3" w14:textId="681F1255" w:rsidR="00040284" w:rsidRPr="00ED2A8D" w:rsidRDefault="0004028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D27DC" w14:textId="120530EB" w:rsidR="00040284" w:rsidRDefault="00040284">
    <w:pPr>
      <w:pStyle w:val="Header"/>
    </w:pPr>
    <w:r>
      <w:rPr>
        <w:noProof/>
        <w:lang w:eastAsia="en-GB"/>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040284" w:rsidRDefault="00040284">
    <w:pPr>
      <w:pStyle w:val="Header"/>
    </w:pPr>
  </w:p>
  <w:p w14:paraId="60B8593E" w14:textId="77777777" w:rsidR="00040284" w:rsidRDefault="0004028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2813E" w14:textId="6CC3FABF" w:rsidR="00040284" w:rsidRDefault="00F16FA7">
    <w:pPr>
      <w:pStyle w:val="Header"/>
    </w:pPr>
    <w:r>
      <w:rPr>
        <w:noProof/>
      </w:rPr>
      <mc:AlternateContent>
        <mc:Choice Requires="wps">
          <w:drawing>
            <wp:anchor distT="0" distB="0" distL="114300" distR="114300" simplePos="0" relativeHeight="251711488" behindDoc="1" locked="0" layoutInCell="0" allowOverlap="1" wp14:anchorId="0A80A743" wp14:editId="32BBE16E">
              <wp:simplePos x="0" y="0"/>
              <wp:positionH relativeFrom="margin">
                <wp:align>center</wp:align>
              </wp:positionH>
              <wp:positionV relativeFrom="margin">
                <wp:align>center</wp:align>
              </wp:positionV>
              <wp:extent cx="5709920" cy="3425825"/>
              <wp:effectExtent l="0" t="1247775" r="0" b="717550"/>
              <wp:wrapNone/>
              <wp:docPr id="18"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A2C5F3A"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80A743" id="_x0000_t202" coordsize="21600,21600" o:spt="202" path="m,l,21600r21600,l21600,xe">
              <v:stroke joinstyle="miter"/>
              <v:path gradientshapeok="t" o:connecttype="rect"/>
            </v:shapetype>
            <v:shape id="WordArt 5" o:spid="_x0000_s1028" type="#_x0000_t202" style="position:absolute;margin-left:0;margin-top:0;width:449.6pt;height:269.75pt;rotation:-45;z-index:-2516049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PbUVl+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1A2C5F3A"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F0FE5" w14:textId="3A4D519F" w:rsidR="00040284" w:rsidRPr="00ED2A8D" w:rsidRDefault="00F16FA7" w:rsidP="008747E0">
    <w:pPr>
      <w:pStyle w:val="Header"/>
    </w:pPr>
    <w:r>
      <w:rPr>
        <w:noProof/>
      </w:rPr>
      <mc:AlternateContent>
        <mc:Choice Requires="wps">
          <w:drawing>
            <wp:anchor distT="0" distB="0" distL="114300" distR="114300" simplePos="0" relativeHeight="251713536" behindDoc="1" locked="0" layoutInCell="0" allowOverlap="1" wp14:anchorId="4010BE48" wp14:editId="657AFD1E">
              <wp:simplePos x="0" y="0"/>
              <wp:positionH relativeFrom="margin">
                <wp:align>center</wp:align>
              </wp:positionH>
              <wp:positionV relativeFrom="margin">
                <wp:align>center</wp:align>
              </wp:positionV>
              <wp:extent cx="5709920" cy="3425825"/>
              <wp:effectExtent l="0" t="1247775" r="0" b="717550"/>
              <wp:wrapNone/>
              <wp:docPr id="17"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ABDC27A"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010BE48" id="_x0000_t202" coordsize="21600,21600" o:spt="202" path="m,l,21600r21600,l21600,xe">
              <v:stroke joinstyle="miter"/>
              <v:path gradientshapeok="t" o:connecttype="rect"/>
            </v:shapetype>
            <v:shape id="WordArt 6" o:spid="_x0000_s1029" type="#_x0000_t202" style="position:absolute;margin-left:0;margin-top:0;width:449.6pt;height:269.75pt;rotation:-45;z-index:-2516029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MUJ+XW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1ABDC27A"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040284">
      <w:rPr>
        <w:noProof/>
        <w:lang w:eastAsia="en-GB"/>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040284" w:rsidRPr="00ED2A8D" w:rsidRDefault="00040284" w:rsidP="008747E0">
    <w:pPr>
      <w:pStyle w:val="Header"/>
    </w:pPr>
  </w:p>
  <w:p w14:paraId="20BBBC6D" w14:textId="77777777" w:rsidR="00040284" w:rsidRDefault="00040284" w:rsidP="008747E0">
    <w:pPr>
      <w:pStyle w:val="Header"/>
    </w:pPr>
  </w:p>
  <w:p w14:paraId="5D38743E" w14:textId="77777777" w:rsidR="00040284" w:rsidRDefault="00040284" w:rsidP="008747E0">
    <w:pPr>
      <w:pStyle w:val="Header"/>
    </w:pPr>
  </w:p>
  <w:p w14:paraId="59D055C6" w14:textId="77777777" w:rsidR="00040284" w:rsidRDefault="00040284" w:rsidP="008747E0">
    <w:pPr>
      <w:pStyle w:val="Header"/>
    </w:pPr>
  </w:p>
  <w:p w14:paraId="2877724F" w14:textId="77777777" w:rsidR="00040284" w:rsidRPr="00441393" w:rsidRDefault="00040284" w:rsidP="00441393">
    <w:pPr>
      <w:pStyle w:val="Contents"/>
    </w:pPr>
    <w:r>
      <w:t>DOCUMENT REVISION</w:t>
    </w:r>
  </w:p>
  <w:p w14:paraId="09691153" w14:textId="77777777" w:rsidR="00040284" w:rsidRPr="00ED2A8D" w:rsidRDefault="00040284" w:rsidP="008747E0">
    <w:pPr>
      <w:pStyle w:val="Header"/>
    </w:pPr>
  </w:p>
  <w:p w14:paraId="1ECA61B7" w14:textId="77777777" w:rsidR="00040284" w:rsidRPr="00AC33A2" w:rsidRDefault="0004028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AD1AA" w14:textId="158C27E2" w:rsidR="00040284" w:rsidRDefault="00F16FA7">
    <w:pPr>
      <w:pStyle w:val="Header"/>
    </w:pPr>
    <w:r>
      <w:rPr>
        <w:noProof/>
      </w:rPr>
      <mc:AlternateContent>
        <mc:Choice Requires="wps">
          <w:drawing>
            <wp:anchor distT="0" distB="0" distL="114300" distR="114300" simplePos="0" relativeHeight="251709440" behindDoc="1" locked="0" layoutInCell="0" allowOverlap="1" wp14:anchorId="3F029FF8" wp14:editId="330302B8">
              <wp:simplePos x="0" y="0"/>
              <wp:positionH relativeFrom="margin">
                <wp:align>center</wp:align>
              </wp:positionH>
              <wp:positionV relativeFrom="margin">
                <wp:align>center</wp:align>
              </wp:positionV>
              <wp:extent cx="5709920" cy="3425825"/>
              <wp:effectExtent l="0" t="1247775" r="0" b="717550"/>
              <wp:wrapNone/>
              <wp:docPr id="15"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C5AD755"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029FF8" id="_x0000_t202" coordsize="21600,21600" o:spt="202" path="m,l,21600r21600,l21600,xe">
              <v:stroke joinstyle="miter"/>
              <v:path gradientshapeok="t" o:connecttype="rect"/>
            </v:shapetype>
            <v:shape id="WordArt 4" o:spid="_x0000_s1030" type="#_x0000_t202" style="position:absolute;margin-left:0;margin-top:0;width:449.6pt;height:269.75pt;rotation:-45;z-index:-2516070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EeQm4S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2C5AD755"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F8321" w14:textId="18C38727" w:rsidR="00040284" w:rsidRDefault="00F16FA7">
    <w:pPr>
      <w:pStyle w:val="Header"/>
    </w:pPr>
    <w:r>
      <w:rPr>
        <w:noProof/>
      </w:rPr>
      <mc:AlternateContent>
        <mc:Choice Requires="wps">
          <w:drawing>
            <wp:anchor distT="0" distB="0" distL="114300" distR="114300" simplePos="0" relativeHeight="251717632" behindDoc="1" locked="0" layoutInCell="0" allowOverlap="1" wp14:anchorId="59B72C87" wp14:editId="7978578C">
              <wp:simplePos x="0" y="0"/>
              <wp:positionH relativeFrom="margin">
                <wp:align>center</wp:align>
              </wp:positionH>
              <wp:positionV relativeFrom="margin">
                <wp:align>center</wp:align>
              </wp:positionV>
              <wp:extent cx="5709920" cy="3425825"/>
              <wp:effectExtent l="0" t="1247775" r="0" b="717550"/>
              <wp:wrapNone/>
              <wp:docPr id="13"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C399481"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B72C87" id="_x0000_t202" coordsize="21600,21600" o:spt="202" path="m,l,21600r21600,l21600,xe">
              <v:stroke joinstyle="miter"/>
              <v:path gradientshapeok="t" o:connecttype="rect"/>
            </v:shapetype>
            <v:shape id="WordArt 8" o:spid="_x0000_s1031" type="#_x0000_t202" style="position:absolute;margin-left:0;margin-top:0;width:449.6pt;height:269.75pt;rotation:-45;z-index:-2515988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N2geDO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7C399481"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6E5F9" w14:textId="39343915" w:rsidR="00040284" w:rsidRPr="00ED2A8D" w:rsidRDefault="00F16FA7" w:rsidP="008747E0">
    <w:pPr>
      <w:pStyle w:val="Header"/>
    </w:pPr>
    <w:r>
      <w:rPr>
        <w:noProof/>
      </w:rPr>
      <mc:AlternateContent>
        <mc:Choice Requires="wps">
          <w:drawing>
            <wp:anchor distT="0" distB="0" distL="114300" distR="114300" simplePos="0" relativeHeight="251719680" behindDoc="1" locked="0" layoutInCell="0" allowOverlap="1" wp14:anchorId="1A70CAE0" wp14:editId="575028A5">
              <wp:simplePos x="0" y="0"/>
              <wp:positionH relativeFrom="margin">
                <wp:align>center</wp:align>
              </wp:positionH>
              <wp:positionV relativeFrom="margin">
                <wp:align>center</wp:align>
              </wp:positionV>
              <wp:extent cx="5709920" cy="3425825"/>
              <wp:effectExtent l="0" t="1247775" r="0" b="717550"/>
              <wp:wrapNone/>
              <wp:docPr id="12"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935E3C6"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70CAE0" id="_x0000_t202" coordsize="21600,21600" o:spt="202" path="m,l,21600r21600,l21600,xe">
              <v:stroke joinstyle="miter"/>
              <v:path gradientshapeok="t" o:connecttype="rect"/>
            </v:shapetype>
            <v:shape id="WordArt 9" o:spid="_x0000_s1032" type="#_x0000_t202" style="position:absolute;margin-left:0;margin-top:0;width:449.6pt;height:269.75pt;rotation:-45;z-index:-251596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MIe6Du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5935E3C6"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040284">
      <w:rPr>
        <w:noProof/>
        <w:lang w:eastAsia="en-GB"/>
      </w:rPr>
      <w:drawing>
        <wp:anchor distT="0" distB="0" distL="114300" distR="114300" simplePos="0" relativeHeight="25167462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040284" w:rsidRPr="00ED2A8D" w:rsidRDefault="00040284" w:rsidP="008747E0">
    <w:pPr>
      <w:pStyle w:val="Header"/>
    </w:pPr>
  </w:p>
  <w:p w14:paraId="15D53F0E" w14:textId="77777777" w:rsidR="00040284" w:rsidRDefault="00040284" w:rsidP="008747E0">
    <w:pPr>
      <w:pStyle w:val="Header"/>
    </w:pPr>
  </w:p>
  <w:p w14:paraId="30E0B82E" w14:textId="77777777" w:rsidR="00040284" w:rsidRDefault="00040284" w:rsidP="008747E0">
    <w:pPr>
      <w:pStyle w:val="Header"/>
    </w:pPr>
  </w:p>
  <w:p w14:paraId="38068A1D" w14:textId="77777777" w:rsidR="00040284" w:rsidRDefault="00040284" w:rsidP="008747E0">
    <w:pPr>
      <w:pStyle w:val="Header"/>
    </w:pPr>
  </w:p>
  <w:p w14:paraId="6DED465C" w14:textId="77777777" w:rsidR="00040284" w:rsidRPr="00441393" w:rsidRDefault="00040284" w:rsidP="00441393">
    <w:pPr>
      <w:pStyle w:val="Contents"/>
    </w:pPr>
    <w:r>
      <w:t>CONTENTS</w:t>
    </w:r>
  </w:p>
  <w:p w14:paraId="42B130BB" w14:textId="77777777" w:rsidR="00040284" w:rsidRDefault="00040284" w:rsidP="0078486B">
    <w:pPr>
      <w:pStyle w:val="Header"/>
      <w:spacing w:line="140" w:lineRule="exact"/>
    </w:pPr>
  </w:p>
  <w:p w14:paraId="22A752C6" w14:textId="77777777" w:rsidR="00040284" w:rsidRPr="00AC33A2" w:rsidRDefault="0004028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1E8F6" w14:textId="09F3F106" w:rsidR="00040284" w:rsidRPr="00ED2A8D" w:rsidRDefault="00F16FA7" w:rsidP="00C716E5">
    <w:pPr>
      <w:pStyle w:val="Header"/>
    </w:pPr>
    <w:r>
      <w:rPr>
        <w:noProof/>
      </w:rPr>
      <mc:AlternateContent>
        <mc:Choice Requires="wps">
          <w:drawing>
            <wp:anchor distT="0" distB="0" distL="114300" distR="114300" simplePos="0" relativeHeight="251715584" behindDoc="1" locked="0" layoutInCell="0" allowOverlap="1" wp14:anchorId="302794A3" wp14:editId="10077A85">
              <wp:simplePos x="0" y="0"/>
              <wp:positionH relativeFrom="margin">
                <wp:align>center</wp:align>
              </wp:positionH>
              <wp:positionV relativeFrom="margin">
                <wp:align>center</wp:align>
              </wp:positionV>
              <wp:extent cx="5709920" cy="3425825"/>
              <wp:effectExtent l="0" t="1247775" r="0" b="717550"/>
              <wp:wrapNone/>
              <wp:docPr id="9"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DBC8889"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02794A3" id="_x0000_t202" coordsize="21600,21600" o:spt="202" path="m,l,21600r21600,l21600,xe">
              <v:stroke joinstyle="miter"/>
              <v:path gradientshapeok="t" o:connecttype="rect"/>
            </v:shapetype>
            <v:shape id="WordArt 7" o:spid="_x0000_s1033" type="#_x0000_t202" style="position:absolute;margin-left:0;margin-top:0;width:449.6pt;height:269.75pt;rotation:-45;z-index:-2516008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JYLELSJAgAAAw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7DBC8889"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040284">
      <w:rPr>
        <w:noProof/>
        <w:lang w:eastAsia="en-GB"/>
      </w:rPr>
      <w:drawing>
        <wp:anchor distT="0" distB="0" distL="114300" distR="114300" simplePos="0" relativeHeight="251697152"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040284" w:rsidRPr="00ED2A8D" w:rsidRDefault="00040284" w:rsidP="00C716E5">
    <w:pPr>
      <w:pStyle w:val="Header"/>
    </w:pPr>
  </w:p>
  <w:p w14:paraId="30E6C01B" w14:textId="77777777" w:rsidR="00040284" w:rsidRDefault="00040284" w:rsidP="00C716E5">
    <w:pPr>
      <w:pStyle w:val="Header"/>
    </w:pPr>
  </w:p>
  <w:p w14:paraId="1F64AB92" w14:textId="77777777" w:rsidR="00040284" w:rsidRDefault="00040284" w:rsidP="00C716E5">
    <w:pPr>
      <w:pStyle w:val="Header"/>
    </w:pPr>
  </w:p>
  <w:p w14:paraId="7416B8C2" w14:textId="77777777" w:rsidR="00040284" w:rsidRDefault="00040284" w:rsidP="00C716E5">
    <w:pPr>
      <w:pStyle w:val="Header"/>
    </w:pPr>
  </w:p>
  <w:p w14:paraId="26BAD793" w14:textId="77777777" w:rsidR="00040284" w:rsidRPr="00441393" w:rsidRDefault="00040284" w:rsidP="00C716E5">
    <w:pPr>
      <w:pStyle w:val="Contents"/>
    </w:pPr>
    <w:r>
      <w:t>CONTENTS</w:t>
    </w:r>
  </w:p>
  <w:p w14:paraId="68ECE7DC" w14:textId="77777777" w:rsidR="00040284" w:rsidRPr="00ED2A8D" w:rsidRDefault="00040284" w:rsidP="00C716E5">
    <w:pPr>
      <w:pStyle w:val="Header"/>
    </w:pPr>
  </w:p>
  <w:p w14:paraId="6387CB5F" w14:textId="77777777" w:rsidR="00040284" w:rsidRPr="00AC33A2" w:rsidRDefault="00040284" w:rsidP="00C716E5">
    <w:pPr>
      <w:pStyle w:val="Header"/>
      <w:spacing w:line="140" w:lineRule="exact"/>
    </w:pPr>
  </w:p>
  <w:p w14:paraId="6B91DD4A" w14:textId="77777777" w:rsidR="00040284" w:rsidRDefault="00040284">
    <w:pPr>
      <w:pStyle w:val="Header"/>
    </w:pPr>
    <w:r>
      <w:rPr>
        <w:noProof/>
        <w:lang w:eastAsia="en-GB"/>
      </w:rPr>
      <w:drawing>
        <wp:anchor distT="0" distB="0" distL="114300" distR="114300" simplePos="0" relativeHeight="251695104"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8885E4D"/>
    <w:multiLevelType w:val="hybridMultilevel"/>
    <w:tmpl w:val="110EB47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8FB2F55"/>
    <w:multiLevelType w:val="hybridMultilevel"/>
    <w:tmpl w:val="0512BBB6"/>
    <w:lvl w:ilvl="0" w:tplc="0C090001">
      <w:start w:val="1"/>
      <w:numFmt w:val="bullet"/>
      <w:lvlText w:val=""/>
      <w:lvlJc w:val="left"/>
      <w:pPr>
        <w:ind w:left="1068" w:hanging="360"/>
      </w:pPr>
      <w:rPr>
        <w:rFonts w:ascii="Symbol" w:hAnsi="Symbol"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2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DCC6F12"/>
    <w:multiLevelType w:val="hybridMultilevel"/>
    <w:tmpl w:val="C506EE78"/>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A5F43BD"/>
    <w:multiLevelType w:val="hybridMultilevel"/>
    <w:tmpl w:val="BB9E4474"/>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7AB4D84"/>
    <w:multiLevelType w:val="multilevel"/>
    <w:tmpl w:val="C26E7112"/>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34"/>
  </w:num>
  <w:num w:numId="3">
    <w:abstractNumId w:val="6"/>
  </w:num>
  <w:num w:numId="4">
    <w:abstractNumId w:val="19"/>
  </w:num>
  <w:num w:numId="5">
    <w:abstractNumId w:val="16"/>
  </w:num>
  <w:num w:numId="6">
    <w:abstractNumId w:val="7"/>
  </w:num>
  <w:num w:numId="7">
    <w:abstractNumId w:val="14"/>
  </w:num>
  <w:num w:numId="8">
    <w:abstractNumId w:val="23"/>
  </w:num>
  <w:num w:numId="9">
    <w:abstractNumId w:val="5"/>
  </w:num>
  <w:num w:numId="10">
    <w:abstractNumId w:val="13"/>
  </w:num>
  <w:num w:numId="11">
    <w:abstractNumId w:val="17"/>
  </w:num>
  <w:num w:numId="12">
    <w:abstractNumId w:val="3"/>
  </w:num>
  <w:num w:numId="13">
    <w:abstractNumId w:val="24"/>
  </w:num>
  <w:num w:numId="14">
    <w:abstractNumId w:val="0"/>
  </w:num>
  <w:num w:numId="15">
    <w:abstractNumId w:val="30"/>
  </w:num>
  <w:num w:numId="16">
    <w:abstractNumId w:val="31"/>
  </w:num>
  <w:num w:numId="17">
    <w:abstractNumId w:val="12"/>
  </w:num>
  <w:num w:numId="18">
    <w:abstractNumId w:val="11"/>
  </w:num>
  <w:num w:numId="19">
    <w:abstractNumId w:val="32"/>
  </w:num>
  <w:num w:numId="20">
    <w:abstractNumId w:val="21"/>
  </w:num>
  <w:num w:numId="21">
    <w:abstractNumId w:val="2"/>
  </w:num>
  <w:num w:numId="22">
    <w:abstractNumId w:val="9"/>
  </w:num>
  <w:num w:numId="23">
    <w:abstractNumId w:val="27"/>
  </w:num>
  <w:num w:numId="24">
    <w:abstractNumId w:val="8"/>
  </w:num>
  <w:num w:numId="25">
    <w:abstractNumId w:val="33"/>
  </w:num>
  <w:num w:numId="26">
    <w:abstractNumId w:val="1"/>
  </w:num>
  <w:num w:numId="27">
    <w:abstractNumId w:val="18"/>
  </w:num>
  <w:num w:numId="28">
    <w:abstractNumId w:val="15"/>
  </w:num>
  <w:num w:numId="29">
    <w:abstractNumId w:val="26"/>
  </w:num>
  <w:num w:numId="30">
    <w:abstractNumId w:val="29"/>
  </w:num>
  <w:num w:numId="31">
    <w:abstractNumId w:val="4"/>
  </w:num>
  <w:num w:numId="32">
    <w:abstractNumId w:val="28"/>
  </w:num>
  <w:num w:numId="33">
    <w:abstractNumId w:val="22"/>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10"/>
  </w:num>
  <w:num w:numId="37">
    <w:abstractNumId w:val="30"/>
  </w:num>
  <w:num w:numId="38">
    <w:abstractNumId w:val="30"/>
  </w:num>
  <w:num w:numId="39">
    <w:abstractNumId w:val="30"/>
  </w:num>
  <w:num w:numId="40">
    <w:abstractNumId w:val="30"/>
  </w:num>
  <w:num w:numId="41">
    <w:abstractNumId w:val="30"/>
  </w:num>
  <w:num w:numId="42">
    <w:abstractNumId w:val="30"/>
  </w:num>
  <w:num w:numId="43">
    <w:abstractNumId w:val="30"/>
  </w:num>
  <w:num w:numId="44">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2DC"/>
    <w:rsid w:val="00010AD8"/>
    <w:rsid w:val="000121F5"/>
    <w:rsid w:val="000136B9"/>
    <w:rsid w:val="00015D04"/>
    <w:rsid w:val="0001616D"/>
    <w:rsid w:val="00016839"/>
    <w:rsid w:val="000174F9"/>
    <w:rsid w:val="000249C2"/>
    <w:rsid w:val="000258F6"/>
    <w:rsid w:val="000309FB"/>
    <w:rsid w:val="0003449E"/>
    <w:rsid w:val="000379A7"/>
    <w:rsid w:val="00037BA5"/>
    <w:rsid w:val="00040284"/>
    <w:rsid w:val="00040ADF"/>
    <w:rsid w:val="00040EB8"/>
    <w:rsid w:val="00045281"/>
    <w:rsid w:val="00050F02"/>
    <w:rsid w:val="0005449E"/>
    <w:rsid w:val="000544C6"/>
    <w:rsid w:val="00054C7D"/>
    <w:rsid w:val="00055938"/>
    <w:rsid w:val="00057B6D"/>
    <w:rsid w:val="00061A7B"/>
    <w:rsid w:val="00062874"/>
    <w:rsid w:val="00076FC4"/>
    <w:rsid w:val="00082244"/>
    <w:rsid w:val="00082C85"/>
    <w:rsid w:val="000839E1"/>
    <w:rsid w:val="00083CA7"/>
    <w:rsid w:val="0008459D"/>
    <w:rsid w:val="0008654C"/>
    <w:rsid w:val="000904ED"/>
    <w:rsid w:val="00091545"/>
    <w:rsid w:val="000A27A8"/>
    <w:rsid w:val="000A59C0"/>
    <w:rsid w:val="000B2356"/>
    <w:rsid w:val="000B3E3D"/>
    <w:rsid w:val="000B5A93"/>
    <w:rsid w:val="000C711B"/>
    <w:rsid w:val="000D1D15"/>
    <w:rsid w:val="000D2431"/>
    <w:rsid w:val="000D507C"/>
    <w:rsid w:val="000E3954"/>
    <w:rsid w:val="000E3E52"/>
    <w:rsid w:val="000E424D"/>
    <w:rsid w:val="000F0F9F"/>
    <w:rsid w:val="000F3F22"/>
    <w:rsid w:val="000F3F43"/>
    <w:rsid w:val="000F58ED"/>
    <w:rsid w:val="000F6BAC"/>
    <w:rsid w:val="00104177"/>
    <w:rsid w:val="00111CC8"/>
    <w:rsid w:val="00113D5B"/>
    <w:rsid w:val="00113F8F"/>
    <w:rsid w:val="001152DE"/>
    <w:rsid w:val="00121616"/>
    <w:rsid w:val="00123768"/>
    <w:rsid w:val="001349DB"/>
    <w:rsid w:val="00134B86"/>
    <w:rsid w:val="00135AEB"/>
    <w:rsid w:val="00135B9C"/>
    <w:rsid w:val="00136E58"/>
    <w:rsid w:val="0014060A"/>
    <w:rsid w:val="00146D85"/>
    <w:rsid w:val="00147878"/>
    <w:rsid w:val="001547F9"/>
    <w:rsid w:val="00154ACB"/>
    <w:rsid w:val="001607D8"/>
    <w:rsid w:val="00161325"/>
    <w:rsid w:val="00162612"/>
    <w:rsid w:val="001632CC"/>
    <w:rsid w:val="001635F3"/>
    <w:rsid w:val="00172D14"/>
    <w:rsid w:val="001741C0"/>
    <w:rsid w:val="00176BB8"/>
    <w:rsid w:val="00184427"/>
    <w:rsid w:val="001875B1"/>
    <w:rsid w:val="001901BB"/>
    <w:rsid w:val="00191120"/>
    <w:rsid w:val="0019173E"/>
    <w:rsid w:val="001A2DCA"/>
    <w:rsid w:val="001A48EC"/>
    <w:rsid w:val="001B2A35"/>
    <w:rsid w:val="001B339A"/>
    <w:rsid w:val="001B3E4B"/>
    <w:rsid w:val="001B60A6"/>
    <w:rsid w:val="001B7CD3"/>
    <w:rsid w:val="001C4CEB"/>
    <w:rsid w:val="001C650B"/>
    <w:rsid w:val="001C72B5"/>
    <w:rsid w:val="001C77FB"/>
    <w:rsid w:val="001D1845"/>
    <w:rsid w:val="001D2E7A"/>
    <w:rsid w:val="001D3992"/>
    <w:rsid w:val="001D4A3E"/>
    <w:rsid w:val="001E1442"/>
    <w:rsid w:val="001E3AEE"/>
    <w:rsid w:val="001E416D"/>
    <w:rsid w:val="001F4EF8"/>
    <w:rsid w:val="001F5AB1"/>
    <w:rsid w:val="00201337"/>
    <w:rsid w:val="002022EA"/>
    <w:rsid w:val="00203AD5"/>
    <w:rsid w:val="002044E9"/>
    <w:rsid w:val="00205830"/>
    <w:rsid w:val="00205B17"/>
    <w:rsid w:val="00205D9B"/>
    <w:rsid w:val="002101DF"/>
    <w:rsid w:val="00214033"/>
    <w:rsid w:val="00216B7C"/>
    <w:rsid w:val="002204DA"/>
    <w:rsid w:val="00221E61"/>
    <w:rsid w:val="0022371A"/>
    <w:rsid w:val="00224401"/>
    <w:rsid w:val="00231DA8"/>
    <w:rsid w:val="00237785"/>
    <w:rsid w:val="002406D3"/>
    <w:rsid w:val="002454E4"/>
    <w:rsid w:val="00251FB9"/>
    <w:rsid w:val="002520AD"/>
    <w:rsid w:val="00255FD9"/>
    <w:rsid w:val="0025660A"/>
    <w:rsid w:val="0025717A"/>
    <w:rsid w:val="00257DF8"/>
    <w:rsid w:val="00257E4A"/>
    <w:rsid w:val="0026038D"/>
    <w:rsid w:val="0026044A"/>
    <w:rsid w:val="00263D78"/>
    <w:rsid w:val="00264082"/>
    <w:rsid w:val="0027175D"/>
    <w:rsid w:val="002735DD"/>
    <w:rsid w:val="00274B97"/>
    <w:rsid w:val="0028298B"/>
    <w:rsid w:val="00290958"/>
    <w:rsid w:val="00293052"/>
    <w:rsid w:val="00296AE1"/>
    <w:rsid w:val="0029793F"/>
    <w:rsid w:val="002A1C42"/>
    <w:rsid w:val="002A617C"/>
    <w:rsid w:val="002A71CF"/>
    <w:rsid w:val="002B16C5"/>
    <w:rsid w:val="002B3E9D"/>
    <w:rsid w:val="002B7D14"/>
    <w:rsid w:val="002C77F4"/>
    <w:rsid w:val="002D0869"/>
    <w:rsid w:val="002D15B4"/>
    <w:rsid w:val="002D78FE"/>
    <w:rsid w:val="002D7CB4"/>
    <w:rsid w:val="002E35B9"/>
    <w:rsid w:val="002E3EB0"/>
    <w:rsid w:val="002E4993"/>
    <w:rsid w:val="002E5BAC"/>
    <w:rsid w:val="002E6010"/>
    <w:rsid w:val="002E7635"/>
    <w:rsid w:val="002F265A"/>
    <w:rsid w:val="002F2CCE"/>
    <w:rsid w:val="00301B3E"/>
    <w:rsid w:val="0030413F"/>
    <w:rsid w:val="00305980"/>
    <w:rsid w:val="00305EFE"/>
    <w:rsid w:val="00313B4B"/>
    <w:rsid w:val="00313D85"/>
    <w:rsid w:val="00315CE3"/>
    <w:rsid w:val="0031629B"/>
    <w:rsid w:val="00317043"/>
    <w:rsid w:val="00317F49"/>
    <w:rsid w:val="003251FE"/>
    <w:rsid w:val="003274DB"/>
    <w:rsid w:val="003276DE"/>
    <w:rsid w:val="00327FBF"/>
    <w:rsid w:val="00332A7B"/>
    <w:rsid w:val="003343E0"/>
    <w:rsid w:val="003350C4"/>
    <w:rsid w:val="00335E40"/>
    <w:rsid w:val="003426D3"/>
    <w:rsid w:val="003437D0"/>
    <w:rsid w:val="00344408"/>
    <w:rsid w:val="00345E37"/>
    <w:rsid w:val="00347F3E"/>
    <w:rsid w:val="00350A92"/>
    <w:rsid w:val="00353D53"/>
    <w:rsid w:val="00355BAF"/>
    <w:rsid w:val="003621C3"/>
    <w:rsid w:val="0036382D"/>
    <w:rsid w:val="0037329D"/>
    <w:rsid w:val="003752D2"/>
    <w:rsid w:val="0037710A"/>
    <w:rsid w:val="00380350"/>
    <w:rsid w:val="00380B4E"/>
    <w:rsid w:val="00380F88"/>
    <w:rsid w:val="003816E4"/>
    <w:rsid w:val="00381F7A"/>
    <w:rsid w:val="00382C28"/>
    <w:rsid w:val="0038597C"/>
    <w:rsid w:val="0039019C"/>
    <w:rsid w:val="0039131E"/>
    <w:rsid w:val="00393B9F"/>
    <w:rsid w:val="003A04A6"/>
    <w:rsid w:val="003A6A32"/>
    <w:rsid w:val="003A7759"/>
    <w:rsid w:val="003A7F6E"/>
    <w:rsid w:val="003B03EA"/>
    <w:rsid w:val="003B1A5E"/>
    <w:rsid w:val="003B76F0"/>
    <w:rsid w:val="003C04C5"/>
    <w:rsid w:val="003C138B"/>
    <w:rsid w:val="003C2806"/>
    <w:rsid w:val="003C7C34"/>
    <w:rsid w:val="003D0F37"/>
    <w:rsid w:val="003D3B40"/>
    <w:rsid w:val="003D5150"/>
    <w:rsid w:val="003F1C3A"/>
    <w:rsid w:val="003F4DE4"/>
    <w:rsid w:val="004132DB"/>
    <w:rsid w:val="00414698"/>
    <w:rsid w:val="00415649"/>
    <w:rsid w:val="004156CB"/>
    <w:rsid w:val="0042565E"/>
    <w:rsid w:val="00432C05"/>
    <w:rsid w:val="00432D8E"/>
    <w:rsid w:val="00440379"/>
    <w:rsid w:val="00441393"/>
    <w:rsid w:val="00447CF0"/>
    <w:rsid w:val="00456F10"/>
    <w:rsid w:val="0045750A"/>
    <w:rsid w:val="0046042A"/>
    <w:rsid w:val="00463B48"/>
    <w:rsid w:val="0046464D"/>
    <w:rsid w:val="00471E66"/>
    <w:rsid w:val="00474519"/>
    <w:rsid w:val="00474746"/>
    <w:rsid w:val="00476942"/>
    <w:rsid w:val="00477D62"/>
    <w:rsid w:val="00481C27"/>
    <w:rsid w:val="004828E3"/>
    <w:rsid w:val="004871A2"/>
    <w:rsid w:val="004908B8"/>
    <w:rsid w:val="00492A8D"/>
    <w:rsid w:val="00493B3C"/>
    <w:rsid w:val="00493DAE"/>
    <w:rsid w:val="004944C8"/>
    <w:rsid w:val="00495DDA"/>
    <w:rsid w:val="004A0EBF"/>
    <w:rsid w:val="004A139A"/>
    <w:rsid w:val="004A3751"/>
    <w:rsid w:val="004A4EC4"/>
    <w:rsid w:val="004A5464"/>
    <w:rsid w:val="004B2BEE"/>
    <w:rsid w:val="004B744B"/>
    <w:rsid w:val="004C0E4B"/>
    <w:rsid w:val="004D1C61"/>
    <w:rsid w:val="004E0BBB"/>
    <w:rsid w:val="004E1D57"/>
    <w:rsid w:val="004E2F16"/>
    <w:rsid w:val="004F035C"/>
    <w:rsid w:val="004F11D6"/>
    <w:rsid w:val="004F2AA4"/>
    <w:rsid w:val="004F5930"/>
    <w:rsid w:val="004F6196"/>
    <w:rsid w:val="004F6DE2"/>
    <w:rsid w:val="00503044"/>
    <w:rsid w:val="00510AAA"/>
    <w:rsid w:val="00523666"/>
    <w:rsid w:val="00525922"/>
    <w:rsid w:val="00526234"/>
    <w:rsid w:val="005308FF"/>
    <w:rsid w:val="00534976"/>
    <w:rsid w:val="00534F34"/>
    <w:rsid w:val="00535528"/>
    <w:rsid w:val="0053692E"/>
    <w:rsid w:val="005378A6"/>
    <w:rsid w:val="00540D36"/>
    <w:rsid w:val="00541ED1"/>
    <w:rsid w:val="00547837"/>
    <w:rsid w:val="005529DE"/>
    <w:rsid w:val="00557434"/>
    <w:rsid w:val="00561DE1"/>
    <w:rsid w:val="0057722E"/>
    <w:rsid w:val="005805D2"/>
    <w:rsid w:val="00581239"/>
    <w:rsid w:val="00586C48"/>
    <w:rsid w:val="00590258"/>
    <w:rsid w:val="005923C6"/>
    <w:rsid w:val="00595415"/>
    <w:rsid w:val="00595625"/>
    <w:rsid w:val="00597652"/>
    <w:rsid w:val="005A0703"/>
    <w:rsid w:val="005A080B"/>
    <w:rsid w:val="005B12A5"/>
    <w:rsid w:val="005C161A"/>
    <w:rsid w:val="005C1BCB"/>
    <w:rsid w:val="005C2312"/>
    <w:rsid w:val="005C4735"/>
    <w:rsid w:val="005C5C63"/>
    <w:rsid w:val="005D03E9"/>
    <w:rsid w:val="005D21C5"/>
    <w:rsid w:val="005D304B"/>
    <w:rsid w:val="005D6E5D"/>
    <w:rsid w:val="005E091A"/>
    <w:rsid w:val="005E3989"/>
    <w:rsid w:val="005E4659"/>
    <w:rsid w:val="005E5E52"/>
    <w:rsid w:val="005E657A"/>
    <w:rsid w:val="005E7063"/>
    <w:rsid w:val="005E769D"/>
    <w:rsid w:val="005F1386"/>
    <w:rsid w:val="005F17C2"/>
    <w:rsid w:val="005F5872"/>
    <w:rsid w:val="005F65E7"/>
    <w:rsid w:val="005F6C4D"/>
    <w:rsid w:val="00600C2B"/>
    <w:rsid w:val="0060163A"/>
    <w:rsid w:val="00601B20"/>
    <w:rsid w:val="006127AC"/>
    <w:rsid w:val="006143DE"/>
    <w:rsid w:val="00622C26"/>
    <w:rsid w:val="00623026"/>
    <w:rsid w:val="00627691"/>
    <w:rsid w:val="00634A78"/>
    <w:rsid w:val="00641794"/>
    <w:rsid w:val="00642025"/>
    <w:rsid w:val="00646AFD"/>
    <w:rsid w:val="00646E87"/>
    <w:rsid w:val="0065107F"/>
    <w:rsid w:val="00661946"/>
    <w:rsid w:val="00664D43"/>
    <w:rsid w:val="00666061"/>
    <w:rsid w:val="00667424"/>
    <w:rsid w:val="00667792"/>
    <w:rsid w:val="00671677"/>
    <w:rsid w:val="006744D8"/>
    <w:rsid w:val="006750F2"/>
    <w:rsid w:val="006752D6"/>
    <w:rsid w:val="00675E02"/>
    <w:rsid w:val="00684ABF"/>
    <w:rsid w:val="0068553C"/>
    <w:rsid w:val="00685F34"/>
    <w:rsid w:val="00693B1F"/>
    <w:rsid w:val="00695656"/>
    <w:rsid w:val="00695CE3"/>
    <w:rsid w:val="0069644A"/>
    <w:rsid w:val="006975A8"/>
    <w:rsid w:val="0069798C"/>
    <w:rsid w:val="006A1012"/>
    <w:rsid w:val="006A1BF3"/>
    <w:rsid w:val="006A7B56"/>
    <w:rsid w:val="006B4A1F"/>
    <w:rsid w:val="006B5DF0"/>
    <w:rsid w:val="006B67A6"/>
    <w:rsid w:val="006C1376"/>
    <w:rsid w:val="006C48F9"/>
    <w:rsid w:val="006D56FA"/>
    <w:rsid w:val="006D5EFA"/>
    <w:rsid w:val="006E0E7D"/>
    <w:rsid w:val="006E10BF"/>
    <w:rsid w:val="006E269F"/>
    <w:rsid w:val="006E384F"/>
    <w:rsid w:val="006F1C14"/>
    <w:rsid w:val="006F58F5"/>
    <w:rsid w:val="00703A6A"/>
    <w:rsid w:val="0071039A"/>
    <w:rsid w:val="007115CA"/>
    <w:rsid w:val="00714C71"/>
    <w:rsid w:val="00720395"/>
    <w:rsid w:val="007208CA"/>
    <w:rsid w:val="00722236"/>
    <w:rsid w:val="00725CCA"/>
    <w:rsid w:val="00726808"/>
    <w:rsid w:val="0072737A"/>
    <w:rsid w:val="007311E7"/>
    <w:rsid w:val="00731DEE"/>
    <w:rsid w:val="00734BC6"/>
    <w:rsid w:val="00743E92"/>
    <w:rsid w:val="00751EDC"/>
    <w:rsid w:val="00753E8D"/>
    <w:rsid w:val="007541D3"/>
    <w:rsid w:val="007577D7"/>
    <w:rsid w:val="00760004"/>
    <w:rsid w:val="007657FB"/>
    <w:rsid w:val="00767D2B"/>
    <w:rsid w:val="007715E8"/>
    <w:rsid w:val="00776004"/>
    <w:rsid w:val="00777956"/>
    <w:rsid w:val="00783730"/>
    <w:rsid w:val="0078392A"/>
    <w:rsid w:val="0078486B"/>
    <w:rsid w:val="00785A39"/>
    <w:rsid w:val="007860AB"/>
    <w:rsid w:val="00787D8A"/>
    <w:rsid w:val="00790277"/>
    <w:rsid w:val="00791EBC"/>
    <w:rsid w:val="00793577"/>
    <w:rsid w:val="00795637"/>
    <w:rsid w:val="007A446A"/>
    <w:rsid w:val="007A53A6"/>
    <w:rsid w:val="007A6159"/>
    <w:rsid w:val="007B27E9"/>
    <w:rsid w:val="007B2C5B"/>
    <w:rsid w:val="007B2D11"/>
    <w:rsid w:val="007B369C"/>
    <w:rsid w:val="007B4BE1"/>
    <w:rsid w:val="007B6700"/>
    <w:rsid w:val="007B6A93"/>
    <w:rsid w:val="007B7BEC"/>
    <w:rsid w:val="007C21B9"/>
    <w:rsid w:val="007C2CBE"/>
    <w:rsid w:val="007C446B"/>
    <w:rsid w:val="007D1805"/>
    <w:rsid w:val="007D2107"/>
    <w:rsid w:val="007D3A42"/>
    <w:rsid w:val="007D5895"/>
    <w:rsid w:val="007D77AB"/>
    <w:rsid w:val="007E28D0"/>
    <w:rsid w:val="007E30DF"/>
    <w:rsid w:val="007F2C43"/>
    <w:rsid w:val="007F7544"/>
    <w:rsid w:val="007F77D0"/>
    <w:rsid w:val="00800995"/>
    <w:rsid w:val="00804736"/>
    <w:rsid w:val="0080705B"/>
    <w:rsid w:val="0081117E"/>
    <w:rsid w:val="008156FA"/>
    <w:rsid w:val="00816F79"/>
    <w:rsid w:val="008172F8"/>
    <w:rsid w:val="00817AEF"/>
    <w:rsid w:val="008326B2"/>
    <w:rsid w:val="00833FCA"/>
    <w:rsid w:val="00834150"/>
    <w:rsid w:val="008357F2"/>
    <w:rsid w:val="00836208"/>
    <w:rsid w:val="0084098D"/>
    <w:rsid w:val="008416E0"/>
    <w:rsid w:val="00846831"/>
    <w:rsid w:val="00847B32"/>
    <w:rsid w:val="00854BCE"/>
    <w:rsid w:val="008575AD"/>
    <w:rsid w:val="00865532"/>
    <w:rsid w:val="00867686"/>
    <w:rsid w:val="00872744"/>
    <w:rsid w:val="00873136"/>
    <w:rsid w:val="008737D3"/>
    <w:rsid w:val="008747E0"/>
    <w:rsid w:val="00876841"/>
    <w:rsid w:val="0087721A"/>
    <w:rsid w:val="00881363"/>
    <w:rsid w:val="00882B3C"/>
    <w:rsid w:val="00886C21"/>
    <w:rsid w:val="0088783D"/>
    <w:rsid w:val="00891B70"/>
    <w:rsid w:val="008942A5"/>
    <w:rsid w:val="008972C3"/>
    <w:rsid w:val="008975B4"/>
    <w:rsid w:val="008A28D9"/>
    <w:rsid w:val="008A30BA"/>
    <w:rsid w:val="008A52DC"/>
    <w:rsid w:val="008A5435"/>
    <w:rsid w:val="008A60A1"/>
    <w:rsid w:val="008B62E0"/>
    <w:rsid w:val="008C33B5"/>
    <w:rsid w:val="008C3A72"/>
    <w:rsid w:val="008C6969"/>
    <w:rsid w:val="008D45D2"/>
    <w:rsid w:val="008D5CCD"/>
    <w:rsid w:val="008D72DB"/>
    <w:rsid w:val="008E1F69"/>
    <w:rsid w:val="008E5AF5"/>
    <w:rsid w:val="008E76B1"/>
    <w:rsid w:val="008F38BB"/>
    <w:rsid w:val="008F462E"/>
    <w:rsid w:val="008F57D8"/>
    <w:rsid w:val="008F65A5"/>
    <w:rsid w:val="008F7F84"/>
    <w:rsid w:val="00902834"/>
    <w:rsid w:val="00902F0E"/>
    <w:rsid w:val="009042D9"/>
    <w:rsid w:val="00911F46"/>
    <w:rsid w:val="00913056"/>
    <w:rsid w:val="00914E26"/>
    <w:rsid w:val="0091590F"/>
    <w:rsid w:val="00917109"/>
    <w:rsid w:val="009217F2"/>
    <w:rsid w:val="00923B4D"/>
    <w:rsid w:val="0092540C"/>
    <w:rsid w:val="00925E0F"/>
    <w:rsid w:val="00931A57"/>
    <w:rsid w:val="00933EE0"/>
    <w:rsid w:val="0093492E"/>
    <w:rsid w:val="009414E6"/>
    <w:rsid w:val="0095450F"/>
    <w:rsid w:val="00956901"/>
    <w:rsid w:val="00962EC1"/>
    <w:rsid w:val="0096703D"/>
    <w:rsid w:val="00971591"/>
    <w:rsid w:val="00971D7C"/>
    <w:rsid w:val="00974564"/>
    <w:rsid w:val="00974E99"/>
    <w:rsid w:val="009755AE"/>
    <w:rsid w:val="009764FA"/>
    <w:rsid w:val="009775D1"/>
    <w:rsid w:val="00980192"/>
    <w:rsid w:val="00980799"/>
    <w:rsid w:val="00982A22"/>
    <w:rsid w:val="009830CC"/>
    <w:rsid w:val="0099338D"/>
    <w:rsid w:val="009946BF"/>
    <w:rsid w:val="00994D97"/>
    <w:rsid w:val="0099752C"/>
    <w:rsid w:val="009A07B7"/>
    <w:rsid w:val="009A12D4"/>
    <w:rsid w:val="009B1545"/>
    <w:rsid w:val="009B372E"/>
    <w:rsid w:val="009B5023"/>
    <w:rsid w:val="009B785E"/>
    <w:rsid w:val="009C26F8"/>
    <w:rsid w:val="009C387B"/>
    <w:rsid w:val="009C609E"/>
    <w:rsid w:val="009D25B8"/>
    <w:rsid w:val="009D26AB"/>
    <w:rsid w:val="009D6B98"/>
    <w:rsid w:val="009E16EC"/>
    <w:rsid w:val="009E433C"/>
    <w:rsid w:val="009E4A4D"/>
    <w:rsid w:val="009E6578"/>
    <w:rsid w:val="009E6ADC"/>
    <w:rsid w:val="009F081F"/>
    <w:rsid w:val="009F3183"/>
    <w:rsid w:val="009F71D2"/>
    <w:rsid w:val="00A0697B"/>
    <w:rsid w:val="00A06A0E"/>
    <w:rsid w:val="00A06A3D"/>
    <w:rsid w:val="00A10EBA"/>
    <w:rsid w:val="00A13E56"/>
    <w:rsid w:val="00A179F2"/>
    <w:rsid w:val="00A227BF"/>
    <w:rsid w:val="00A231D9"/>
    <w:rsid w:val="00A2378E"/>
    <w:rsid w:val="00A24838"/>
    <w:rsid w:val="00A2743E"/>
    <w:rsid w:val="00A3074A"/>
    <w:rsid w:val="00A30C33"/>
    <w:rsid w:val="00A41A0C"/>
    <w:rsid w:val="00A4308C"/>
    <w:rsid w:val="00A44836"/>
    <w:rsid w:val="00A44DB1"/>
    <w:rsid w:val="00A524B5"/>
    <w:rsid w:val="00A526C1"/>
    <w:rsid w:val="00A549B3"/>
    <w:rsid w:val="00A56184"/>
    <w:rsid w:val="00A640E3"/>
    <w:rsid w:val="00A64336"/>
    <w:rsid w:val="00A67954"/>
    <w:rsid w:val="00A72ED7"/>
    <w:rsid w:val="00A8083F"/>
    <w:rsid w:val="00A86FEC"/>
    <w:rsid w:val="00A90D86"/>
    <w:rsid w:val="00A91DBA"/>
    <w:rsid w:val="00A97090"/>
    <w:rsid w:val="00A97900"/>
    <w:rsid w:val="00AA1B91"/>
    <w:rsid w:val="00AA1D7A"/>
    <w:rsid w:val="00AA32FF"/>
    <w:rsid w:val="00AA3E01"/>
    <w:rsid w:val="00AA6064"/>
    <w:rsid w:val="00AB0BFA"/>
    <w:rsid w:val="00AB76B7"/>
    <w:rsid w:val="00AC33A2"/>
    <w:rsid w:val="00AC49FA"/>
    <w:rsid w:val="00AD1C60"/>
    <w:rsid w:val="00AD38F7"/>
    <w:rsid w:val="00AE0F5B"/>
    <w:rsid w:val="00AE65F1"/>
    <w:rsid w:val="00AE6BB4"/>
    <w:rsid w:val="00AE74AD"/>
    <w:rsid w:val="00AF159C"/>
    <w:rsid w:val="00B01554"/>
    <w:rsid w:val="00B01873"/>
    <w:rsid w:val="00B074AB"/>
    <w:rsid w:val="00B07717"/>
    <w:rsid w:val="00B16334"/>
    <w:rsid w:val="00B16AF2"/>
    <w:rsid w:val="00B17253"/>
    <w:rsid w:val="00B250D6"/>
    <w:rsid w:val="00B2583D"/>
    <w:rsid w:val="00B31A41"/>
    <w:rsid w:val="00B40199"/>
    <w:rsid w:val="00B47AAC"/>
    <w:rsid w:val="00B47AD6"/>
    <w:rsid w:val="00B502FF"/>
    <w:rsid w:val="00B50B90"/>
    <w:rsid w:val="00B50E28"/>
    <w:rsid w:val="00B55ACF"/>
    <w:rsid w:val="00B6066D"/>
    <w:rsid w:val="00B635F3"/>
    <w:rsid w:val="00B643DF"/>
    <w:rsid w:val="00B65300"/>
    <w:rsid w:val="00B658B7"/>
    <w:rsid w:val="00B67422"/>
    <w:rsid w:val="00B678E4"/>
    <w:rsid w:val="00B70BD4"/>
    <w:rsid w:val="00B712CA"/>
    <w:rsid w:val="00B73463"/>
    <w:rsid w:val="00B7370E"/>
    <w:rsid w:val="00B76765"/>
    <w:rsid w:val="00B83013"/>
    <w:rsid w:val="00B84E41"/>
    <w:rsid w:val="00B90123"/>
    <w:rsid w:val="00B9016D"/>
    <w:rsid w:val="00B95FA4"/>
    <w:rsid w:val="00BA0F98"/>
    <w:rsid w:val="00BA1517"/>
    <w:rsid w:val="00BA29AC"/>
    <w:rsid w:val="00BA4E39"/>
    <w:rsid w:val="00BA67FD"/>
    <w:rsid w:val="00BA7C48"/>
    <w:rsid w:val="00BA7E23"/>
    <w:rsid w:val="00BB0CF1"/>
    <w:rsid w:val="00BB2C3A"/>
    <w:rsid w:val="00BB6C04"/>
    <w:rsid w:val="00BC1152"/>
    <w:rsid w:val="00BC251F"/>
    <w:rsid w:val="00BC27F6"/>
    <w:rsid w:val="00BC39F4"/>
    <w:rsid w:val="00BC434A"/>
    <w:rsid w:val="00BD150C"/>
    <w:rsid w:val="00BD1587"/>
    <w:rsid w:val="00BD31DE"/>
    <w:rsid w:val="00BD6A20"/>
    <w:rsid w:val="00BD7EE1"/>
    <w:rsid w:val="00BE276A"/>
    <w:rsid w:val="00BE5568"/>
    <w:rsid w:val="00BE5764"/>
    <w:rsid w:val="00BF1358"/>
    <w:rsid w:val="00BF4B45"/>
    <w:rsid w:val="00C0106D"/>
    <w:rsid w:val="00C133BE"/>
    <w:rsid w:val="00C13B57"/>
    <w:rsid w:val="00C1400A"/>
    <w:rsid w:val="00C222B4"/>
    <w:rsid w:val="00C262E4"/>
    <w:rsid w:val="00C30091"/>
    <w:rsid w:val="00C33E20"/>
    <w:rsid w:val="00C35CF6"/>
    <w:rsid w:val="00C3725B"/>
    <w:rsid w:val="00C461B6"/>
    <w:rsid w:val="00C473B5"/>
    <w:rsid w:val="00C522BE"/>
    <w:rsid w:val="00C52413"/>
    <w:rsid w:val="00C524BB"/>
    <w:rsid w:val="00C533EC"/>
    <w:rsid w:val="00C5470E"/>
    <w:rsid w:val="00C55EFB"/>
    <w:rsid w:val="00C56585"/>
    <w:rsid w:val="00C56B3F"/>
    <w:rsid w:val="00C65492"/>
    <w:rsid w:val="00C65C4C"/>
    <w:rsid w:val="00C67C67"/>
    <w:rsid w:val="00C7022C"/>
    <w:rsid w:val="00C71032"/>
    <w:rsid w:val="00C716E5"/>
    <w:rsid w:val="00C773D9"/>
    <w:rsid w:val="00C80307"/>
    <w:rsid w:val="00C80ACE"/>
    <w:rsid w:val="00C81162"/>
    <w:rsid w:val="00C82EC7"/>
    <w:rsid w:val="00C83258"/>
    <w:rsid w:val="00C83666"/>
    <w:rsid w:val="00C843AC"/>
    <w:rsid w:val="00C85A6C"/>
    <w:rsid w:val="00C85FAD"/>
    <w:rsid w:val="00C870B5"/>
    <w:rsid w:val="00C907DF"/>
    <w:rsid w:val="00C91630"/>
    <w:rsid w:val="00C954A1"/>
    <w:rsid w:val="00C9558A"/>
    <w:rsid w:val="00C966EB"/>
    <w:rsid w:val="00CA04B1"/>
    <w:rsid w:val="00CA2DFC"/>
    <w:rsid w:val="00CA4EC9"/>
    <w:rsid w:val="00CB03D4"/>
    <w:rsid w:val="00CB0617"/>
    <w:rsid w:val="00CB137B"/>
    <w:rsid w:val="00CB5228"/>
    <w:rsid w:val="00CB59F3"/>
    <w:rsid w:val="00CB7E6E"/>
    <w:rsid w:val="00CC136A"/>
    <w:rsid w:val="00CC35EF"/>
    <w:rsid w:val="00CC5048"/>
    <w:rsid w:val="00CC6246"/>
    <w:rsid w:val="00CE5E46"/>
    <w:rsid w:val="00CF49CC"/>
    <w:rsid w:val="00CF5AD3"/>
    <w:rsid w:val="00D004B0"/>
    <w:rsid w:val="00D04F0B"/>
    <w:rsid w:val="00D06C9D"/>
    <w:rsid w:val="00D13C5E"/>
    <w:rsid w:val="00D14230"/>
    <w:rsid w:val="00D1463A"/>
    <w:rsid w:val="00D148DF"/>
    <w:rsid w:val="00D1626B"/>
    <w:rsid w:val="00D17FF4"/>
    <w:rsid w:val="00D252C9"/>
    <w:rsid w:val="00D270FA"/>
    <w:rsid w:val="00D32DDF"/>
    <w:rsid w:val="00D36206"/>
    <w:rsid w:val="00D3700C"/>
    <w:rsid w:val="00D41940"/>
    <w:rsid w:val="00D603BF"/>
    <w:rsid w:val="00D61657"/>
    <w:rsid w:val="00D62669"/>
    <w:rsid w:val="00D6383F"/>
    <w:rsid w:val="00D638E0"/>
    <w:rsid w:val="00D653B1"/>
    <w:rsid w:val="00D74AE1"/>
    <w:rsid w:val="00D75A71"/>
    <w:rsid w:val="00D75D42"/>
    <w:rsid w:val="00D76C19"/>
    <w:rsid w:val="00D80B20"/>
    <w:rsid w:val="00D82B8D"/>
    <w:rsid w:val="00D865A8"/>
    <w:rsid w:val="00D873AB"/>
    <w:rsid w:val="00D9012A"/>
    <w:rsid w:val="00D90639"/>
    <w:rsid w:val="00D92C2D"/>
    <w:rsid w:val="00D9361E"/>
    <w:rsid w:val="00D94F38"/>
    <w:rsid w:val="00D96949"/>
    <w:rsid w:val="00D97190"/>
    <w:rsid w:val="00DA17CD"/>
    <w:rsid w:val="00DB25B3"/>
    <w:rsid w:val="00DC1C10"/>
    <w:rsid w:val="00DC6F92"/>
    <w:rsid w:val="00DD60F2"/>
    <w:rsid w:val="00DD6AF1"/>
    <w:rsid w:val="00DD76D6"/>
    <w:rsid w:val="00DE0893"/>
    <w:rsid w:val="00DE2814"/>
    <w:rsid w:val="00DE6796"/>
    <w:rsid w:val="00DE67F3"/>
    <w:rsid w:val="00DF00EA"/>
    <w:rsid w:val="00DF41B2"/>
    <w:rsid w:val="00DF76E9"/>
    <w:rsid w:val="00E01272"/>
    <w:rsid w:val="00E01D22"/>
    <w:rsid w:val="00E03067"/>
    <w:rsid w:val="00E03846"/>
    <w:rsid w:val="00E03A07"/>
    <w:rsid w:val="00E10BDB"/>
    <w:rsid w:val="00E16EB4"/>
    <w:rsid w:val="00E20A7D"/>
    <w:rsid w:val="00E21A27"/>
    <w:rsid w:val="00E27A2F"/>
    <w:rsid w:val="00E30A98"/>
    <w:rsid w:val="00E316E8"/>
    <w:rsid w:val="00E34672"/>
    <w:rsid w:val="00E42A94"/>
    <w:rsid w:val="00E438AB"/>
    <w:rsid w:val="00E458BF"/>
    <w:rsid w:val="00E46EEB"/>
    <w:rsid w:val="00E47285"/>
    <w:rsid w:val="00E54AD5"/>
    <w:rsid w:val="00E54BFB"/>
    <w:rsid w:val="00E54CD7"/>
    <w:rsid w:val="00E62382"/>
    <w:rsid w:val="00E6699D"/>
    <w:rsid w:val="00E679BA"/>
    <w:rsid w:val="00E706E7"/>
    <w:rsid w:val="00E757B5"/>
    <w:rsid w:val="00E77587"/>
    <w:rsid w:val="00E814A2"/>
    <w:rsid w:val="00E818AD"/>
    <w:rsid w:val="00E83C66"/>
    <w:rsid w:val="00E84229"/>
    <w:rsid w:val="00E84965"/>
    <w:rsid w:val="00E84FAE"/>
    <w:rsid w:val="00E90E4E"/>
    <w:rsid w:val="00E92968"/>
    <w:rsid w:val="00E9391E"/>
    <w:rsid w:val="00E94E92"/>
    <w:rsid w:val="00E9624F"/>
    <w:rsid w:val="00EA1052"/>
    <w:rsid w:val="00EA218F"/>
    <w:rsid w:val="00EA261B"/>
    <w:rsid w:val="00EA4F29"/>
    <w:rsid w:val="00EA5B27"/>
    <w:rsid w:val="00EA5F83"/>
    <w:rsid w:val="00EA6F9D"/>
    <w:rsid w:val="00EB2273"/>
    <w:rsid w:val="00EB6F3C"/>
    <w:rsid w:val="00EB7425"/>
    <w:rsid w:val="00EC0CF9"/>
    <w:rsid w:val="00EC1E2C"/>
    <w:rsid w:val="00EC254E"/>
    <w:rsid w:val="00EC2B9A"/>
    <w:rsid w:val="00EC3723"/>
    <w:rsid w:val="00EC568A"/>
    <w:rsid w:val="00EC7C87"/>
    <w:rsid w:val="00ED030E"/>
    <w:rsid w:val="00ED2672"/>
    <w:rsid w:val="00ED2A8D"/>
    <w:rsid w:val="00ED4450"/>
    <w:rsid w:val="00ED540D"/>
    <w:rsid w:val="00EE023B"/>
    <w:rsid w:val="00EE54CB"/>
    <w:rsid w:val="00EE6424"/>
    <w:rsid w:val="00EF0CE8"/>
    <w:rsid w:val="00EF184F"/>
    <w:rsid w:val="00EF1936"/>
    <w:rsid w:val="00EF1C54"/>
    <w:rsid w:val="00EF404B"/>
    <w:rsid w:val="00F00376"/>
    <w:rsid w:val="00F01F0C"/>
    <w:rsid w:val="00F02A5A"/>
    <w:rsid w:val="00F0532D"/>
    <w:rsid w:val="00F06234"/>
    <w:rsid w:val="00F1078D"/>
    <w:rsid w:val="00F11368"/>
    <w:rsid w:val="00F11764"/>
    <w:rsid w:val="00F14FEC"/>
    <w:rsid w:val="00F157E2"/>
    <w:rsid w:val="00F16C7D"/>
    <w:rsid w:val="00F16FA7"/>
    <w:rsid w:val="00F23BC9"/>
    <w:rsid w:val="00F259E2"/>
    <w:rsid w:val="00F40DC3"/>
    <w:rsid w:val="00F41F0B"/>
    <w:rsid w:val="00F50222"/>
    <w:rsid w:val="00F5210F"/>
    <w:rsid w:val="00F527AC"/>
    <w:rsid w:val="00F5503F"/>
    <w:rsid w:val="00F55AD7"/>
    <w:rsid w:val="00F61D83"/>
    <w:rsid w:val="00F63BCF"/>
    <w:rsid w:val="00F65DD1"/>
    <w:rsid w:val="00F707B3"/>
    <w:rsid w:val="00F71135"/>
    <w:rsid w:val="00F730DC"/>
    <w:rsid w:val="00F74309"/>
    <w:rsid w:val="00F77775"/>
    <w:rsid w:val="00F82C35"/>
    <w:rsid w:val="00F90461"/>
    <w:rsid w:val="00F9122B"/>
    <w:rsid w:val="00F945F0"/>
    <w:rsid w:val="00FA370D"/>
    <w:rsid w:val="00FA5F89"/>
    <w:rsid w:val="00FA66F1"/>
    <w:rsid w:val="00FA79BB"/>
    <w:rsid w:val="00FB26B6"/>
    <w:rsid w:val="00FB5647"/>
    <w:rsid w:val="00FC378B"/>
    <w:rsid w:val="00FC3977"/>
    <w:rsid w:val="00FC5C57"/>
    <w:rsid w:val="00FD2566"/>
    <w:rsid w:val="00FD2F16"/>
    <w:rsid w:val="00FD6065"/>
    <w:rsid w:val="00FE1D34"/>
    <w:rsid w:val="00FE244F"/>
    <w:rsid w:val="00FE2A6F"/>
    <w:rsid w:val="00FE4E5A"/>
    <w:rsid w:val="00FF2C98"/>
    <w:rsid w:val="00FF6538"/>
    <w:rsid w:val="00FF73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31DFE3C"/>
  <w15:docId w15:val="{549B43AC-7802-43AC-8DFC-7B27FCACD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3C66"/>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2D15B4"/>
    <w:pPr>
      <w:numPr>
        <w:ilvl w:val="1"/>
        <w:numId w:val="15"/>
      </w:numPr>
      <w:tabs>
        <w:tab w:val="clear" w:pos="0"/>
      </w:tabs>
      <w:spacing w:before="240" w:after="120" w:line="240" w:lineRule="auto"/>
      <w:ind w:left="576" w:hanging="576"/>
      <w:outlineLvl w:val="1"/>
    </w:pPr>
    <w:rPr>
      <w:rFonts w:asciiTheme="majorHAnsi" w:eastAsiaTheme="majorEastAsia" w:hAnsiTheme="majorHAnsi" w:cstheme="majorBidi"/>
      <w:b/>
      <w:bCs/>
      <w:color w:val="FF0000"/>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2D15B4"/>
    <w:rPr>
      <w:rFonts w:asciiTheme="majorHAnsi" w:eastAsiaTheme="majorEastAsia" w:hAnsiTheme="majorHAnsi" w:cstheme="majorBidi"/>
      <w:b/>
      <w:bCs/>
      <w:color w:val="FF0000"/>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CharChar">
    <w:name w:val="Char Char"/>
    <w:rsid w:val="003426D3"/>
    <w:rPr>
      <w:rFonts w:ascii="Calibri" w:eastAsia="SimSun" w:hAnsi="Calibri" w:cs="Times New Roman"/>
      <w:kern w:val="2"/>
      <w:sz w:val="21"/>
      <w:szCs w:val="24"/>
      <w:lang w:val="en-US" w:eastAsia="zh-CN" w:bidi="ar-SA"/>
    </w:rPr>
  </w:style>
  <w:style w:type="paragraph" w:customStyle="1" w:styleId="TableParagraph">
    <w:name w:val="Table Paragraph"/>
    <w:basedOn w:val="Normal"/>
    <w:uiPriority w:val="1"/>
    <w:qFormat/>
    <w:rsid w:val="006143DE"/>
    <w:pPr>
      <w:autoSpaceDE w:val="0"/>
      <w:autoSpaceDN w:val="0"/>
      <w:spacing w:before="120" w:after="120" w:line="240" w:lineRule="auto"/>
      <w:ind w:left="220"/>
    </w:pPr>
    <w:rPr>
      <w:rFonts w:ascii="Calibri" w:eastAsia="SimSun" w:hAnsi="Calibri" w:cs="Times New Roman"/>
      <w:sz w:val="22"/>
      <w:lang w:val="en-US" w:eastAsia="zh-CN"/>
    </w:rPr>
  </w:style>
  <w:style w:type="paragraph" w:styleId="ListParagraph">
    <w:name w:val="List Paragraph"/>
    <w:basedOn w:val="Normal"/>
    <w:uiPriority w:val="34"/>
    <w:qFormat/>
    <w:rsid w:val="00BD31DE"/>
    <w:pPr>
      <w:spacing w:before="120" w:after="200" w:line="276" w:lineRule="auto"/>
      <w:ind w:left="720"/>
      <w:contextualSpacing/>
    </w:pPr>
    <w:rPr>
      <w:rFonts w:ascii="Calibri" w:eastAsia="Arial" w:hAnsi="Calibri" w:cs="Times New Roman"/>
      <w:sz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49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D29C1-FA3C-427D-9CC0-6A6E1CBB8A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46A312-970F-413E-9C4C-E195C0E7AE90}">
  <ds:schemaRefs>
    <ds:schemaRef ds:uri="http://schemas.microsoft.com/sharepoint/v3/contenttype/forms"/>
  </ds:schemaRefs>
</ds:datastoreItem>
</file>

<file path=customXml/itemProps3.xml><?xml version="1.0" encoding="utf-8"?>
<ds:datastoreItem xmlns:ds="http://schemas.openxmlformats.org/officeDocument/2006/customXml" ds:itemID="{AF6CACC7-C2CE-442C-9149-7ACDDD6F8196}">
  <ds:schemaRefs>
    <ds:schemaRef ds:uri="http://schemas.microsoft.com/office/infopath/2007/PartnerControls"/>
    <ds:schemaRef ds:uri="ac5f8115-f13f-4d01-aff4-515a67108c33"/>
    <ds:schemaRef ds:uri="http://schemas.microsoft.com/office/2006/metadata/properties"/>
    <ds:schemaRef ds:uri="http://purl.org/dc/dcmitype/"/>
    <ds:schemaRef ds:uri="http://schemas.microsoft.com/office/2006/documentManagement/types"/>
    <ds:schemaRef ds:uri="http://purl.org/dc/elements/1.1/"/>
    <ds:schemaRef ds:uri="http://purl.org/dc/terms/"/>
    <ds:schemaRef ds:uri="http://schemas.openxmlformats.org/package/2006/metadata/core-properties"/>
    <ds:schemaRef ds:uri="06022411-6e02-423b-85fd-39e0748b9219"/>
    <ds:schemaRef ds:uri="http://www.w3.org/XML/1998/namespace"/>
  </ds:schemaRefs>
</ds:datastoreItem>
</file>

<file path=customXml/itemProps4.xml><?xml version="1.0" encoding="utf-8"?>
<ds:datastoreItem xmlns:ds="http://schemas.openxmlformats.org/officeDocument/2006/customXml" ds:itemID="{269E54E4-2FF3-4928-8C08-CCD32A0F5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9369</Words>
  <Characters>53404</Characters>
  <Application>Microsoft Office Word</Application>
  <DocSecurity>0</DocSecurity>
  <Lines>445</Lines>
  <Paragraphs>125</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62648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5</cp:revision>
  <cp:lastPrinted>2019-09-06T05:41:00Z</cp:lastPrinted>
  <dcterms:created xsi:type="dcterms:W3CDTF">2019-09-27T08:03:00Z</dcterms:created>
  <dcterms:modified xsi:type="dcterms:W3CDTF">2020-08-21T17:19:00Z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14814000</vt:r8>
  </property>
</Properties>
</file>